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5E5B2" w14:textId="3D6223A1" w:rsidR="00B64DBA" w:rsidRPr="001246A6" w:rsidRDefault="5F1F6271" w:rsidP="7ADEC606">
      <w:pPr>
        <w:jc w:val="both"/>
        <w:rPr>
          <w:rStyle w:val="eop"/>
          <w:rFonts w:cstheme="minorHAnsi"/>
          <w:b/>
          <w:bCs/>
          <w:color w:val="FF0000"/>
          <w:sz w:val="28"/>
          <w:szCs w:val="28"/>
          <w:shd w:val="clear" w:color="auto" w:fill="FFFFFF"/>
        </w:rPr>
      </w:pPr>
      <w:bookmarkStart w:id="0" w:name="_GoBack"/>
      <w:bookmarkEnd w:id="0"/>
      <w:r w:rsidRPr="001246A6">
        <w:rPr>
          <w:rFonts w:eastAsia="Times New Roman" w:cstheme="minorHAnsi"/>
          <w:b/>
          <w:bCs/>
          <w:color w:val="FF0000"/>
          <w:sz w:val="28"/>
          <w:szCs w:val="28"/>
        </w:rPr>
        <w:t>Załącznik nr</w:t>
      </w:r>
      <w:r w:rsidR="04D1639A" w:rsidRPr="001246A6">
        <w:rPr>
          <w:rFonts w:eastAsia="Times New Roman" w:cstheme="minorHAnsi"/>
          <w:b/>
          <w:bCs/>
          <w:color w:val="FF0000"/>
          <w:sz w:val="28"/>
          <w:szCs w:val="28"/>
        </w:rPr>
        <w:t xml:space="preserve"> </w:t>
      </w:r>
      <w:r w:rsidR="1961B573" w:rsidRPr="001246A6">
        <w:rPr>
          <w:rFonts w:eastAsia="Times New Roman" w:cstheme="minorHAnsi"/>
          <w:b/>
          <w:bCs/>
          <w:color w:val="FF0000"/>
          <w:sz w:val="28"/>
          <w:szCs w:val="28"/>
        </w:rPr>
        <w:t>4</w:t>
      </w:r>
      <w:r w:rsidR="48E8126B" w:rsidRPr="001246A6">
        <w:rPr>
          <w:rFonts w:eastAsia="Times New Roman" w:cstheme="minorHAnsi"/>
          <w:b/>
          <w:bCs/>
          <w:color w:val="FF0000"/>
          <w:sz w:val="28"/>
          <w:szCs w:val="28"/>
        </w:rPr>
        <w:t xml:space="preserve"> do Regulaminu –</w:t>
      </w:r>
      <w:r w:rsidR="70EBA83B" w:rsidRPr="001246A6">
        <w:rPr>
          <w:rFonts w:eastAsia="Times New Roman" w:cstheme="minorHAnsi"/>
          <w:b/>
          <w:bCs/>
          <w:color w:val="FF0000"/>
          <w:sz w:val="28"/>
          <w:szCs w:val="28"/>
        </w:rPr>
        <w:t xml:space="preserve"> </w:t>
      </w:r>
      <w:r w:rsidR="70EBA83B" w:rsidRPr="001246A6">
        <w:rPr>
          <w:rStyle w:val="normaltextrun"/>
          <w:rFonts w:cstheme="minorHAnsi"/>
          <w:b/>
          <w:bCs/>
          <w:color w:val="FF0000"/>
          <w:sz w:val="28"/>
          <w:szCs w:val="28"/>
          <w:shd w:val="clear" w:color="auto" w:fill="FFFFFF"/>
        </w:rPr>
        <w:t>Harmonogram Przedsięwzięcia</w:t>
      </w:r>
      <w:r w:rsidR="42B645C0" w:rsidRPr="001246A6">
        <w:rPr>
          <w:rStyle w:val="normaltextrun"/>
          <w:rFonts w:cstheme="minorHAnsi"/>
          <w:b/>
          <w:bCs/>
          <w:color w:val="FF0000"/>
          <w:sz w:val="28"/>
          <w:szCs w:val="28"/>
          <w:shd w:val="clear" w:color="auto" w:fill="FFFFFF"/>
        </w:rPr>
        <w:t>, opis Wyników Prac Etapu oraz Założeń Testów</w:t>
      </w:r>
    </w:p>
    <w:sdt>
      <w:sdtPr>
        <w:rPr>
          <w:rFonts w:asciiTheme="minorHAnsi" w:eastAsiaTheme="minorHAnsi" w:hAnsiTheme="minorHAnsi" w:cstheme="minorHAnsi"/>
          <w:color w:val="auto"/>
          <w:sz w:val="22"/>
          <w:szCs w:val="24"/>
          <w:lang w:eastAsia="en-US"/>
        </w:rPr>
        <w:id w:val="41799741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86CE081" w14:textId="5F2F042D" w:rsidR="00295C0C" w:rsidRPr="001246A6" w:rsidRDefault="00295C0C" w:rsidP="00295C0C">
          <w:pPr>
            <w:pStyle w:val="Nagwekspisutreci"/>
            <w:numPr>
              <w:ilvl w:val="0"/>
              <w:numId w:val="0"/>
            </w:numPr>
            <w:rPr>
              <w:rFonts w:asciiTheme="minorHAnsi" w:hAnsiTheme="minorHAnsi" w:cstheme="minorHAnsi"/>
              <w:sz w:val="22"/>
              <w:szCs w:val="22"/>
            </w:rPr>
          </w:pPr>
        </w:p>
        <w:p w14:paraId="58C142BB" w14:textId="1A42DD73" w:rsidR="009A3704" w:rsidRPr="001246A6" w:rsidRDefault="00295C0C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r w:rsidRPr="001246A6">
            <w:rPr>
              <w:rFonts w:asciiTheme="minorHAnsi" w:hAnsiTheme="minorHAnsi" w:cstheme="minorHAnsi"/>
            </w:rPr>
            <w:fldChar w:fldCharType="begin"/>
          </w:r>
          <w:r w:rsidRPr="001246A6">
            <w:rPr>
              <w:rFonts w:asciiTheme="minorHAnsi" w:hAnsiTheme="minorHAnsi" w:cstheme="minorHAnsi"/>
            </w:rPr>
            <w:instrText xml:space="preserve"> TOC \o "1-3" \h \z \u </w:instrText>
          </w:r>
          <w:r w:rsidRPr="001246A6">
            <w:rPr>
              <w:rFonts w:asciiTheme="minorHAnsi" w:hAnsiTheme="minorHAnsi" w:cstheme="minorHAnsi"/>
            </w:rPr>
            <w:fldChar w:fldCharType="separate"/>
          </w:r>
          <w:hyperlink w:anchor="_Toc73430291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Informacje ogólne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_Toc73430291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3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0929F832" w14:textId="20683F5E" w:rsidR="009A3704" w:rsidRPr="001246A6" w:rsidRDefault="00F17A13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hyperlink w:anchor="_Toc73430292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  <w:shd w:val="clear" w:color="auto" w:fill="FFFFFF"/>
              </w:rPr>
              <w:t>Część A - DZIAŁANIE 1: „Wentylacja sal lekcyjnych”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_Toc73430292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4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2A235E19" w14:textId="4B9BCDB9" w:rsidR="009A3704" w:rsidRPr="001246A6" w:rsidRDefault="00F17A13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hyperlink w:anchor="_Toc73430293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I. Informacje ogólne dla Działania 1 „Wentylacja sal lekcyjnych”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_Toc73430293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4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29DDA6F2" w14:textId="203DED5B" w:rsidR="009A3704" w:rsidRPr="001246A6" w:rsidRDefault="00F17A13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hyperlink w:anchor="_Toc73430294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I.I. Etap I Działania 1 „</w:t>
            </w:r>
            <w:r w:rsidR="009A3704" w:rsidRPr="001246A6">
              <w:rPr>
                <w:rStyle w:val="Hipercze"/>
                <w:rFonts w:asciiTheme="minorHAnsi" w:hAnsiTheme="minorHAnsi" w:cstheme="minorHAnsi"/>
                <w:i/>
                <w:iCs/>
                <w:noProof/>
              </w:rPr>
              <w:t>Wentylacja sal lekcyjnych</w:t>
            </w:r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”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_Toc73430294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6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375A5ECB" w14:textId="4EE3E2A3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295" w:history="1">
            <w:r w:rsidR="009A3704" w:rsidRPr="001246A6">
              <w:rPr>
                <w:rStyle w:val="Hipercze"/>
                <w:rFonts w:cstheme="minorHAnsi"/>
                <w:noProof/>
              </w:rPr>
              <w:t>I.I.1. Informacje wstępne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_Toc73430295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6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0F35329" w14:textId="7ABB7D30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296" w:history="1">
            <w:r w:rsidR="009A3704" w:rsidRPr="001246A6">
              <w:rPr>
                <w:rStyle w:val="Hipercze"/>
                <w:rFonts w:cstheme="minorHAnsi"/>
                <w:noProof/>
              </w:rPr>
              <w:t>I.I.2. Zakres Prac B+R do realizacji w Etapie 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_Toc73430296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7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1CA1553" w14:textId="197A9627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297" w:history="1">
            <w:r w:rsidR="009A3704" w:rsidRPr="001246A6">
              <w:rPr>
                <w:rStyle w:val="Hipercze"/>
                <w:rFonts w:cstheme="minorHAnsi"/>
                <w:noProof/>
              </w:rPr>
              <w:t>I.I.3. Zasady Aktualizacji Oferty po przeprowadzeniu Prac B+R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_Toc73430297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7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0A0EB4B" w14:textId="1014EBBF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298" w:history="1">
            <w:r w:rsidR="009A3704" w:rsidRPr="001246A6">
              <w:rPr>
                <w:rStyle w:val="Hipercze"/>
                <w:rFonts w:cstheme="minorHAnsi"/>
                <w:noProof/>
              </w:rPr>
              <w:t>I.I.4. Wyniki Prac w Etapie 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_Toc73430298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8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86F636E" w14:textId="2E695FE8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299" w:history="1">
            <w:r w:rsidR="009A3704" w:rsidRPr="001246A6">
              <w:rPr>
                <w:rStyle w:val="Hipercze"/>
                <w:rFonts w:cstheme="minorHAnsi"/>
                <w:noProof/>
              </w:rPr>
              <w:t>I.I.5. Dostarczenie Prototypów Systemów wentylacji A wraz z Szkolnymi systemami zarządzającymi do Testów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_Toc73430299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12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4463BDE" w14:textId="59A169E4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0" w:history="1">
            <w:r w:rsidR="009A3704" w:rsidRPr="001246A6">
              <w:rPr>
                <w:rStyle w:val="Hipercze"/>
                <w:rFonts w:cstheme="minorHAnsi"/>
                <w:noProof/>
              </w:rPr>
              <w:t>I.I.6. Testy Prototypów Systemu A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_Toc73430300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12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5738360" w14:textId="4363B335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1" w:history="1">
            <w:r w:rsidR="009A3704" w:rsidRPr="001246A6">
              <w:rPr>
                <w:rStyle w:val="Hipercze"/>
                <w:rFonts w:cstheme="minorHAnsi"/>
                <w:noProof/>
              </w:rPr>
              <w:t>I.I.6.1 Przygotowanie Środowiska Testowego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_Toc73430301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13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B83B78A" w14:textId="4F5180B3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2" w:history="1">
            <w:r w:rsidR="009A3704" w:rsidRPr="001246A6">
              <w:rPr>
                <w:rStyle w:val="Hipercze"/>
                <w:rFonts w:cstheme="minorHAnsi"/>
                <w:noProof/>
              </w:rPr>
              <w:t>I.I.6.2. Procedura Przeprowadzania Testów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_Toc73430302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16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72515C7" w14:textId="60A5BB10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3" w:history="1">
            <w:r w:rsidR="009A3704" w:rsidRPr="001246A6">
              <w:rPr>
                <w:rStyle w:val="Hipercze"/>
                <w:rFonts w:cstheme="minorHAnsi"/>
                <w:noProof/>
              </w:rPr>
              <w:t>I.I.6.3. Aparatura pomiarowa używana w Testach Systemów wentylacyjnych wraz z Szkolnym systemem zarządzającym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_Toc73430303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20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4C15BAC" w14:textId="34851157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4" w:history="1">
            <w:r w:rsidR="009A3704" w:rsidRPr="001246A6">
              <w:rPr>
                <w:rStyle w:val="Hipercze"/>
                <w:rFonts w:cstheme="minorHAnsi"/>
                <w:noProof/>
              </w:rPr>
              <w:t>I.I.6.4. Wynik Oczekiwany Testów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_Toc73430304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21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8E689EF" w14:textId="239830E6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5" w:history="1">
            <w:r w:rsidR="009A3704" w:rsidRPr="001246A6">
              <w:rPr>
                <w:rStyle w:val="Hipercze"/>
                <w:rFonts w:cstheme="minorHAnsi"/>
                <w:noProof/>
              </w:rPr>
              <w:t>I.I.6.5. Wyniki Testów Prototypu Systemu A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_Toc73430305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22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F46755C" w14:textId="53479488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6" w:history="1">
            <w:r w:rsidR="009A3704" w:rsidRPr="001246A6">
              <w:rPr>
                <w:rStyle w:val="Hipercze"/>
                <w:rFonts w:cstheme="minorHAnsi"/>
                <w:noProof/>
              </w:rPr>
              <w:t>I.I.7. Przeliczenie przez Zamawiającego wartości parametrów Wymagań Konkursowych w zaktualizowanej Ofercie Wykonawcy po Testach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_Toc73430306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23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D111499" w14:textId="67145B40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7" w:history="1">
            <w:r w:rsidR="009A3704" w:rsidRPr="001246A6">
              <w:rPr>
                <w:rStyle w:val="Hipercze"/>
                <w:rFonts w:cstheme="minorHAnsi"/>
                <w:noProof/>
              </w:rPr>
              <w:t>I.I.8. Ocena Wyników Prac Etapu I, Selekcja Uczestników Przedsięwzięcia do Etapu II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_Toc73430307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23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43502B0A" w14:textId="71D652DD" w:rsidR="009A3704" w:rsidRPr="001246A6" w:rsidRDefault="00F17A13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hyperlink w:anchor="_Toc73430308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I.II. Etap II Działania 1 „Wentylacja sal lekcyjnych”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_Toc73430308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24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75900967" w14:textId="622BE773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09" w:history="1">
            <w:r w:rsidR="009A3704" w:rsidRPr="001246A6">
              <w:rPr>
                <w:rStyle w:val="Hipercze"/>
                <w:rFonts w:cstheme="minorHAnsi"/>
                <w:noProof/>
              </w:rPr>
              <w:t>I.II.1. Informacje wstępne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_Toc73430309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24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1C5AE67" w14:textId="5E2FDFB8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10" w:history="1">
            <w:r w:rsidR="009A3704" w:rsidRPr="001246A6">
              <w:rPr>
                <w:rStyle w:val="Hipercze"/>
                <w:rFonts w:cstheme="minorHAnsi"/>
                <w:noProof/>
              </w:rPr>
              <w:t>I.II.2. Zakres Prac B+R do realizacji w Etapie II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_Toc73430310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24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7C0742C" w14:textId="3513B73A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11" w:history="1">
            <w:r w:rsidR="009A3704" w:rsidRPr="001246A6">
              <w:rPr>
                <w:rStyle w:val="Hipercze"/>
                <w:rFonts w:cstheme="minorHAnsi"/>
                <w:noProof/>
              </w:rPr>
              <w:t>I.II.3. Wyniki Prac Etapu II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_Toc73430311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25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7D356BC9" w14:textId="59DED2E5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12" w:history="1">
            <w:r w:rsidR="009A3704" w:rsidRPr="001246A6">
              <w:rPr>
                <w:rStyle w:val="Hipercze"/>
                <w:rFonts w:cstheme="minorHAnsi"/>
                <w:noProof/>
              </w:rPr>
              <w:t>I.II.4. Uruchomienie Systemu wentylacji A wraz z Szkolnym systemem zarządzającym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_Toc73430312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28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574F9E1" w14:textId="56454C80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13" w:history="1">
            <w:r w:rsidR="009A3704" w:rsidRPr="001246A6">
              <w:rPr>
                <w:rStyle w:val="Hipercze"/>
                <w:rFonts w:cstheme="minorHAnsi"/>
                <w:noProof/>
              </w:rPr>
              <w:t>I.II.5. Testy Systemu wentylacji A wraz z Szkolnym systemem zarządzającym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_Toc73430313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29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73A2E9F4" w14:textId="2A6978DD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14" w:history="1">
            <w:r w:rsidR="009A3704" w:rsidRPr="001246A6">
              <w:rPr>
                <w:rStyle w:val="Hipercze"/>
                <w:rFonts w:cstheme="minorHAnsi"/>
                <w:noProof/>
              </w:rPr>
              <w:t>I.II.5.1. Przygotowanie Środowiska Testowego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_Toc73430314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30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4BF61ED7" w14:textId="1EAEF44E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15" w:history="1">
            <w:r w:rsidR="009A3704" w:rsidRPr="001246A6">
              <w:rPr>
                <w:rStyle w:val="Hipercze"/>
                <w:rFonts w:cstheme="minorHAnsi"/>
                <w:noProof/>
              </w:rPr>
              <w:t>I.II.5.2. Procedura Testowa dla Systemu wentylacji A wraz z Szkolnym systemem zarządzającym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_Toc73430315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30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C09F8D8" w14:textId="7977FB9A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16" w:history="1">
            <w:r w:rsidR="009A3704" w:rsidRPr="001246A6">
              <w:rPr>
                <w:rStyle w:val="Hipercze"/>
                <w:rFonts w:cstheme="minorHAnsi"/>
                <w:noProof/>
              </w:rPr>
              <w:t>I.II.5.3. Wynik oczekiwany Testów Systemu Demonstratora A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_Toc73430316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31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59C4F08" w14:textId="4D934C71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17" w:history="1">
            <w:r w:rsidR="009A3704" w:rsidRPr="001246A6">
              <w:rPr>
                <w:rStyle w:val="Hipercze"/>
                <w:rFonts w:cstheme="minorHAnsi"/>
                <w:noProof/>
              </w:rPr>
              <w:t>I.II.5.4. Ocena wyników Prac Etapu II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_Toc73430317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31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890DA92" w14:textId="48D4CFCA" w:rsidR="009A3704" w:rsidRPr="001246A6" w:rsidRDefault="00F17A13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hyperlink w:anchor="_Toc73430318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  <w:shd w:val="clear" w:color="auto" w:fill="FFFFFF"/>
              </w:rPr>
              <w:t>Część B - DZIAŁANIE 2: „Wentylacja mieszkań”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_Toc73430318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33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281DE5C3" w14:textId="0ADD3B1D" w:rsidR="009A3704" w:rsidRPr="001246A6" w:rsidRDefault="00F17A13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hyperlink w:anchor="_Toc73430319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I. Informacje ogólne dla Działania 2 „Wentylacja mieszkań”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_Toc73430319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33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1E0431B3" w14:textId="588B389C" w:rsidR="009A3704" w:rsidRPr="001246A6" w:rsidRDefault="00F17A13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hyperlink w:anchor="_Toc73430320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II.I. Etap I Działania 2 „</w:t>
            </w:r>
            <w:r w:rsidR="009A3704" w:rsidRPr="001246A6">
              <w:rPr>
                <w:rStyle w:val="Hipercze"/>
                <w:rFonts w:asciiTheme="minorHAnsi" w:hAnsiTheme="minorHAnsi" w:cstheme="minorHAnsi"/>
                <w:i/>
                <w:iCs/>
                <w:noProof/>
              </w:rPr>
              <w:t>Wentylacja mieszkań</w:t>
            </w:r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”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_Toc73430320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35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21F35AEC" w14:textId="5142C4A3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1" w:history="1">
            <w:r w:rsidR="009A3704" w:rsidRPr="001246A6">
              <w:rPr>
                <w:rStyle w:val="Hipercze"/>
                <w:rFonts w:cstheme="minorHAnsi"/>
                <w:noProof/>
              </w:rPr>
              <w:t>II.I.1. Informacje wstępne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_Toc73430321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35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FF3E0BC" w14:textId="3AB9D4AD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2" w:history="1">
            <w:r w:rsidR="009A3704" w:rsidRPr="001246A6">
              <w:rPr>
                <w:rStyle w:val="Hipercze"/>
                <w:rFonts w:cstheme="minorHAnsi"/>
                <w:noProof/>
              </w:rPr>
              <w:t>I.I.2. Zakres Prac B+R do realizacji w Etapie 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_Toc73430322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36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A014D56" w14:textId="3031EF12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3" w:history="1">
            <w:r w:rsidR="009A3704" w:rsidRPr="001246A6">
              <w:rPr>
                <w:rStyle w:val="Hipercze"/>
                <w:rFonts w:cstheme="minorHAnsi"/>
                <w:noProof/>
              </w:rPr>
              <w:t>II.I.3. Zasady Aktualizacji Oferty po przeprowadzeniu Prac B+R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_Toc73430323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36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F00A932" w14:textId="51170610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4" w:history="1">
            <w:r w:rsidR="009A3704" w:rsidRPr="001246A6">
              <w:rPr>
                <w:rStyle w:val="Hipercze"/>
                <w:rFonts w:cstheme="minorHAnsi"/>
                <w:noProof/>
              </w:rPr>
              <w:t>II.I.4. Wyniki Prac w Etapie 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_Toc73430324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37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767AB8C" w14:textId="5076782F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5" w:history="1">
            <w:r w:rsidR="009A3704" w:rsidRPr="001246A6">
              <w:rPr>
                <w:rStyle w:val="Hipercze"/>
                <w:rFonts w:eastAsia="Calibri" w:cstheme="minorHAnsi"/>
                <w:noProof/>
                <w:lang w:eastAsia="pl-PL"/>
              </w:rPr>
              <w:t>I</w:t>
            </w:r>
            <w:r w:rsidR="009A3704" w:rsidRPr="001246A6">
              <w:rPr>
                <w:rStyle w:val="Hipercze"/>
                <w:rFonts w:cstheme="minorHAnsi"/>
                <w:noProof/>
              </w:rPr>
              <w:t>I.I.5. Dostarczenie Prototypów Systemów wentylacji B wraz z Centralnymi systemami nadzorującymi do Testów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_Toc73430325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41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7F2CDF2A" w14:textId="73E19E01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6" w:history="1">
            <w:r w:rsidR="009A3704" w:rsidRPr="001246A6">
              <w:rPr>
                <w:rStyle w:val="Hipercze"/>
                <w:rFonts w:cstheme="minorHAnsi"/>
                <w:noProof/>
              </w:rPr>
              <w:t>II.I.6. Testy Prototypów Systemu B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_Toc73430326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41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777A4F22" w14:textId="44B072E0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7" w:history="1">
            <w:r w:rsidR="009A3704" w:rsidRPr="001246A6">
              <w:rPr>
                <w:rStyle w:val="Hipercze"/>
                <w:rFonts w:cstheme="minorHAnsi"/>
                <w:noProof/>
              </w:rPr>
              <w:t>II.I.6.1 Przygotowanie Środowiska Testowego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_Toc73430327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42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A3AB560" w14:textId="499EF426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8" w:history="1">
            <w:r w:rsidR="009A3704" w:rsidRPr="001246A6">
              <w:rPr>
                <w:rStyle w:val="Hipercze"/>
                <w:rFonts w:cstheme="minorHAnsi"/>
                <w:noProof/>
              </w:rPr>
              <w:t>II.I.6.2. Procedura Przeprowadzania Testów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_Toc73430328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45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94CFE9D" w14:textId="52BF65EC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29" w:history="1">
            <w:r w:rsidR="009A3704" w:rsidRPr="001246A6">
              <w:rPr>
                <w:rStyle w:val="Hipercze"/>
                <w:rFonts w:eastAsia="Calibri" w:cstheme="minorHAnsi"/>
                <w:noProof/>
              </w:rPr>
              <w:t>II.I.6.3. Aparatura pomiarowa używana w Testach Systemów wentylacyjnych wraz z Centralnym systemem zarządzającym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_Toc73430329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49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9D0A59B" w14:textId="4C1B272D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0" w:history="1">
            <w:r w:rsidR="009A3704" w:rsidRPr="001246A6">
              <w:rPr>
                <w:rStyle w:val="Hipercze"/>
                <w:rFonts w:cstheme="minorHAnsi"/>
                <w:noProof/>
              </w:rPr>
              <w:t>II.I.6.4. Wynik Oczekiwany Testów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_Toc73430330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50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46DD33F" w14:textId="2FBF07FA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1" w:history="1">
            <w:r w:rsidR="009A3704" w:rsidRPr="001246A6">
              <w:rPr>
                <w:rStyle w:val="Hipercze"/>
                <w:rFonts w:cstheme="minorHAnsi"/>
                <w:noProof/>
              </w:rPr>
              <w:t>II.I.6.5. Wyniki Testów Prototypu Systemu B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_Toc73430331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51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44DEA9C" w14:textId="61B3108C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2" w:history="1">
            <w:r w:rsidR="009A3704" w:rsidRPr="001246A6">
              <w:rPr>
                <w:rStyle w:val="Hipercze"/>
                <w:rFonts w:cstheme="minorHAnsi"/>
                <w:noProof/>
              </w:rPr>
              <w:t>II.I.7. Przeliczenie przez Zamawiającego wartości parametrów Wymagań Konkursowych w zaktualizowanej Ofercie Wykonawcy po Testach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_Toc73430332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52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C2E2A87" w14:textId="30CA124E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3" w:history="1">
            <w:r w:rsidR="009A3704" w:rsidRPr="001246A6">
              <w:rPr>
                <w:rStyle w:val="Hipercze"/>
                <w:rFonts w:cstheme="minorHAnsi"/>
                <w:noProof/>
              </w:rPr>
              <w:t>II.I.8. Ocena Wyników Prac Etapu I, Selekcja Uczestników Przedsięwzięcia do Etapu II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_Toc73430333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52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72225E4C" w14:textId="6CA96D87" w:rsidR="009A3704" w:rsidRPr="001246A6" w:rsidRDefault="00F17A13">
          <w:pPr>
            <w:pStyle w:val="Spistreci1"/>
            <w:rPr>
              <w:rFonts w:asciiTheme="minorHAnsi" w:eastAsiaTheme="minorEastAsia" w:hAnsiTheme="minorHAnsi" w:cstheme="minorHAnsi"/>
              <w:noProof/>
              <w:color w:val="auto"/>
              <w:shd w:val="clear" w:color="auto" w:fill="auto"/>
              <w:lang w:bidi="ar-SA"/>
            </w:rPr>
          </w:pPr>
          <w:hyperlink w:anchor="_Toc73430334" w:history="1">
            <w:r w:rsidR="009A3704" w:rsidRPr="001246A6">
              <w:rPr>
                <w:rStyle w:val="Hipercze"/>
                <w:rFonts w:asciiTheme="minorHAnsi" w:hAnsiTheme="minorHAnsi" w:cstheme="minorHAnsi"/>
                <w:noProof/>
              </w:rPr>
              <w:t>II.II. Etap II Działania 2 „Wentylacja mieszkań”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instrText xml:space="preserve"> PAGEREF _Toc73430334 \h </w:instrTex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asciiTheme="minorHAnsi" w:hAnsiTheme="minorHAnsi" w:cstheme="minorHAnsi"/>
                <w:noProof/>
                <w:webHidden/>
              </w:rPr>
              <w:t>52</w:t>
            </w:r>
            <w:r w:rsidR="009A3704" w:rsidRPr="001246A6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2B8880F9" w14:textId="139CEA39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5" w:history="1">
            <w:r w:rsidR="009A3704" w:rsidRPr="001246A6">
              <w:rPr>
                <w:rStyle w:val="Hipercze"/>
                <w:rFonts w:cstheme="minorHAnsi"/>
                <w:noProof/>
              </w:rPr>
              <w:t>II.II.1. Informacje wstępne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_Toc73430335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52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EC89192" w14:textId="38681B7E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6" w:history="1">
            <w:r w:rsidR="009A3704" w:rsidRPr="001246A6">
              <w:rPr>
                <w:rStyle w:val="Hipercze"/>
                <w:rFonts w:cstheme="minorHAnsi"/>
                <w:noProof/>
              </w:rPr>
              <w:t>II.II.2. Zakres Prac B+R do realizacji w Etapie II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_Toc73430336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53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F8561F5" w14:textId="6E36B193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7" w:history="1">
            <w:r w:rsidR="009A3704" w:rsidRPr="001246A6">
              <w:rPr>
                <w:rStyle w:val="Hipercze"/>
                <w:rFonts w:cstheme="minorHAnsi"/>
                <w:noProof/>
              </w:rPr>
              <w:t>II.II.3. Wyniki Prac Etapu II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_Toc73430337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54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B0BDEA1" w14:textId="61E35E76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8" w:history="1">
            <w:r w:rsidR="009A3704" w:rsidRPr="001246A6">
              <w:rPr>
                <w:rStyle w:val="Hipercze"/>
                <w:rFonts w:cstheme="minorHAnsi"/>
                <w:noProof/>
              </w:rPr>
              <w:t>II.II.4. Uruchomienie Systemu wentylacji B wraz z Centralnym systemem nadzorującym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_Toc73430338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57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1688C2C" w14:textId="02DF0621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39" w:history="1">
            <w:r w:rsidR="009A3704" w:rsidRPr="001246A6">
              <w:rPr>
                <w:rStyle w:val="Hipercze"/>
                <w:rFonts w:cstheme="minorHAnsi"/>
                <w:noProof/>
              </w:rPr>
              <w:t>II.II.5. Testy Systemu wentylacji B wraz z Centralnym systemem nadzorującym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_Toc73430339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58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2D64AFB" w14:textId="29A56EE3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40" w:history="1">
            <w:r w:rsidR="009A3704" w:rsidRPr="001246A6">
              <w:rPr>
                <w:rStyle w:val="Hipercze"/>
                <w:rFonts w:cstheme="minorHAnsi"/>
                <w:noProof/>
              </w:rPr>
              <w:t>II.II.5.1. Przygotowanie Środowiska Testowego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_Toc73430340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58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42072E3D" w14:textId="212A6216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41" w:history="1">
            <w:r w:rsidR="009A3704" w:rsidRPr="001246A6">
              <w:rPr>
                <w:rStyle w:val="Hipercze"/>
                <w:rFonts w:cstheme="minorHAnsi"/>
                <w:noProof/>
              </w:rPr>
              <w:t>I.II.5.2. Procedura Testowa dla Systemu wentylacji B wraz z Centralnym systemem nadzorującym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_Toc73430341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59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885B6B3" w14:textId="635C14F9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42" w:history="1">
            <w:r w:rsidR="009A3704" w:rsidRPr="001246A6">
              <w:rPr>
                <w:rStyle w:val="Hipercze"/>
                <w:rFonts w:cstheme="minorHAnsi"/>
                <w:noProof/>
              </w:rPr>
              <w:t>II.II.5.3. Wynik oczekiwany Testów Systemu Demonstratora B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_Toc73430342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60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CBEB105" w14:textId="630F4152" w:rsidR="009A3704" w:rsidRPr="001246A6" w:rsidRDefault="00F17A13">
          <w:pPr>
            <w:pStyle w:val="Spistreci2"/>
            <w:tabs>
              <w:tab w:val="right" w:leader="dot" w:pos="9010"/>
            </w:tabs>
            <w:rPr>
              <w:rFonts w:eastAsiaTheme="minorEastAsia" w:cstheme="minorHAnsi"/>
              <w:noProof/>
              <w:szCs w:val="22"/>
              <w:lang w:eastAsia="pl-PL" w:bidi="ar-SA"/>
            </w:rPr>
          </w:pPr>
          <w:hyperlink w:anchor="_Toc73430343" w:history="1">
            <w:r w:rsidR="009A3704" w:rsidRPr="001246A6">
              <w:rPr>
                <w:rStyle w:val="Hipercze"/>
                <w:rFonts w:cstheme="minorHAnsi"/>
                <w:noProof/>
              </w:rPr>
              <w:t>II.II.5.4. Ocena wyników Prac Etapu II</w:t>
            </w:r>
            <w:r w:rsidR="009A3704" w:rsidRPr="001246A6">
              <w:rPr>
                <w:rFonts w:cstheme="minorHAnsi"/>
                <w:noProof/>
                <w:webHidden/>
              </w:rPr>
              <w:tab/>
            </w:r>
            <w:r w:rsidR="009A3704" w:rsidRPr="001246A6">
              <w:rPr>
                <w:rFonts w:cstheme="minorHAnsi"/>
                <w:noProof/>
                <w:webHidden/>
              </w:rPr>
              <w:fldChar w:fldCharType="begin"/>
            </w:r>
            <w:r w:rsidR="009A3704" w:rsidRPr="001246A6">
              <w:rPr>
                <w:rFonts w:cstheme="minorHAnsi"/>
                <w:noProof/>
                <w:webHidden/>
              </w:rPr>
              <w:instrText xml:space="preserve"> PAGEREF _Toc73430343 \h </w:instrText>
            </w:r>
            <w:r w:rsidR="009A3704" w:rsidRPr="001246A6">
              <w:rPr>
                <w:rFonts w:cstheme="minorHAnsi"/>
                <w:noProof/>
                <w:webHidden/>
              </w:rPr>
            </w:r>
            <w:r w:rsidR="009A3704" w:rsidRPr="001246A6">
              <w:rPr>
                <w:rFonts w:cstheme="minorHAnsi"/>
                <w:noProof/>
                <w:webHidden/>
              </w:rPr>
              <w:fldChar w:fldCharType="separate"/>
            </w:r>
            <w:r w:rsidR="001246A6" w:rsidRPr="001246A6">
              <w:rPr>
                <w:rFonts w:cstheme="minorHAnsi"/>
                <w:noProof/>
                <w:webHidden/>
              </w:rPr>
              <w:t>60</w:t>
            </w:r>
            <w:r w:rsidR="009A3704" w:rsidRPr="001246A6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3ED92AC" w14:textId="25F8E6F6" w:rsidR="00295C0C" w:rsidRPr="001246A6" w:rsidRDefault="00295C0C">
          <w:pPr>
            <w:rPr>
              <w:rFonts w:cstheme="minorHAnsi"/>
            </w:rPr>
          </w:pPr>
          <w:r w:rsidRPr="001246A6">
            <w:rPr>
              <w:rFonts w:cstheme="minorHAnsi"/>
              <w:b/>
              <w:bCs/>
              <w:szCs w:val="22"/>
            </w:rPr>
            <w:fldChar w:fldCharType="end"/>
          </w:r>
        </w:p>
      </w:sdtContent>
    </w:sdt>
    <w:p w14:paraId="5C139DFC" w14:textId="682FB72E" w:rsidR="0004505F" w:rsidRPr="001246A6" w:rsidRDefault="0004505F" w:rsidP="00295C0C">
      <w:pPr>
        <w:rPr>
          <w:rFonts w:eastAsia="Times New Roman" w:cstheme="minorHAnsi"/>
          <w:color w:val="000000" w:themeColor="text1"/>
          <w:sz w:val="20"/>
          <w:lang w:bidi="ar-SA"/>
        </w:rPr>
      </w:pPr>
      <w:r w:rsidRPr="001246A6">
        <w:rPr>
          <w:rFonts w:cstheme="minorHAnsi"/>
          <w:color w:val="000000" w:themeColor="text1"/>
        </w:rPr>
        <w:br w:type="page"/>
      </w:r>
    </w:p>
    <w:p w14:paraId="510BDD95" w14:textId="015C31DD" w:rsidR="00C7434E" w:rsidRPr="001246A6" w:rsidRDefault="3669EEC3" w:rsidP="001246A6">
      <w:pPr>
        <w:pStyle w:val="Nagwek1"/>
      </w:pPr>
      <w:bookmarkStart w:id="1" w:name="_Toc73430291"/>
      <w:r w:rsidRPr="001246A6">
        <w:lastRenderedPageBreak/>
        <w:t>Informacje ogólne</w:t>
      </w:r>
      <w:bookmarkEnd w:id="1"/>
    </w:p>
    <w:p w14:paraId="17DBD45C" w14:textId="6A925915" w:rsidR="00C86D38" w:rsidRPr="001246A6" w:rsidRDefault="4146BCEE" w:rsidP="2FFF7F0D">
      <w:pPr>
        <w:pStyle w:val="Tekstpodstawowy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niniejszym dokumencie Zamawiający określa Harmonogram </w:t>
      </w:r>
      <w:r w:rsidR="3BD9F41A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Przedsięwziąć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zakres i Wyniki Prac Etapu prowadzonych w Etapach I i II oraz zakres Testów. </w:t>
      </w:r>
    </w:p>
    <w:p w14:paraId="28726FB7" w14:textId="541FE482" w:rsidR="00C7434E" w:rsidRPr="001246A6" w:rsidRDefault="2E84C5B0" w:rsidP="2FFF7F0D">
      <w:pPr>
        <w:pStyle w:val="Tekstpodstawowy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ramach Przedsięwzięcia „Wentylacja dla szkół i domów” prace badawczo-rozwojowe prowadzone będą w ramach dwóch równolegle </w:t>
      </w:r>
      <w:r w:rsidR="5232E4DB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 niezależnie od siebie 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realizowanych Działań</w:t>
      </w:r>
      <w:r w:rsidR="0744F5D8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(części zamówienia)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p w14:paraId="49348384" w14:textId="404C5865" w:rsidR="00C7434E" w:rsidRPr="001246A6" w:rsidRDefault="00C7434E" w:rsidP="72B42E6D">
      <w:pPr>
        <w:pStyle w:val="Tekstpodstawowy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 </w:t>
      </w:r>
      <w:r w:rsidRPr="001246A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Działanie 1: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„Wentylacja sal lekcyjnych” w ramach którego </w:t>
      </w:r>
      <w:r w:rsidR="00BD3A55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Uczestnicy Przedsięwzięcia będą opracowywać System wentylacji</w:t>
      </w:r>
      <w:r w:rsidR="000A4A52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</w:t>
      </w:r>
      <w:r w:rsidR="00BD3A55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 odzyskiem ciepła, chłodu i wilgoci oraz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demonstrować jego działanie za pomocą Prototypu Systemu 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entylacji</w:t>
      </w:r>
      <w:r w:rsidR="000C1E3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wraz z </w:t>
      </w:r>
      <w:r w:rsidR="0004505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Szkolnym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systemem zarządzającym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warunkach laboratoryjnych (Etap I) oraz D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emonstratora Systemu w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entylacji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wraz z </w:t>
      </w:r>
      <w:r w:rsidR="0004505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Szkolnym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systemem zarządzającym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warunkach rzeczywistych tj</w:t>
      </w:r>
      <w:r w:rsidR="00BD3A55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. zamontowanego w istniejących S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alach lekcyjnych (Etap II), </w:t>
      </w:r>
    </w:p>
    <w:p w14:paraId="07A3D2F8" w14:textId="668E2372" w:rsidR="00C7434E" w:rsidRPr="001246A6" w:rsidRDefault="00C7434E" w:rsidP="72B42E6D">
      <w:pPr>
        <w:pStyle w:val="Tekstpodstawowy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 </w:t>
      </w:r>
      <w:r w:rsidRPr="001246A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Działanie 2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„Wentylacja mieszkań” w ramach którego </w:t>
      </w:r>
      <w:r w:rsidR="00BD3A55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Uczestnicy Przedsięwzięcia będą opracowywać S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ystem wentylacji</w:t>
      </w:r>
      <w:r w:rsidR="000A4A52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BD3A55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z odzyskiem ciepła, chłodu i wilgoci oraz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demonstrować jego działan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ie za pomocą Prototypu Systemu w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entylacji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0C1E3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 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wraz z Centralnym systemem nadzorującym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</w:t>
      </w:r>
      <w:r w:rsidR="00940530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warunkach laboratoryjnych (Etap</w:t>
      </w:r>
      <w:r w:rsidR="004C1C4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I) oraz Demonstratora Systemu w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entylacji w warunkach rzeczywistych tj. zamontowanego w istniejących </w:t>
      </w:r>
      <w:r w:rsidR="00BD3A55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M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ieszkaniach (Etap II).</w:t>
      </w:r>
    </w:p>
    <w:p w14:paraId="75F2AC8B" w14:textId="062A1666" w:rsidR="00FD2B9D" w:rsidRPr="001246A6" w:rsidRDefault="5232E4DB" w:rsidP="2FFF7F0D">
      <w:pPr>
        <w:pStyle w:val="Tekstpodstawowy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Selekcja </w:t>
      </w:r>
      <w:r w:rsidR="6530021F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Etapu I i Ocena Końcowa są prowadzone w obu Działaniach niezależnie od siebie.</w:t>
      </w:r>
    </w:p>
    <w:p w14:paraId="10ED2694" w14:textId="025011FA" w:rsidR="00C7434E" w:rsidRPr="001246A6" w:rsidRDefault="46800839" w:rsidP="2FFF7F0D">
      <w:pPr>
        <w:pStyle w:val="Tekstpodstawowy1"/>
        <w:rPr>
          <w:rStyle w:val="eop"/>
          <w:rFonts w:asciiTheme="minorHAnsi" w:hAnsiTheme="minorHAnsi" w:cstheme="minorHAnsi"/>
          <w:color w:val="C00000"/>
          <w:sz w:val="22"/>
          <w:szCs w:val="22"/>
          <w:shd w:val="clear" w:color="auto" w:fill="FFFFFF"/>
        </w:rPr>
      </w:pP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Uproszczony schemat realizacji Przedsięwzięcia z podziałem na poszczególne </w:t>
      </w:r>
      <w:r w:rsidR="390C26D9"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>Działania przedstawiono</w:t>
      </w:r>
      <w:r w:rsidRPr="0012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 rysunku 1. </w:t>
      </w:r>
    </w:p>
    <w:p w14:paraId="181D09D6" w14:textId="497C416E" w:rsidR="00500E60" w:rsidRPr="001246A6" w:rsidRDefault="00141266">
      <w:pPr>
        <w:rPr>
          <w:rFonts w:cstheme="minorHAnsi"/>
          <w:color w:val="2B579A"/>
          <w:szCs w:val="22"/>
          <w:shd w:val="clear" w:color="auto" w:fill="E6E6E6"/>
          <w:lang w:eastAsia="pl-PL"/>
        </w:rPr>
      </w:pPr>
      <w:r w:rsidRPr="001246A6">
        <w:rPr>
          <w:rFonts w:cstheme="minorHAnsi"/>
          <w:noProof/>
          <w:color w:val="2B579A"/>
          <w:szCs w:val="22"/>
          <w:shd w:val="clear" w:color="auto" w:fill="E6E6E6"/>
          <w:lang w:eastAsia="pl-PL" w:bidi="ar-SA"/>
        </w:rPr>
        <w:drawing>
          <wp:inline distT="0" distB="0" distL="0" distR="0" wp14:anchorId="2FB87B24" wp14:editId="706AD9FD">
            <wp:extent cx="5791200" cy="2778125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68"/>
                    <a:stretch/>
                  </pic:blipFill>
                  <pic:spPr bwMode="auto">
                    <a:xfrm>
                      <a:off x="0" y="0"/>
                      <a:ext cx="5796499" cy="2780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877868" w14:textId="77777777" w:rsidR="00F23DB0" w:rsidRPr="001246A6" w:rsidRDefault="00F23DB0">
      <w:pPr>
        <w:rPr>
          <w:rFonts w:cstheme="minorHAnsi"/>
          <w:color w:val="000000" w:themeColor="text1"/>
          <w:szCs w:val="22"/>
          <w:lang w:eastAsia="pl-PL"/>
        </w:rPr>
      </w:pPr>
    </w:p>
    <w:p w14:paraId="3327B493" w14:textId="5D9E207B" w:rsidR="00500E60" w:rsidRPr="001246A6" w:rsidRDefault="00F23DB0">
      <w:pPr>
        <w:rPr>
          <w:rFonts w:cstheme="minorHAnsi"/>
          <w:color w:val="000000" w:themeColor="text1"/>
          <w:szCs w:val="22"/>
          <w:lang w:eastAsia="pl-PL"/>
        </w:rPr>
      </w:pPr>
      <w:r w:rsidRPr="001246A6">
        <w:rPr>
          <w:rFonts w:cstheme="minorHAnsi"/>
          <w:color w:val="000000" w:themeColor="text1"/>
          <w:szCs w:val="22"/>
          <w:lang w:eastAsia="pl-PL"/>
        </w:rPr>
        <w:t>Rys. 1. Schemat realizacji P</w:t>
      </w:r>
      <w:r w:rsidR="00500E60" w:rsidRPr="001246A6">
        <w:rPr>
          <w:rFonts w:cstheme="minorHAnsi"/>
          <w:color w:val="000000" w:themeColor="text1"/>
          <w:szCs w:val="22"/>
          <w:lang w:eastAsia="pl-PL"/>
        </w:rPr>
        <w:t>rzedsięwzięcia „Wentylacja dla szkół i domów”</w:t>
      </w:r>
    </w:p>
    <w:p w14:paraId="2EF068E7" w14:textId="2B4EFE0B" w:rsidR="00500E60" w:rsidRPr="001246A6" w:rsidRDefault="00500E60">
      <w:pPr>
        <w:rPr>
          <w:rFonts w:cstheme="minorHAnsi"/>
          <w:color w:val="000000" w:themeColor="text1"/>
          <w:szCs w:val="22"/>
          <w:lang w:eastAsia="pl-PL"/>
        </w:rPr>
      </w:pPr>
    </w:p>
    <w:p w14:paraId="1074C949" w14:textId="328A3DE2" w:rsidR="004C1C4F" w:rsidRPr="001246A6" w:rsidRDefault="00BD3A55" w:rsidP="00BD3A55">
      <w:pPr>
        <w:jc w:val="both"/>
        <w:rPr>
          <w:rFonts w:cstheme="minorHAnsi"/>
          <w:color w:val="000000" w:themeColor="text1"/>
          <w:szCs w:val="22"/>
          <w:lang w:eastAsia="pl-PL"/>
        </w:rPr>
      </w:pPr>
      <w:r w:rsidRPr="001246A6">
        <w:rPr>
          <w:rFonts w:cstheme="minorHAnsi"/>
          <w:color w:val="000000" w:themeColor="text1"/>
          <w:szCs w:val="22"/>
          <w:lang w:eastAsia="pl-PL"/>
        </w:rPr>
        <w:t xml:space="preserve">Szczegółowe informacje na temat każdego Działania przedstawiono w dalszej części niniejszego Załącznika. </w:t>
      </w:r>
    </w:p>
    <w:p w14:paraId="7C74D6AC" w14:textId="77777777" w:rsidR="004C1C4F" w:rsidRPr="001246A6" w:rsidRDefault="004C1C4F">
      <w:pPr>
        <w:rPr>
          <w:rFonts w:cstheme="minorHAnsi"/>
          <w:color w:val="000000" w:themeColor="text1"/>
          <w:szCs w:val="22"/>
          <w:lang w:eastAsia="pl-PL"/>
        </w:rPr>
      </w:pPr>
      <w:r w:rsidRPr="001246A6">
        <w:rPr>
          <w:rFonts w:cstheme="minorHAnsi"/>
          <w:color w:val="000000" w:themeColor="text1"/>
          <w:szCs w:val="22"/>
          <w:lang w:eastAsia="pl-PL"/>
        </w:rPr>
        <w:br w:type="page"/>
      </w:r>
    </w:p>
    <w:p w14:paraId="03F4C119" w14:textId="08A2BA0D" w:rsidR="00E20491" w:rsidRPr="001246A6" w:rsidRDefault="59D17A8B" w:rsidP="04041D69">
      <w:pPr>
        <w:pStyle w:val="Nagwek1"/>
        <w:numPr>
          <w:ilvl w:val="0"/>
          <w:numId w:val="0"/>
        </w:numPr>
        <w:rPr>
          <w:rStyle w:val="eop"/>
          <w:rFonts w:cstheme="minorHAnsi"/>
          <w:color w:val="C00000"/>
          <w:sz w:val="32"/>
          <w:szCs w:val="32"/>
          <w:shd w:val="clear" w:color="auto" w:fill="FFFFFF"/>
        </w:rPr>
      </w:pPr>
      <w:bookmarkStart w:id="2" w:name="_Toc73430292"/>
      <w:r w:rsidRPr="001246A6">
        <w:rPr>
          <w:rStyle w:val="eop"/>
          <w:rFonts w:cstheme="minorHAnsi"/>
          <w:color w:val="C00000"/>
          <w:sz w:val="32"/>
          <w:szCs w:val="32"/>
          <w:shd w:val="clear" w:color="auto" w:fill="FFFFFF"/>
        </w:rPr>
        <w:lastRenderedPageBreak/>
        <w:t>Część A - DZIAŁANIE</w:t>
      </w:r>
      <w:r w:rsidR="4862B39E" w:rsidRPr="001246A6">
        <w:rPr>
          <w:rStyle w:val="eop"/>
          <w:rFonts w:cstheme="minorHAnsi"/>
          <w:color w:val="C00000"/>
          <w:sz w:val="32"/>
          <w:szCs w:val="32"/>
          <w:shd w:val="clear" w:color="auto" w:fill="FFFFFF"/>
        </w:rPr>
        <w:t xml:space="preserve"> 1: „Wentylacja sal lekcyjnych”</w:t>
      </w:r>
      <w:bookmarkEnd w:id="2"/>
    </w:p>
    <w:p w14:paraId="0A964B1D" w14:textId="48646605" w:rsidR="00B64DBA" w:rsidRPr="001246A6" w:rsidRDefault="368B5E68" w:rsidP="2FFF7F0D">
      <w:pPr>
        <w:pStyle w:val="Nagwek1"/>
        <w:numPr>
          <w:ilvl w:val="0"/>
          <w:numId w:val="0"/>
        </w:numPr>
        <w:ind w:left="720" w:hanging="360"/>
        <w:rPr>
          <w:rFonts w:cstheme="minorHAnsi"/>
        </w:rPr>
      </w:pPr>
      <w:bookmarkStart w:id="3" w:name="_Toc67183580"/>
      <w:bookmarkStart w:id="4" w:name="_Toc73430293"/>
      <w:r w:rsidRPr="001246A6">
        <w:rPr>
          <w:rFonts w:cstheme="minorHAnsi"/>
        </w:rPr>
        <w:t>I.</w:t>
      </w:r>
      <w:r w:rsidR="74F47025" w:rsidRPr="001246A6">
        <w:rPr>
          <w:rFonts w:cstheme="minorHAnsi"/>
        </w:rPr>
        <w:t xml:space="preserve"> </w:t>
      </w:r>
      <w:r w:rsidR="5BC5402E" w:rsidRPr="001246A6">
        <w:rPr>
          <w:rFonts w:cstheme="minorHAnsi"/>
        </w:rPr>
        <w:t>Informacje ogólne</w:t>
      </w:r>
      <w:bookmarkEnd w:id="3"/>
      <w:r w:rsidR="4862B39E" w:rsidRPr="001246A6">
        <w:rPr>
          <w:rFonts w:cstheme="minorHAnsi"/>
        </w:rPr>
        <w:t xml:space="preserve"> dla Działania 1 „Wentylacja sal lekcyjnych”</w:t>
      </w:r>
      <w:bookmarkEnd w:id="4"/>
    </w:p>
    <w:p w14:paraId="5BC96014" w14:textId="43CCF94A" w:rsidR="00E20491" w:rsidRPr="001246A6" w:rsidRDefault="40DF5837" w:rsidP="7ADEC606">
      <w:pPr>
        <w:spacing w:after="160" w:line="276" w:lineRule="auto"/>
        <w:jc w:val="both"/>
        <w:rPr>
          <w:rFonts w:eastAsia="Calibri" w:cstheme="minorHAnsi"/>
          <w:color w:val="000000" w:themeColor="text1"/>
          <w:lang w:eastAsia="pl-PL"/>
        </w:rPr>
      </w:pPr>
      <w:r w:rsidRPr="001246A6">
        <w:rPr>
          <w:rFonts w:eastAsia="Calibri" w:cstheme="minorHAnsi"/>
          <w:lang w:eastAsia="pl-PL"/>
        </w:rPr>
        <w:t xml:space="preserve">Przedmiotem prac badawczo-rozwojowych </w:t>
      </w:r>
      <w:r w:rsidR="37C45982" w:rsidRPr="001246A6">
        <w:rPr>
          <w:rFonts w:eastAsia="Calibri" w:cstheme="minorHAnsi"/>
          <w:lang w:eastAsia="pl-PL"/>
        </w:rPr>
        <w:t>Uczestników Przedsięwzięcia</w:t>
      </w:r>
      <w:r w:rsidRPr="001246A6">
        <w:rPr>
          <w:rFonts w:eastAsia="Calibri" w:cstheme="minorHAnsi"/>
          <w:lang w:eastAsia="pl-PL"/>
        </w:rPr>
        <w:t xml:space="preserve"> dopuszczonych do realizacji Przedsięwzięcia w ramach Działania 1 „</w:t>
      </w:r>
      <w:r w:rsidRPr="001246A6">
        <w:rPr>
          <w:rFonts w:eastAsia="Calibri" w:cstheme="minorHAnsi"/>
          <w:i/>
          <w:iCs/>
          <w:lang w:eastAsia="pl-PL"/>
        </w:rPr>
        <w:t>Wentylacja sal lekcyjnych</w:t>
      </w:r>
      <w:r w:rsidRPr="001246A6">
        <w:rPr>
          <w:rFonts w:eastAsia="Calibri" w:cstheme="minorHAnsi"/>
          <w:lang w:eastAsia="pl-PL"/>
        </w:rPr>
        <w:t>” jest o</w:t>
      </w:r>
      <w:r w:rsidR="4A152FAA" w:rsidRPr="001246A6">
        <w:rPr>
          <w:rFonts w:eastAsia="Calibri" w:cstheme="minorHAnsi"/>
          <w:color w:val="000000" w:themeColor="text1"/>
          <w:lang w:eastAsia="pl-PL"/>
        </w:rPr>
        <w:t>pracowanie i</w:t>
      </w:r>
      <w:r w:rsidR="4A152FAA" w:rsidRPr="001246A6">
        <w:rPr>
          <w:rFonts w:eastAsia="Calibri" w:cstheme="minorHAnsi"/>
          <w:i/>
          <w:iCs/>
          <w:color w:val="000000" w:themeColor="text1"/>
          <w:lang w:eastAsia="pl-PL"/>
        </w:rPr>
        <w:t xml:space="preserve"> </w:t>
      </w:r>
      <w:r w:rsidR="4A152FAA" w:rsidRPr="001246A6">
        <w:rPr>
          <w:rFonts w:eastAsia="Calibri" w:cstheme="minorHAnsi"/>
          <w:color w:val="000000" w:themeColor="text1"/>
          <w:lang w:eastAsia="pl-PL"/>
        </w:rPr>
        <w:t xml:space="preserve">wdrożenie innowacyjnych, efektywnych ekonomicznie </w:t>
      </w:r>
      <w:r w:rsidRPr="001246A6">
        <w:rPr>
          <w:rFonts w:eastAsia="Calibri" w:cstheme="minorHAnsi"/>
          <w:color w:val="000000" w:themeColor="text1"/>
          <w:lang w:eastAsia="pl-PL"/>
        </w:rPr>
        <w:t>systemów</w:t>
      </w:r>
      <w:r w:rsidR="4A152FAA" w:rsidRPr="001246A6">
        <w:rPr>
          <w:rFonts w:eastAsia="Calibri" w:cstheme="minorHAnsi"/>
          <w:color w:val="000000" w:themeColor="text1"/>
          <w:lang w:eastAsia="pl-PL"/>
        </w:rPr>
        <w:t xml:space="preserve"> wentylacji mechanicznej</w:t>
      </w:r>
      <w:r w:rsidRPr="001246A6">
        <w:rPr>
          <w:rFonts w:eastAsia="Calibri" w:cstheme="minorHAnsi"/>
          <w:i/>
          <w:iCs/>
          <w:color w:val="000000" w:themeColor="text1"/>
          <w:lang w:eastAsia="pl-PL"/>
        </w:rPr>
        <w:t xml:space="preserve"> </w:t>
      </w:r>
      <w:r w:rsidRPr="001246A6">
        <w:rPr>
          <w:rFonts w:eastAsia="Calibri" w:cstheme="minorHAnsi"/>
          <w:color w:val="000000" w:themeColor="text1"/>
          <w:lang w:eastAsia="pl-PL"/>
        </w:rPr>
        <w:t>w salach lekcyjnych i</w:t>
      </w:r>
      <w:r w:rsidR="376CC799" w:rsidRPr="001246A6">
        <w:rPr>
          <w:rFonts w:eastAsia="Calibri" w:cstheme="minorHAnsi"/>
          <w:color w:val="000000" w:themeColor="text1"/>
          <w:lang w:eastAsia="pl-PL"/>
        </w:rPr>
        <w:t> </w:t>
      </w:r>
      <w:r w:rsidRPr="001246A6">
        <w:rPr>
          <w:rFonts w:eastAsia="Calibri" w:cstheme="minorHAnsi"/>
          <w:color w:val="000000" w:themeColor="text1"/>
          <w:lang w:eastAsia="pl-PL"/>
        </w:rPr>
        <w:t>zaprezentowanie jej działania poprzez kolejno Prototyp</w:t>
      </w:r>
      <w:r w:rsidR="77719AB4" w:rsidRPr="001246A6">
        <w:rPr>
          <w:rFonts w:eastAsia="Calibri" w:cstheme="minorHAnsi"/>
          <w:color w:val="000000" w:themeColor="text1"/>
          <w:lang w:eastAsia="pl-PL"/>
        </w:rPr>
        <w:t xml:space="preserve"> Systemu w</w:t>
      </w:r>
      <w:r w:rsidR="37C45982" w:rsidRPr="001246A6">
        <w:rPr>
          <w:rFonts w:eastAsia="Calibri" w:cstheme="minorHAnsi"/>
          <w:color w:val="000000" w:themeColor="text1"/>
          <w:lang w:eastAsia="pl-PL"/>
        </w:rPr>
        <w:t>entylacji</w:t>
      </w:r>
      <w:r w:rsidR="072362D2" w:rsidRPr="001246A6">
        <w:rPr>
          <w:rFonts w:eastAsia="Calibri" w:cstheme="minorHAnsi"/>
          <w:color w:val="000000" w:themeColor="text1"/>
          <w:lang w:eastAsia="pl-PL"/>
        </w:rPr>
        <w:t xml:space="preserve"> A</w:t>
      </w:r>
      <w:r w:rsidR="77719AB4" w:rsidRPr="001246A6">
        <w:rPr>
          <w:rFonts w:eastAsia="Calibri" w:cstheme="minorHAnsi"/>
          <w:color w:val="000000" w:themeColor="text1"/>
          <w:lang w:eastAsia="pl-PL"/>
        </w:rPr>
        <w:t xml:space="preserve"> wraz z </w:t>
      </w:r>
      <w:r w:rsidR="42B645C0" w:rsidRPr="001246A6">
        <w:rPr>
          <w:rFonts w:eastAsia="Calibri" w:cstheme="minorHAnsi"/>
          <w:color w:val="000000" w:themeColor="text1"/>
          <w:lang w:eastAsia="pl-PL"/>
        </w:rPr>
        <w:t>Szkolnym</w:t>
      </w:r>
      <w:r w:rsidR="77719AB4" w:rsidRPr="001246A6">
        <w:rPr>
          <w:rFonts w:eastAsia="Calibri" w:cstheme="minorHAnsi"/>
          <w:color w:val="000000" w:themeColor="text1"/>
          <w:lang w:eastAsia="pl-PL"/>
        </w:rPr>
        <w:t xml:space="preserve"> systemem z</w:t>
      </w:r>
      <w:r w:rsidR="37C45982" w:rsidRPr="001246A6">
        <w:rPr>
          <w:rFonts w:eastAsia="Calibri" w:cstheme="minorHAnsi"/>
          <w:color w:val="000000" w:themeColor="text1"/>
          <w:lang w:eastAsia="pl-PL"/>
        </w:rPr>
        <w:t>arządzającym</w:t>
      </w:r>
      <w:r w:rsidR="77719AB4" w:rsidRPr="001246A6">
        <w:rPr>
          <w:rFonts w:eastAsia="Calibri" w:cstheme="minorHAnsi"/>
          <w:color w:val="000000" w:themeColor="text1"/>
          <w:lang w:eastAsia="pl-PL"/>
        </w:rPr>
        <w:t xml:space="preserve"> i Demonstrator Systemu w</w:t>
      </w:r>
      <w:r w:rsidRPr="001246A6">
        <w:rPr>
          <w:rFonts w:eastAsia="Calibri" w:cstheme="minorHAnsi"/>
          <w:color w:val="000000" w:themeColor="text1"/>
          <w:lang w:eastAsia="pl-PL"/>
        </w:rPr>
        <w:t xml:space="preserve">entylacji wraz z </w:t>
      </w:r>
      <w:r w:rsidR="42B645C0" w:rsidRPr="001246A6">
        <w:rPr>
          <w:rFonts w:eastAsia="Calibri" w:cstheme="minorHAnsi"/>
          <w:color w:val="000000" w:themeColor="text1"/>
          <w:lang w:eastAsia="pl-PL"/>
        </w:rPr>
        <w:t>Szkolnym</w:t>
      </w:r>
      <w:r w:rsidR="77719AB4" w:rsidRPr="001246A6">
        <w:rPr>
          <w:rFonts w:eastAsia="Calibri" w:cstheme="minorHAnsi"/>
          <w:color w:val="000000" w:themeColor="text1"/>
          <w:lang w:eastAsia="pl-PL"/>
        </w:rPr>
        <w:t xml:space="preserve"> systemem z</w:t>
      </w:r>
      <w:r w:rsidR="376CC799" w:rsidRPr="001246A6">
        <w:rPr>
          <w:rFonts w:eastAsia="Calibri" w:cstheme="minorHAnsi"/>
          <w:color w:val="000000" w:themeColor="text1"/>
          <w:lang w:eastAsia="pl-PL"/>
        </w:rPr>
        <w:t xml:space="preserve">arządzającym. Opracowany System A musi spełniać założenia wskazane w Załączniku nr 1 do Regulaminu – Wymagania Obligatoryjne, Konkursowe i Jakościowe. </w:t>
      </w:r>
    </w:p>
    <w:p w14:paraId="6C806D83" w14:textId="722C7C3F" w:rsidR="00F65C1D" w:rsidRPr="001246A6" w:rsidRDefault="00F65C1D" w:rsidP="00D223BF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Realizacja </w:t>
      </w:r>
      <w:r w:rsidR="00E20491" w:rsidRPr="001246A6">
        <w:rPr>
          <w:rFonts w:eastAsia="Calibri" w:cstheme="minorHAnsi"/>
          <w:szCs w:val="22"/>
          <w:lang w:eastAsia="pl-PL"/>
        </w:rPr>
        <w:t xml:space="preserve">Prac B+R w ramach </w:t>
      </w:r>
      <w:r w:rsidRPr="001246A6">
        <w:rPr>
          <w:rFonts w:eastAsia="Calibri" w:cstheme="minorHAnsi"/>
          <w:szCs w:val="22"/>
          <w:lang w:eastAsia="pl-PL"/>
        </w:rPr>
        <w:t xml:space="preserve">Przedsięwzięcia </w:t>
      </w:r>
      <w:r w:rsidR="00E20491" w:rsidRPr="001246A6">
        <w:rPr>
          <w:rFonts w:eastAsia="Calibri" w:cstheme="minorHAnsi"/>
          <w:szCs w:val="22"/>
          <w:lang w:eastAsia="pl-PL"/>
        </w:rPr>
        <w:t xml:space="preserve">rozpoczyna się wraz z podpisaniem Umów pomiędzy </w:t>
      </w:r>
      <w:r w:rsidR="003C035D" w:rsidRPr="001246A6">
        <w:rPr>
          <w:rFonts w:eastAsia="Calibri" w:cstheme="minorHAnsi"/>
          <w:szCs w:val="22"/>
          <w:lang w:eastAsia="pl-PL"/>
        </w:rPr>
        <w:t xml:space="preserve">Uczestnikami Przedsięwzięcia </w:t>
      </w:r>
      <w:r w:rsidR="00E20491" w:rsidRPr="001246A6">
        <w:rPr>
          <w:rFonts w:eastAsia="Calibri" w:cstheme="minorHAnsi"/>
          <w:szCs w:val="22"/>
          <w:lang w:eastAsia="pl-PL"/>
        </w:rPr>
        <w:t xml:space="preserve">wybranymi w ramach przeprowadzonego </w:t>
      </w:r>
      <w:r w:rsidR="00F52C42" w:rsidRPr="001246A6">
        <w:rPr>
          <w:rFonts w:eastAsia="Calibri" w:cstheme="minorHAnsi"/>
          <w:szCs w:val="22"/>
          <w:lang w:eastAsia="pl-PL"/>
        </w:rPr>
        <w:t>Postępowania</w:t>
      </w:r>
      <w:r w:rsidR="00E20491" w:rsidRPr="001246A6">
        <w:rPr>
          <w:rFonts w:eastAsia="Calibri" w:cstheme="minorHAnsi"/>
          <w:szCs w:val="22"/>
          <w:lang w:eastAsia="pl-PL"/>
        </w:rPr>
        <w:t>, a</w:t>
      </w:r>
      <w:r w:rsidR="00F52C42" w:rsidRPr="001246A6">
        <w:rPr>
          <w:rFonts w:eastAsia="Calibri" w:cstheme="minorHAnsi"/>
          <w:szCs w:val="22"/>
          <w:lang w:eastAsia="pl-PL"/>
        </w:rPr>
        <w:t> </w:t>
      </w:r>
      <w:r w:rsidR="00E20491" w:rsidRPr="001246A6">
        <w:rPr>
          <w:rFonts w:eastAsia="Calibri" w:cstheme="minorHAnsi"/>
          <w:szCs w:val="22"/>
          <w:lang w:eastAsia="pl-PL"/>
        </w:rPr>
        <w:t xml:space="preserve">Zamawiającym. </w:t>
      </w:r>
    </w:p>
    <w:p w14:paraId="11DE2865" w14:textId="2E92F289" w:rsidR="00E20491" w:rsidRPr="001246A6" w:rsidRDefault="00E20491" w:rsidP="00D223BF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>Realizacja Przedsięwzięcia będzie przebiegała zgodnie z poniższymi, następującymi po sobie etapami:</w:t>
      </w:r>
    </w:p>
    <w:p w14:paraId="6625ACDA" w14:textId="5370CE62" w:rsidR="00A64728" w:rsidRPr="001246A6" w:rsidRDefault="611855CE" w:rsidP="5FBD1636">
      <w:pPr>
        <w:spacing w:after="160" w:line="276" w:lineRule="auto"/>
        <w:ind w:left="720"/>
        <w:jc w:val="both"/>
        <w:rPr>
          <w:rFonts w:cstheme="minorHAnsi"/>
        </w:rPr>
      </w:pPr>
      <w:r w:rsidRPr="001246A6">
        <w:rPr>
          <w:rFonts w:eastAsia="Calibri" w:cstheme="minorHAnsi"/>
          <w:b/>
          <w:bCs/>
          <w:lang w:eastAsia="pl-PL"/>
        </w:rPr>
        <w:t>Etap I</w:t>
      </w:r>
      <w:r w:rsidRPr="001246A6">
        <w:rPr>
          <w:rFonts w:eastAsia="Calibri" w:cstheme="minorHAnsi"/>
          <w:lang w:eastAsia="pl-PL"/>
        </w:rPr>
        <w:t xml:space="preserve"> –</w:t>
      </w:r>
      <w:r w:rsidR="7214BFC7" w:rsidRPr="001246A6">
        <w:rPr>
          <w:rFonts w:cstheme="minorHAnsi"/>
        </w:rPr>
        <w:t xml:space="preserve"> w ramach którego </w:t>
      </w:r>
      <w:r w:rsidR="2A85A951" w:rsidRPr="001246A6">
        <w:rPr>
          <w:rFonts w:cstheme="minorHAnsi"/>
        </w:rPr>
        <w:t>Uczestnicy Przedsięwzięcia</w:t>
      </w:r>
      <w:r w:rsidR="4862B39E" w:rsidRPr="001246A6">
        <w:rPr>
          <w:rFonts w:cstheme="minorHAnsi"/>
        </w:rPr>
        <w:t xml:space="preserve"> będą prowadzić P</w:t>
      </w:r>
      <w:r w:rsidR="6D5AF95E" w:rsidRPr="001246A6">
        <w:rPr>
          <w:rFonts w:cstheme="minorHAnsi"/>
        </w:rPr>
        <w:t>race B+R</w:t>
      </w:r>
      <w:r w:rsidR="7214BFC7" w:rsidRPr="001246A6">
        <w:rPr>
          <w:rFonts w:cstheme="minorHAnsi"/>
        </w:rPr>
        <w:t xml:space="preserve"> </w:t>
      </w:r>
      <w:r w:rsidR="4862B39E" w:rsidRPr="001246A6">
        <w:rPr>
          <w:rFonts w:cstheme="minorHAnsi"/>
        </w:rPr>
        <w:t xml:space="preserve">w zakresie opracowania </w:t>
      </w:r>
      <w:r w:rsidR="7F27F633" w:rsidRPr="001246A6">
        <w:rPr>
          <w:rFonts w:cstheme="minorHAnsi"/>
        </w:rPr>
        <w:t>Wyników Prac Etapu</w:t>
      </w:r>
      <w:r w:rsidR="5B9CD4D5" w:rsidRPr="001246A6">
        <w:rPr>
          <w:rFonts w:cstheme="minorHAnsi"/>
        </w:rPr>
        <w:t xml:space="preserve"> I, w szczególności Prototyp</w:t>
      </w:r>
      <w:r w:rsidR="7F27F633" w:rsidRPr="001246A6">
        <w:rPr>
          <w:rFonts w:cstheme="minorHAnsi"/>
        </w:rPr>
        <w:t>u</w:t>
      </w:r>
      <w:r w:rsidR="0FC20A16" w:rsidRPr="001246A6">
        <w:rPr>
          <w:rFonts w:cstheme="minorHAnsi"/>
        </w:rPr>
        <w:t xml:space="preserve"> Systemu w</w:t>
      </w:r>
      <w:r w:rsidR="4862B39E" w:rsidRPr="001246A6">
        <w:rPr>
          <w:rFonts w:cstheme="minorHAnsi"/>
        </w:rPr>
        <w:t>entylacji</w:t>
      </w:r>
      <w:r w:rsidR="07373113" w:rsidRPr="001246A6">
        <w:rPr>
          <w:rFonts w:cstheme="minorHAnsi"/>
        </w:rPr>
        <w:t xml:space="preserve"> A</w:t>
      </w:r>
      <w:r w:rsidR="4862B39E" w:rsidRPr="001246A6">
        <w:rPr>
          <w:rFonts w:cstheme="minorHAnsi"/>
        </w:rPr>
        <w:t xml:space="preserve"> wraz z </w:t>
      </w:r>
      <w:r w:rsidR="3669EEC3" w:rsidRPr="001246A6">
        <w:rPr>
          <w:rFonts w:cstheme="minorHAnsi"/>
        </w:rPr>
        <w:t>Szkolnym</w:t>
      </w:r>
      <w:r w:rsidR="4862B39E" w:rsidRPr="001246A6">
        <w:rPr>
          <w:rFonts w:cstheme="minorHAnsi"/>
        </w:rPr>
        <w:t xml:space="preserve"> systemem zarządzającym</w:t>
      </w:r>
      <w:r w:rsidR="5B9CD4D5" w:rsidRPr="001246A6">
        <w:rPr>
          <w:rFonts w:cstheme="minorHAnsi"/>
        </w:rPr>
        <w:t>.</w:t>
      </w:r>
      <w:r w:rsidR="70E16DE3" w:rsidRPr="001246A6">
        <w:rPr>
          <w:rFonts w:cstheme="minorHAnsi"/>
        </w:rPr>
        <w:t xml:space="preserve"> Po Pracach B+R w trakcie Etapu</w:t>
      </w:r>
      <w:r w:rsidR="7F27F633" w:rsidRPr="001246A6">
        <w:rPr>
          <w:rFonts w:cstheme="minorHAnsi"/>
        </w:rPr>
        <w:t xml:space="preserve"> I</w:t>
      </w:r>
      <w:r w:rsidR="70E16DE3" w:rsidRPr="001246A6">
        <w:rPr>
          <w:rFonts w:cstheme="minorHAnsi"/>
        </w:rPr>
        <w:t xml:space="preserve">, </w:t>
      </w:r>
      <w:r w:rsidR="5B9CD4D5" w:rsidRPr="001246A6">
        <w:rPr>
          <w:rFonts w:cstheme="minorHAnsi"/>
        </w:rPr>
        <w:t>opracowane przez</w:t>
      </w:r>
      <w:r w:rsidR="0FC20A16" w:rsidRPr="001246A6">
        <w:rPr>
          <w:rFonts w:cstheme="minorHAnsi"/>
        </w:rPr>
        <w:t xml:space="preserve"> </w:t>
      </w:r>
      <w:r w:rsidR="7574D4D6" w:rsidRPr="001246A6">
        <w:rPr>
          <w:rFonts w:cstheme="minorHAnsi"/>
        </w:rPr>
        <w:t>Uczestników Przedsięwzięcia</w:t>
      </w:r>
      <w:r w:rsidR="07373113" w:rsidRPr="001246A6">
        <w:rPr>
          <w:rFonts w:cstheme="minorHAnsi"/>
        </w:rPr>
        <w:t xml:space="preserve"> A</w:t>
      </w:r>
      <w:r w:rsidR="0FC20A16" w:rsidRPr="001246A6">
        <w:rPr>
          <w:rFonts w:cstheme="minorHAnsi"/>
        </w:rPr>
        <w:t xml:space="preserve"> Prototypy Systemów w</w:t>
      </w:r>
      <w:r w:rsidR="5B9CD4D5" w:rsidRPr="001246A6">
        <w:rPr>
          <w:rFonts w:cstheme="minorHAnsi"/>
        </w:rPr>
        <w:t>e</w:t>
      </w:r>
      <w:r w:rsidR="0FC20A16" w:rsidRPr="001246A6">
        <w:rPr>
          <w:rFonts w:cstheme="minorHAnsi"/>
        </w:rPr>
        <w:t>ntylacyjnych</w:t>
      </w:r>
      <w:r w:rsidR="07373113" w:rsidRPr="001246A6">
        <w:rPr>
          <w:rFonts w:cstheme="minorHAnsi"/>
        </w:rPr>
        <w:t xml:space="preserve"> A</w:t>
      </w:r>
      <w:r w:rsidR="0FC20A16" w:rsidRPr="001246A6">
        <w:rPr>
          <w:rFonts w:cstheme="minorHAnsi"/>
        </w:rPr>
        <w:t xml:space="preserve"> wraz z </w:t>
      </w:r>
      <w:r w:rsidR="3669EEC3" w:rsidRPr="001246A6">
        <w:rPr>
          <w:rFonts w:cstheme="minorHAnsi"/>
        </w:rPr>
        <w:t>Szkolnym</w:t>
      </w:r>
      <w:r w:rsidR="0FC20A16" w:rsidRPr="001246A6">
        <w:rPr>
          <w:rFonts w:cstheme="minorHAnsi"/>
        </w:rPr>
        <w:t xml:space="preserve"> systemem z</w:t>
      </w:r>
      <w:r w:rsidR="5B9CD4D5" w:rsidRPr="001246A6">
        <w:rPr>
          <w:rFonts w:cstheme="minorHAnsi"/>
        </w:rPr>
        <w:t xml:space="preserve">arządzającym zostaną poddane Testom prowadzone przez Zamawiającego. Po ich zakończeniu Zamawiający dokona Oceny </w:t>
      </w:r>
      <w:r w:rsidR="7F27F633" w:rsidRPr="001246A6">
        <w:rPr>
          <w:rFonts w:cstheme="minorHAnsi"/>
        </w:rPr>
        <w:t>Wyników Prac Etapu</w:t>
      </w:r>
      <w:r w:rsidR="5B9CD4D5" w:rsidRPr="001246A6">
        <w:rPr>
          <w:rFonts w:cstheme="minorHAnsi"/>
        </w:rPr>
        <w:t>, w tym w szczególności testowanych Prototypów System</w:t>
      </w:r>
      <w:r w:rsidR="7F27F633" w:rsidRPr="001246A6">
        <w:rPr>
          <w:rFonts w:cstheme="minorHAnsi"/>
        </w:rPr>
        <w:t>u</w:t>
      </w:r>
      <w:r w:rsidR="5B9CD4D5" w:rsidRPr="001246A6">
        <w:rPr>
          <w:rFonts w:cstheme="minorHAnsi"/>
        </w:rPr>
        <w:t xml:space="preserve"> we</w:t>
      </w:r>
      <w:r w:rsidR="0FC20A16" w:rsidRPr="001246A6">
        <w:rPr>
          <w:rFonts w:cstheme="minorHAnsi"/>
        </w:rPr>
        <w:t>ntylacyjnych</w:t>
      </w:r>
      <w:r w:rsidR="07373113" w:rsidRPr="001246A6">
        <w:rPr>
          <w:rFonts w:cstheme="minorHAnsi"/>
        </w:rPr>
        <w:t xml:space="preserve"> A</w:t>
      </w:r>
      <w:r w:rsidR="0FC20A16" w:rsidRPr="001246A6">
        <w:rPr>
          <w:rFonts w:cstheme="minorHAnsi"/>
        </w:rPr>
        <w:t xml:space="preserve"> wraz z </w:t>
      </w:r>
      <w:r w:rsidR="3669EEC3" w:rsidRPr="001246A6">
        <w:rPr>
          <w:rFonts w:cstheme="minorHAnsi"/>
        </w:rPr>
        <w:t>Szkolnym</w:t>
      </w:r>
      <w:r w:rsidR="0FC20A16" w:rsidRPr="001246A6">
        <w:rPr>
          <w:rFonts w:cstheme="minorHAnsi"/>
        </w:rPr>
        <w:t xml:space="preserve"> systemem z</w:t>
      </w:r>
      <w:r w:rsidR="5B9CD4D5" w:rsidRPr="001246A6">
        <w:rPr>
          <w:rFonts w:cstheme="minorHAnsi"/>
        </w:rPr>
        <w:t>arządzającym pod względem zgodności z wymaganiami</w:t>
      </w:r>
      <w:r w:rsidR="7F27F633" w:rsidRPr="001246A6">
        <w:rPr>
          <w:rFonts w:cstheme="minorHAnsi"/>
        </w:rPr>
        <w:t xml:space="preserve"> zawartymi w Załączniku nr 1 do Regulaminu</w:t>
      </w:r>
      <w:r w:rsidR="5B9CD4D5" w:rsidRPr="001246A6">
        <w:rPr>
          <w:rFonts w:cstheme="minorHAnsi"/>
        </w:rPr>
        <w:t xml:space="preserve"> i Wnioskiem Wykonawcy oraz Selekcji Wykonawcy do Etapu II. </w:t>
      </w:r>
    </w:p>
    <w:p w14:paraId="72D4B6A5" w14:textId="4D30F01C" w:rsidR="00A067AA" w:rsidRPr="001246A6" w:rsidRDefault="0D72E8F4" w:rsidP="7ADEC606">
      <w:pPr>
        <w:spacing w:after="160" w:line="276" w:lineRule="auto"/>
        <w:ind w:left="720"/>
        <w:jc w:val="both"/>
        <w:rPr>
          <w:rFonts w:cstheme="minorHAnsi"/>
        </w:rPr>
      </w:pPr>
      <w:r w:rsidRPr="001246A6">
        <w:rPr>
          <w:rFonts w:eastAsia="Calibri" w:cstheme="minorHAnsi"/>
          <w:b/>
          <w:bCs/>
          <w:lang w:eastAsia="pl-PL"/>
        </w:rPr>
        <w:t>Etap II</w:t>
      </w:r>
      <w:r w:rsidRPr="001246A6">
        <w:rPr>
          <w:rFonts w:eastAsia="Calibri" w:cstheme="minorHAnsi"/>
          <w:lang w:eastAsia="pl-PL"/>
        </w:rPr>
        <w:t xml:space="preserve"> –</w:t>
      </w:r>
      <w:r w:rsidRPr="001246A6">
        <w:rPr>
          <w:rFonts w:cstheme="minorHAnsi"/>
        </w:rPr>
        <w:t xml:space="preserve"> w ramach którego </w:t>
      </w:r>
      <w:r w:rsidR="6FA1469F" w:rsidRPr="001246A6">
        <w:rPr>
          <w:rFonts w:cstheme="minorHAnsi"/>
        </w:rPr>
        <w:t>Uczestnik Przedsięwzięcia</w:t>
      </w:r>
      <w:r w:rsidR="40DF5837" w:rsidRPr="001246A6">
        <w:rPr>
          <w:rFonts w:cstheme="minorHAnsi"/>
        </w:rPr>
        <w:t xml:space="preserve"> </w:t>
      </w:r>
      <w:r w:rsidR="7589549E" w:rsidRPr="001246A6">
        <w:rPr>
          <w:rFonts w:cstheme="minorHAnsi"/>
        </w:rPr>
        <w:t>wybrany w ramach Selekcji będzie prowadził dalsze Prace B+R, w wyniku których opracuje Demonstrator Systemu wentylacji</w:t>
      </w:r>
      <w:r w:rsidR="072362D2" w:rsidRPr="001246A6">
        <w:rPr>
          <w:rFonts w:cstheme="minorHAnsi"/>
        </w:rPr>
        <w:t xml:space="preserve"> A</w:t>
      </w:r>
      <w:r w:rsidR="7589549E" w:rsidRPr="001246A6">
        <w:rPr>
          <w:rFonts w:cstheme="minorHAnsi"/>
        </w:rPr>
        <w:t xml:space="preserve"> wraz z </w:t>
      </w:r>
      <w:r w:rsidR="7939A5A5" w:rsidRPr="001246A6">
        <w:rPr>
          <w:rFonts w:cstheme="minorHAnsi"/>
        </w:rPr>
        <w:t xml:space="preserve">Szkolnym </w:t>
      </w:r>
      <w:r w:rsidR="7589549E" w:rsidRPr="001246A6">
        <w:rPr>
          <w:rFonts w:cstheme="minorHAnsi"/>
        </w:rPr>
        <w:t>systemem zarządzającym. Po zakończeniu Prac B+R w Etapie II, Zamawiający dokona oceny Demonstratora Systemu wentylacji</w:t>
      </w:r>
      <w:r w:rsidR="072362D2" w:rsidRPr="001246A6">
        <w:rPr>
          <w:rFonts w:cstheme="minorHAnsi"/>
        </w:rPr>
        <w:t xml:space="preserve"> A</w:t>
      </w:r>
      <w:r w:rsidR="7589549E" w:rsidRPr="001246A6">
        <w:rPr>
          <w:rFonts w:cstheme="minorHAnsi"/>
        </w:rPr>
        <w:t xml:space="preserve"> wraz z </w:t>
      </w:r>
      <w:r w:rsidR="7939A5A5" w:rsidRPr="001246A6">
        <w:rPr>
          <w:rFonts w:cstheme="minorHAnsi"/>
        </w:rPr>
        <w:t>Szkolnym</w:t>
      </w:r>
      <w:r w:rsidR="7589549E" w:rsidRPr="001246A6">
        <w:rPr>
          <w:rFonts w:cstheme="minorHAnsi"/>
        </w:rPr>
        <w:t xml:space="preserve"> systemem zarządzającym, pod kątem zgodności z wymaganiami </w:t>
      </w:r>
      <w:r w:rsidR="00CD042D" w:rsidRPr="001246A6">
        <w:rPr>
          <w:rFonts w:cstheme="minorHAnsi"/>
        </w:rPr>
        <w:t xml:space="preserve">zawartymi w Załączniku nr 1 do Regulaminu </w:t>
      </w:r>
      <w:r w:rsidR="7589549E" w:rsidRPr="001246A6">
        <w:rPr>
          <w:rFonts w:cstheme="minorHAnsi"/>
        </w:rPr>
        <w:t xml:space="preserve">i Wnioskiem </w:t>
      </w:r>
      <w:r w:rsidR="6FA1469F" w:rsidRPr="001246A6">
        <w:rPr>
          <w:rFonts w:cstheme="minorHAnsi"/>
        </w:rPr>
        <w:t xml:space="preserve">Uczestnika </w:t>
      </w:r>
      <w:r w:rsidR="77719AB4" w:rsidRPr="001246A6">
        <w:rPr>
          <w:rFonts w:cstheme="minorHAnsi"/>
        </w:rPr>
        <w:t>Przedsięwzięcia</w:t>
      </w:r>
      <w:r w:rsidR="7589549E" w:rsidRPr="001246A6">
        <w:rPr>
          <w:rFonts w:cstheme="minorHAnsi"/>
        </w:rPr>
        <w:t xml:space="preserve">. </w:t>
      </w:r>
    </w:p>
    <w:p w14:paraId="7306FDB9" w14:textId="7EDA0A58" w:rsidR="00A067AA" w:rsidRPr="001246A6" w:rsidRDefault="00A067AA" w:rsidP="00A067AA">
      <w:pPr>
        <w:spacing w:after="160" w:line="276" w:lineRule="auto"/>
        <w:jc w:val="both"/>
        <w:rPr>
          <w:rFonts w:cstheme="minorHAnsi"/>
          <w:szCs w:val="22"/>
        </w:rPr>
      </w:pPr>
      <w:r w:rsidRPr="001246A6">
        <w:rPr>
          <w:rFonts w:cstheme="minorHAnsi"/>
          <w:szCs w:val="22"/>
        </w:rPr>
        <w:t xml:space="preserve">Czas trwania poszczególnych Etapów w ramach Działania 1: </w:t>
      </w:r>
      <w:r w:rsidR="00520DB4" w:rsidRPr="001246A6">
        <w:rPr>
          <w:rFonts w:cstheme="minorHAnsi"/>
          <w:szCs w:val="22"/>
        </w:rPr>
        <w:t>„</w:t>
      </w:r>
      <w:r w:rsidRPr="001246A6">
        <w:rPr>
          <w:rFonts w:cstheme="minorHAnsi"/>
          <w:i/>
          <w:szCs w:val="22"/>
        </w:rPr>
        <w:t>Wentylacja sal lekcyjnych</w:t>
      </w:r>
      <w:r w:rsidRPr="001246A6">
        <w:rPr>
          <w:rFonts w:cstheme="minorHAnsi"/>
          <w:szCs w:val="22"/>
        </w:rPr>
        <w:t xml:space="preserve">” przedstawiono w Tabeli </w:t>
      </w:r>
      <w:r w:rsidR="004C1C4F" w:rsidRPr="001246A6">
        <w:rPr>
          <w:rFonts w:cstheme="minorHAnsi"/>
          <w:szCs w:val="22"/>
        </w:rPr>
        <w:t>I.</w:t>
      </w:r>
      <w:r w:rsidR="00522AC6" w:rsidRPr="001246A6">
        <w:rPr>
          <w:rFonts w:cstheme="minorHAnsi"/>
          <w:szCs w:val="22"/>
        </w:rPr>
        <w:t>I.</w:t>
      </w:r>
      <w:r w:rsidRPr="001246A6">
        <w:rPr>
          <w:rFonts w:cstheme="minorHAnsi"/>
          <w:szCs w:val="22"/>
        </w:rPr>
        <w:t xml:space="preserve">1. </w:t>
      </w:r>
    </w:p>
    <w:p w14:paraId="5568DC2E" w14:textId="70B2720C" w:rsidR="00A067AA" w:rsidRPr="001246A6" w:rsidRDefault="00A067AA" w:rsidP="00A067AA">
      <w:pPr>
        <w:spacing w:after="160" w:line="276" w:lineRule="auto"/>
        <w:jc w:val="both"/>
        <w:rPr>
          <w:rFonts w:cstheme="minorHAnsi"/>
          <w:szCs w:val="22"/>
        </w:rPr>
      </w:pPr>
      <w:r w:rsidRPr="001246A6">
        <w:rPr>
          <w:rFonts w:cstheme="minorHAnsi"/>
          <w:szCs w:val="22"/>
        </w:rPr>
        <w:t xml:space="preserve">Tabela </w:t>
      </w:r>
      <w:r w:rsidR="004C1C4F" w:rsidRPr="001246A6">
        <w:rPr>
          <w:rFonts w:cstheme="minorHAnsi"/>
          <w:szCs w:val="22"/>
        </w:rPr>
        <w:t>I.</w:t>
      </w:r>
      <w:r w:rsidR="00522AC6" w:rsidRPr="001246A6">
        <w:rPr>
          <w:rFonts w:cstheme="minorHAnsi"/>
          <w:szCs w:val="22"/>
        </w:rPr>
        <w:t>I.</w:t>
      </w:r>
      <w:r w:rsidRPr="001246A6">
        <w:rPr>
          <w:rFonts w:cstheme="minorHAnsi"/>
          <w:szCs w:val="22"/>
        </w:rPr>
        <w:t>1. Harmonogram realizacji Przedsięwzięcia dla Działania 1 „Wentylacja sal lekcyjnych”</w:t>
      </w: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1"/>
        <w:gridCol w:w="3729"/>
        <w:gridCol w:w="1788"/>
        <w:gridCol w:w="1950"/>
      </w:tblGrid>
      <w:tr w:rsidR="003153EA" w:rsidRPr="001246A6" w14:paraId="35D6E5A3" w14:textId="77777777" w:rsidTr="5FBD1636">
        <w:trPr>
          <w:trHeight w:val="975"/>
          <w:tblHeader/>
        </w:trPr>
        <w:tc>
          <w:tcPr>
            <w:tcW w:w="945" w:type="pct"/>
            <w:shd w:val="clear" w:color="auto" w:fill="A8D08D" w:themeFill="accent6" w:themeFillTint="99"/>
            <w:vAlign w:val="center"/>
            <w:hideMark/>
          </w:tcPr>
          <w:p w14:paraId="20486E72" w14:textId="77777777" w:rsidR="003153EA" w:rsidRPr="001246A6" w:rsidRDefault="003153EA" w:rsidP="00CA70C6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color w:val="000000"/>
                <w:sz w:val="20"/>
                <w:szCs w:val="20"/>
              </w:rPr>
              <w:t>  </w:t>
            </w:r>
          </w:p>
        </w:tc>
        <w:tc>
          <w:tcPr>
            <w:tcW w:w="2025" w:type="pct"/>
            <w:shd w:val="clear" w:color="auto" w:fill="A8D08D" w:themeFill="accent6" w:themeFillTint="99"/>
            <w:vAlign w:val="center"/>
            <w:hideMark/>
          </w:tcPr>
          <w:p w14:paraId="15C1E016" w14:textId="77777777" w:rsidR="003153EA" w:rsidRPr="001246A6" w:rsidRDefault="003153EA" w:rsidP="00CA70C6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Opis Etapu</w:t>
            </w:r>
            <w:r w:rsidRPr="001246A6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1" w:type="pct"/>
            <w:shd w:val="clear" w:color="auto" w:fill="A8D08D" w:themeFill="accent6" w:themeFillTint="99"/>
            <w:vAlign w:val="center"/>
          </w:tcPr>
          <w:p w14:paraId="24D383C1" w14:textId="3B8F24F3" w:rsidR="003153EA" w:rsidRPr="001246A6" w:rsidRDefault="003153EA" w:rsidP="00EA7F5B">
            <w:pPr>
              <w:jc w:val="center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Czas trwania / termin</w:t>
            </w:r>
            <w:r w:rsidR="00EA7F5B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zakończenia *</w:t>
            </w:r>
          </w:p>
          <w:p w14:paraId="582ED7DE" w14:textId="737CA757" w:rsidR="003153EA" w:rsidRPr="001246A6" w:rsidRDefault="003153EA" w:rsidP="00EA7F5B">
            <w:pPr>
              <w:jc w:val="center"/>
              <w:textAlignment w:val="baseline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9" w:type="pct"/>
            <w:shd w:val="clear" w:color="auto" w:fill="A8D08D" w:themeFill="accent6" w:themeFillTint="99"/>
            <w:vAlign w:val="center"/>
            <w:hideMark/>
          </w:tcPr>
          <w:p w14:paraId="7E23934D" w14:textId="247827DE" w:rsidR="003153EA" w:rsidRPr="001246A6" w:rsidRDefault="003153EA" w:rsidP="003C035D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Li</w:t>
            </w:r>
            <w:r w:rsidR="003C035D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czba Uczestników Przedsięwzięcia</w:t>
            </w:r>
          </w:p>
        </w:tc>
      </w:tr>
      <w:tr w:rsidR="003153EA" w:rsidRPr="001246A6" w14:paraId="65AB8D01" w14:textId="77777777" w:rsidTr="5FBD1636">
        <w:trPr>
          <w:trHeight w:val="315"/>
        </w:trPr>
        <w:tc>
          <w:tcPr>
            <w:tcW w:w="945" w:type="pct"/>
            <w:vMerge w:val="restart"/>
            <w:shd w:val="clear" w:color="auto" w:fill="FFF2CC" w:themeFill="accent4" w:themeFillTint="33"/>
            <w:vAlign w:val="center"/>
          </w:tcPr>
          <w:p w14:paraId="2E6E14CC" w14:textId="5C647234" w:rsidR="003153EA" w:rsidRPr="001246A6" w:rsidRDefault="003153EA" w:rsidP="003C035D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</w:rPr>
              <w:t xml:space="preserve">Nabór </w:t>
            </w:r>
            <w:r w:rsidR="003C035D" w:rsidRPr="001246A6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</w:rPr>
              <w:t xml:space="preserve">Uczestników Przedsięwzięcia </w:t>
            </w:r>
          </w:p>
        </w:tc>
        <w:tc>
          <w:tcPr>
            <w:tcW w:w="2025" w:type="pct"/>
            <w:shd w:val="clear" w:color="auto" w:fill="auto"/>
            <w:vAlign w:val="center"/>
          </w:tcPr>
          <w:p w14:paraId="50209BDE" w14:textId="32A573F9" w:rsidR="003153EA" w:rsidRPr="001246A6" w:rsidRDefault="003C035D" w:rsidP="00E3519E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 xml:space="preserve">Termin </w:t>
            </w:r>
            <w:r w:rsidR="003153EA"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Ogłoszenie Postępowania</w:t>
            </w:r>
          </w:p>
        </w:tc>
        <w:tc>
          <w:tcPr>
            <w:tcW w:w="971" w:type="pct"/>
            <w:shd w:val="clear" w:color="auto" w:fill="auto"/>
            <w:vAlign w:val="center"/>
          </w:tcPr>
          <w:p w14:paraId="116B38D5" w14:textId="5DA91576" w:rsidR="003153EA" w:rsidRPr="001246A6" w:rsidRDefault="00522AC6" w:rsidP="00F52C42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02.06</w:t>
            </w:r>
            <w:r w:rsidR="00F52C42"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.2021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74FB3EF7" w14:textId="181C5164" w:rsidR="003153EA" w:rsidRPr="001246A6" w:rsidRDefault="003153EA" w:rsidP="00E3519E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  <w:r w:rsidRPr="001246A6">
              <w:rPr>
                <w:rStyle w:val="eop"/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153EA" w:rsidRPr="001246A6" w14:paraId="553CB5F4" w14:textId="77777777" w:rsidTr="5FBD1636">
        <w:trPr>
          <w:trHeight w:val="315"/>
        </w:trPr>
        <w:tc>
          <w:tcPr>
            <w:tcW w:w="945" w:type="pct"/>
            <w:vMerge/>
            <w:vAlign w:val="center"/>
          </w:tcPr>
          <w:p w14:paraId="7E11624A" w14:textId="77777777" w:rsidR="003153EA" w:rsidRPr="001246A6" w:rsidRDefault="003153EA" w:rsidP="00E3519E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7BF4AB9D" w14:textId="745C4929" w:rsidR="003153EA" w:rsidRPr="001246A6" w:rsidRDefault="003153EA" w:rsidP="00E3519E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Termin składania pytań i uwag do dokumentacji Postępowania</w:t>
            </w:r>
            <w:r w:rsidR="00445BED" w:rsidRPr="001246A6">
              <w:rPr>
                <w:rStyle w:val="eop"/>
                <w:rFonts w:cstheme="minorHAnsi"/>
                <w:color w:val="000000"/>
                <w:sz w:val="20"/>
                <w:szCs w:val="20"/>
              </w:rPr>
              <w:t>, na które Zamawiający ma</w:t>
            </w:r>
            <w:r w:rsidR="00F52C42" w:rsidRPr="001246A6">
              <w:rPr>
                <w:rStyle w:val="eop"/>
                <w:rFonts w:cstheme="minorHAnsi"/>
                <w:color w:val="000000"/>
                <w:sz w:val="20"/>
                <w:szCs w:val="20"/>
              </w:rPr>
              <w:t xml:space="preserve"> obowiązek udzielić odpowiedzi</w:t>
            </w:r>
          </w:p>
        </w:tc>
        <w:tc>
          <w:tcPr>
            <w:tcW w:w="971" w:type="pct"/>
            <w:shd w:val="clear" w:color="auto" w:fill="auto"/>
            <w:vAlign w:val="center"/>
          </w:tcPr>
          <w:p w14:paraId="35C2F3BA" w14:textId="3184836B" w:rsidR="003153EA" w:rsidRPr="001246A6" w:rsidRDefault="000852AF" w:rsidP="00F52C42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ins w:id="5" w:author="Autor">
              <w:r>
                <w:rPr>
                  <w:rStyle w:val="normaltextrun"/>
                  <w:rFonts w:cstheme="minorHAnsi"/>
                  <w:color w:val="000000"/>
                  <w:sz w:val="20"/>
                  <w:szCs w:val="20"/>
                </w:rPr>
                <w:t>20</w:t>
              </w:r>
            </w:ins>
            <w:del w:id="6" w:author="Autor">
              <w:r w:rsidR="00522AC6" w:rsidRPr="001246A6" w:rsidDel="000852AF">
                <w:rPr>
                  <w:rStyle w:val="normaltextrun"/>
                  <w:rFonts w:cstheme="minorHAnsi"/>
                  <w:color w:val="000000"/>
                  <w:sz w:val="20"/>
                  <w:szCs w:val="20"/>
                </w:rPr>
                <w:delText>16</w:delText>
              </w:r>
            </w:del>
            <w:r w:rsidR="0004505F"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.06</w:t>
            </w:r>
            <w:r w:rsidR="003C035D"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.</w:t>
            </w:r>
            <w:r w:rsidR="003153EA"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6B0C62F1" w14:textId="596FEC24" w:rsidR="003153EA" w:rsidRPr="001246A6" w:rsidRDefault="003153EA" w:rsidP="00E3519E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  <w:r w:rsidRPr="001246A6">
              <w:rPr>
                <w:rStyle w:val="eop"/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52C42" w:rsidRPr="001246A6" w14:paraId="446589BF" w14:textId="77777777" w:rsidTr="5FBD1636">
        <w:trPr>
          <w:trHeight w:val="315"/>
        </w:trPr>
        <w:tc>
          <w:tcPr>
            <w:tcW w:w="945" w:type="pct"/>
            <w:vMerge/>
            <w:vAlign w:val="center"/>
          </w:tcPr>
          <w:p w14:paraId="08C41260" w14:textId="77777777" w:rsidR="00F52C42" w:rsidRPr="001246A6" w:rsidRDefault="00F52C42" w:rsidP="00E3519E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6501AAD7" w14:textId="53AC09EA" w:rsidR="00F52C42" w:rsidRPr="001246A6" w:rsidRDefault="00F52C42" w:rsidP="00E3519E">
            <w:pPr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Termin na wprowadzenie przez Zamawiającego potencjalnych zmian do dokumentacji Postepowania</w:t>
            </w:r>
          </w:p>
        </w:tc>
        <w:tc>
          <w:tcPr>
            <w:tcW w:w="971" w:type="pct"/>
            <w:shd w:val="clear" w:color="auto" w:fill="auto"/>
            <w:vAlign w:val="center"/>
          </w:tcPr>
          <w:p w14:paraId="0C03DC44" w14:textId="52B16528" w:rsidR="00F52C42" w:rsidRPr="001246A6" w:rsidRDefault="00522AC6" w:rsidP="00F52C42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23</w:t>
            </w:r>
            <w:r w:rsidR="00F52C42"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.06.2021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0B25CE3C" w14:textId="34D3D823" w:rsidR="00F52C42" w:rsidRPr="001246A6" w:rsidRDefault="00F52C42" w:rsidP="00E3519E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</w:p>
        </w:tc>
      </w:tr>
      <w:tr w:rsidR="003153EA" w:rsidRPr="001246A6" w14:paraId="771FE04E" w14:textId="77777777" w:rsidTr="5FBD1636">
        <w:trPr>
          <w:trHeight w:val="315"/>
        </w:trPr>
        <w:tc>
          <w:tcPr>
            <w:tcW w:w="945" w:type="pct"/>
            <w:vMerge/>
            <w:vAlign w:val="center"/>
          </w:tcPr>
          <w:p w14:paraId="6857CC3B" w14:textId="77777777" w:rsidR="003153EA" w:rsidRPr="001246A6" w:rsidRDefault="003153EA" w:rsidP="00E3519E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0B42F19E" w14:textId="22D70078" w:rsidR="003153EA" w:rsidRPr="001246A6" w:rsidRDefault="00445BED" w:rsidP="00E3519E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Termin składania Wniosków o dopuszczenie do udziału w Postępowaniu</w:t>
            </w:r>
            <w:r w:rsidR="00F52C42" w:rsidRPr="001246A6">
              <w:rPr>
                <w:rStyle w:val="eop"/>
                <w:rFonts w:cstheme="minorHAnsi"/>
                <w:color w:val="000000"/>
                <w:sz w:val="20"/>
                <w:szCs w:val="20"/>
              </w:rPr>
              <w:t xml:space="preserve"> (Ofert)</w:t>
            </w:r>
          </w:p>
        </w:tc>
        <w:tc>
          <w:tcPr>
            <w:tcW w:w="971" w:type="pct"/>
            <w:shd w:val="clear" w:color="auto" w:fill="auto"/>
          </w:tcPr>
          <w:p w14:paraId="35EFE79E" w14:textId="3FBDDD0B" w:rsidR="003153EA" w:rsidRPr="001246A6" w:rsidRDefault="00F52C42" w:rsidP="00E3519E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30</w:t>
            </w:r>
            <w:r w:rsidR="000E4AB0"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.06</w:t>
            </w:r>
            <w:r w:rsidR="003C035D"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.</w:t>
            </w:r>
            <w:r w:rsidR="003153EA"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2021</w:t>
            </w:r>
          </w:p>
          <w:p w14:paraId="711858E1" w14:textId="466CB83F" w:rsidR="00445BED" w:rsidRPr="001246A6" w:rsidRDefault="00445BED" w:rsidP="00E3519E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do godziny 12:00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6F7503CE" w14:textId="130CE776" w:rsidR="003153EA" w:rsidRPr="001246A6" w:rsidRDefault="003153EA" w:rsidP="00E3519E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  <w:r w:rsidRPr="001246A6">
              <w:rPr>
                <w:rStyle w:val="eop"/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153EA" w:rsidRPr="001246A6" w14:paraId="304CFBE2" w14:textId="77777777" w:rsidTr="5FBD1636">
        <w:trPr>
          <w:trHeight w:val="315"/>
        </w:trPr>
        <w:tc>
          <w:tcPr>
            <w:tcW w:w="945" w:type="pct"/>
            <w:vMerge/>
            <w:vAlign w:val="center"/>
          </w:tcPr>
          <w:p w14:paraId="0A2B9E75" w14:textId="77777777" w:rsidR="003153EA" w:rsidRPr="001246A6" w:rsidRDefault="003153EA" w:rsidP="00E3519E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466AA161" w14:textId="7B59EFC8" w:rsidR="003153EA" w:rsidRPr="001246A6" w:rsidRDefault="00445BED" w:rsidP="00E3519E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Termin, w którym Zamawiający może ogłosić Dodatkowy Nabór Wniosków</w:t>
            </w:r>
          </w:p>
        </w:tc>
        <w:tc>
          <w:tcPr>
            <w:tcW w:w="971" w:type="pct"/>
          </w:tcPr>
          <w:p w14:paraId="5606F221" w14:textId="62A7C536" w:rsidR="003153EA" w:rsidRPr="001246A6" w:rsidRDefault="00445BED" w:rsidP="00522AC6">
            <w:pPr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30 dni od Publikacji Listy Rankingowej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2835BAD3" w14:textId="4E16A6B9" w:rsidR="003153EA" w:rsidRPr="001246A6" w:rsidRDefault="003153EA" w:rsidP="00E3519E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246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  <w:r w:rsidRPr="001246A6">
              <w:rPr>
                <w:rStyle w:val="eop"/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153EA" w:rsidRPr="001246A6" w14:paraId="0082907E" w14:textId="77777777" w:rsidTr="5FBD1636">
        <w:trPr>
          <w:trHeight w:val="315"/>
        </w:trPr>
        <w:tc>
          <w:tcPr>
            <w:tcW w:w="945" w:type="pct"/>
            <w:vMerge/>
            <w:vAlign w:val="center"/>
          </w:tcPr>
          <w:p w14:paraId="3D497644" w14:textId="77777777" w:rsidR="003153EA" w:rsidRPr="001246A6" w:rsidRDefault="003153EA" w:rsidP="00ED0A27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464AD79C" w14:textId="7E052D0D" w:rsidR="003153EA" w:rsidRPr="001246A6" w:rsidRDefault="00445BED" w:rsidP="00ED0A27">
            <w:pPr>
              <w:textAlignment w:val="baseline"/>
              <w:rPr>
                <w:rStyle w:val="normaltextrun"/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Termin na składanie Wniosków w Dodatkowym Naborze Wniosków</w:t>
            </w:r>
          </w:p>
        </w:tc>
        <w:tc>
          <w:tcPr>
            <w:tcW w:w="971" w:type="pct"/>
          </w:tcPr>
          <w:p w14:paraId="500B6A5E" w14:textId="501F9F7B" w:rsidR="003153EA" w:rsidRPr="001246A6" w:rsidRDefault="00445BED" w:rsidP="00522AC6">
            <w:pPr>
              <w:textAlignment w:val="baseline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1246A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  <w:t>Termin wskazany w dodatkowym ogłoszeniu, czas na składanie Wniosków nie krótszy niż 14 dni</w:t>
            </w:r>
            <w:r w:rsidR="003C035D" w:rsidRPr="001246A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30DF45B9" w14:textId="6383BD8B" w:rsidR="003153EA" w:rsidRPr="001246A6" w:rsidRDefault="003153EA" w:rsidP="00ED0A27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F52C42" w:rsidRPr="001246A6" w14:paraId="64D0E048" w14:textId="77777777" w:rsidTr="5FBD1636">
        <w:trPr>
          <w:trHeight w:val="315"/>
        </w:trPr>
        <w:tc>
          <w:tcPr>
            <w:tcW w:w="945" w:type="pct"/>
            <w:shd w:val="clear" w:color="auto" w:fill="FFF2CC" w:themeFill="accent4" w:themeFillTint="33"/>
            <w:vAlign w:val="center"/>
          </w:tcPr>
          <w:p w14:paraId="6DC07DE3" w14:textId="097ED3A4" w:rsidR="00F52C42" w:rsidRPr="001246A6" w:rsidRDefault="00F52C42" w:rsidP="00ED0A27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Umowy</w:t>
            </w:r>
          </w:p>
        </w:tc>
        <w:tc>
          <w:tcPr>
            <w:tcW w:w="2025" w:type="pct"/>
            <w:shd w:val="clear" w:color="auto" w:fill="auto"/>
            <w:vAlign w:val="center"/>
          </w:tcPr>
          <w:p w14:paraId="0CAA5565" w14:textId="5CBC01F7" w:rsidR="00F52C42" w:rsidRPr="001246A6" w:rsidRDefault="00F52C42" w:rsidP="00ED0A27">
            <w:pPr>
              <w:textAlignment w:val="baseline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1246A6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Zawarcie Umów z wybranymi Wnioskodawcami / Uczestnikami Przedsięwzięcia</w:t>
            </w:r>
          </w:p>
        </w:tc>
        <w:tc>
          <w:tcPr>
            <w:tcW w:w="971" w:type="pct"/>
          </w:tcPr>
          <w:p w14:paraId="4354D12F" w14:textId="77777777" w:rsidR="00F52C42" w:rsidRPr="001246A6" w:rsidRDefault="00F52C42" w:rsidP="00522AC6">
            <w:pPr>
              <w:textAlignment w:val="baseline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246A6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30 lipca 2021</w:t>
            </w:r>
          </w:p>
          <w:p w14:paraId="7D9AB4C4" w14:textId="0F476B94" w:rsidR="00F52C42" w:rsidRPr="001246A6" w:rsidRDefault="00F52C42" w:rsidP="00522AC6">
            <w:pPr>
              <w:textAlignment w:val="baseline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246A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  <w:t>(przewidywana data zawarcia Umów)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3315C26F" w14:textId="4AB63542" w:rsidR="00F52C42" w:rsidRPr="001246A6" w:rsidRDefault="00F52C42" w:rsidP="00ED0A27">
            <w:pPr>
              <w:jc w:val="center"/>
              <w:textAlignment w:val="baseline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1246A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8D3FE6" w:rsidRPr="001246A6" w14:paraId="7810D0C2" w14:textId="77777777" w:rsidTr="5FBD1636">
        <w:trPr>
          <w:trHeight w:val="1617"/>
        </w:trPr>
        <w:tc>
          <w:tcPr>
            <w:tcW w:w="945" w:type="pct"/>
            <w:vMerge w:val="restart"/>
            <w:shd w:val="clear" w:color="auto" w:fill="FFF2CC" w:themeFill="accent4" w:themeFillTint="33"/>
            <w:vAlign w:val="center"/>
            <w:hideMark/>
          </w:tcPr>
          <w:p w14:paraId="46E04EEA" w14:textId="10237C5A" w:rsidR="008D3FE6" w:rsidRPr="001246A6" w:rsidRDefault="68AD405C" w:rsidP="7ADEC606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Etap I </w:t>
            </w:r>
            <w:r w:rsidR="17F5E826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- Prot</w:t>
            </w:r>
            <w:r w:rsidR="1B293B0B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otyp systemu wentylacji </w:t>
            </w:r>
            <w:r w:rsidR="072362D2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A </w:t>
            </w:r>
            <w:r w:rsidR="1B293B0B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wraz z </w:t>
            </w:r>
            <w:r w:rsidR="072362D2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Szkolnym </w:t>
            </w:r>
            <w:r w:rsidR="1B293B0B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systemem z</w:t>
            </w:r>
            <w:r w:rsidR="17F5E826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arządzającym</w:t>
            </w:r>
          </w:p>
        </w:tc>
        <w:tc>
          <w:tcPr>
            <w:tcW w:w="2025" w:type="pct"/>
            <w:shd w:val="clear" w:color="auto" w:fill="auto"/>
            <w:vAlign w:val="center"/>
            <w:hideMark/>
          </w:tcPr>
          <w:p w14:paraId="4D2475B7" w14:textId="77777777" w:rsidR="00A3488D" w:rsidRPr="001246A6" w:rsidRDefault="00445BED" w:rsidP="00A3488D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Prace badawczo-rozwojowe (Prace B+R) prowadzone przez </w:t>
            </w:r>
            <w:r w:rsidR="003C035D" w:rsidRPr="001246A6">
              <w:rPr>
                <w:rFonts w:cstheme="minorHAnsi"/>
                <w:color w:val="000000" w:themeColor="text1"/>
                <w:sz w:val="20"/>
                <w:szCs w:val="20"/>
              </w:rPr>
              <w:t>Uczestników Przedsięwzięcia</w:t>
            </w:r>
            <w:r w:rsidR="00A3488D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Etapu I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. Przygotowanie Prototypów Sy</w:t>
            </w:r>
            <w:r w:rsidR="003C035D" w:rsidRPr="001246A6">
              <w:rPr>
                <w:rFonts w:cstheme="minorHAnsi"/>
                <w:color w:val="000000" w:themeColor="text1"/>
                <w:sz w:val="20"/>
                <w:szCs w:val="20"/>
              </w:rPr>
              <w:t>stemów</w:t>
            </w:r>
            <w:r w:rsidR="00B87E8E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w</w:t>
            </w:r>
            <w:r w:rsidR="003C035D" w:rsidRPr="001246A6">
              <w:rPr>
                <w:rFonts w:cstheme="minorHAnsi"/>
                <w:color w:val="000000" w:themeColor="text1"/>
                <w:sz w:val="20"/>
                <w:szCs w:val="20"/>
              </w:rPr>
              <w:t>entylacyjnych</w:t>
            </w:r>
            <w:r w:rsidR="000C1E3F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A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wraz z </w:t>
            </w:r>
            <w:r w:rsidR="000C1E3F" w:rsidRPr="001246A6">
              <w:rPr>
                <w:rFonts w:cstheme="minorHAnsi"/>
                <w:color w:val="000000" w:themeColor="text1"/>
                <w:sz w:val="20"/>
                <w:szCs w:val="20"/>
              </w:rPr>
              <w:t>Szkolnymi</w:t>
            </w:r>
            <w:r w:rsidR="00B87E8E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s</w:t>
            </w:r>
            <w:r w:rsidR="003C035D" w:rsidRPr="001246A6">
              <w:rPr>
                <w:rFonts w:cstheme="minorHAnsi"/>
                <w:color w:val="000000" w:themeColor="text1"/>
                <w:sz w:val="20"/>
                <w:szCs w:val="20"/>
              </w:rPr>
              <w:t>ystemami</w:t>
            </w:r>
            <w:r w:rsidR="00B87E8E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z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arządzającym</w:t>
            </w:r>
            <w:r w:rsidR="003C035D" w:rsidRPr="001246A6">
              <w:rPr>
                <w:rFonts w:cstheme="minorHAnsi"/>
                <w:color w:val="000000" w:themeColor="text1"/>
                <w:sz w:val="20"/>
                <w:szCs w:val="20"/>
              </w:rPr>
              <w:t>i</w:t>
            </w:r>
            <w:r w:rsidR="000E4AB0" w:rsidRPr="001246A6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  <w:r w:rsidR="00A3488D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5240BBE" w14:textId="77777777" w:rsidR="00A3488D" w:rsidRPr="001246A6" w:rsidRDefault="00A3488D" w:rsidP="00A3488D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26404425" w14:textId="2AEF8D9E" w:rsidR="000F66B0" w:rsidRPr="001246A6" w:rsidRDefault="00A3488D" w:rsidP="00A3488D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Wykonawca A przeprowadza testy własne opracowanych Prototypów Systemów wentylacyjnych A wraz Szkolnymi systemami zarządzającymi w celu uzyskania wymaganych prawem certyfikatów/kart właściwości użytkowych.</w:t>
            </w:r>
          </w:p>
        </w:tc>
        <w:tc>
          <w:tcPr>
            <w:tcW w:w="971" w:type="pct"/>
          </w:tcPr>
          <w:p w14:paraId="20E71AB0" w14:textId="4BDC47C3" w:rsidR="00F52C42" w:rsidRPr="001246A6" w:rsidRDefault="00F52C42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Rozpoczęcie Prac B+R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: w dniu rzeczywistego podpisania Umów z Uczestnikami Przedsięwzięcia</w:t>
            </w:r>
          </w:p>
          <w:p w14:paraId="67D44EA9" w14:textId="77777777" w:rsidR="00F52C42" w:rsidRPr="001246A6" w:rsidRDefault="00F52C42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430FE5A2" w14:textId="44F298CE" w:rsidR="008D3FE6" w:rsidRPr="001246A6" w:rsidDel="0005460E" w:rsidRDefault="6E3C0C01" w:rsidP="7ADEC60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Czas trwania: </w:t>
            </w:r>
            <w:r w:rsidR="559D3848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16</w:t>
            </w:r>
            <w:r w:rsidR="68AD405C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miesięcy</w:t>
            </w:r>
            <w:r w:rsidR="6FA1469F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68AD405C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od 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rzeczywistego p</w:t>
            </w:r>
            <w:r w:rsidR="6FA1469F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odpisania </w:t>
            </w:r>
            <w:r w:rsidRPr="001246A6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U</w:t>
            </w:r>
            <w:r w:rsidR="68AD405C" w:rsidRPr="001246A6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mów z Uczestnikami</w:t>
            </w:r>
            <w:r w:rsidR="6FA1469F" w:rsidRPr="001246A6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 Przedsięwzięcia.</w:t>
            </w:r>
          </w:p>
        </w:tc>
        <w:tc>
          <w:tcPr>
            <w:tcW w:w="1059" w:type="pct"/>
            <w:vMerge w:val="restart"/>
            <w:shd w:val="clear" w:color="auto" w:fill="auto"/>
            <w:vAlign w:val="center"/>
            <w:hideMark/>
          </w:tcPr>
          <w:p w14:paraId="6128DF71" w14:textId="31AEAB70" w:rsidR="008D3FE6" w:rsidRPr="001246A6" w:rsidRDefault="004C1C4F" w:rsidP="003153EA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975FE8" w:rsidRPr="001246A6" w14:paraId="0445BDBF" w14:textId="77777777" w:rsidTr="5FBD1636">
        <w:trPr>
          <w:trHeight w:val="976"/>
        </w:trPr>
        <w:tc>
          <w:tcPr>
            <w:tcW w:w="945" w:type="pct"/>
            <w:vMerge/>
            <w:vAlign w:val="center"/>
          </w:tcPr>
          <w:p w14:paraId="3DDAFA8D" w14:textId="77777777" w:rsidR="00975FE8" w:rsidRPr="001246A6" w:rsidRDefault="00975FE8" w:rsidP="00ED0A27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7C2DEF55" w14:textId="6875EB5B" w:rsidR="00B67D12" w:rsidRPr="001246A6" w:rsidRDefault="00B67D12" w:rsidP="5FBD1636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Złożenie przez Uczestników Przedsięwzięcia zaktualizowanej Oferty oraz </w:t>
            </w:r>
            <w:r w:rsidR="00CD042D" w:rsidRPr="001246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I Zamawiającemu</w:t>
            </w:r>
          </w:p>
          <w:p w14:paraId="14CAD349" w14:textId="3E006280" w:rsidR="00994DBC" w:rsidRPr="001246A6" w:rsidRDefault="00994DBC" w:rsidP="00994DBC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pct"/>
            <w:vAlign w:val="center"/>
          </w:tcPr>
          <w:p w14:paraId="441845C0" w14:textId="194C8A96" w:rsidR="00975FE8" w:rsidRPr="001246A6" w:rsidRDefault="559D3848" w:rsidP="7ADEC60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16</w:t>
            </w:r>
            <w:r w:rsidR="0EB9612F"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miesięcy + 1 dzień</w:t>
            </w:r>
            <w:r w:rsidR="0EB9612F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rzeczywistego podpisania Umów z Uczestnikami Przedsięwzięcia</w:t>
            </w:r>
          </w:p>
        </w:tc>
        <w:tc>
          <w:tcPr>
            <w:tcW w:w="1059" w:type="pct"/>
            <w:vMerge/>
            <w:vAlign w:val="center"/>
          </w:tcPr>
          <w:p w14:paraId="7238B35C" w14:textId="77777777" w:rsidR="00975FE8" w:rsidRPr="001246A6" w:rsidRDefault="00975FE8" w:rsidP="003153EA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A3488D" w:rsidRPr="001246A6" w14:paraId="5BAEFC6E" w14:textId="77777777" w:rsidTr="5FBD1636">
        <w:trPr>
          <w:trHeight w:val="1435"/>
        </w:trPr>
        <w:tc>
          <w:tcPr>
            <w:tcW w:w="945" w:type="pct"/>
            <w:vMerge/>
            <w:vAlign w:val="center"/>
          </w:tcPr>
          <w:p w14:paraId="0489C39F" w14:textId="77777777" w:rsidR="00A3488D" w:rsidRPr="001246A6" w:rsidRDefault="00A3488D" w:rsidP="00ED0A27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342264C2" w14:textId="03CA561A" w:rsidR="00A3488D" w:rsidRPr="001246A6" w:rsidRDefault="00A3488D" w:rsidP="00A3488D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Przeprowadzenie Testów przez</w:t>
            </w:r>
            <w:r w:rsidR="007C0FF3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Wykonawcę przy udziale Zamawiającego lub przez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Zamawiającego opracowanego Prototypu Systemu wentylacyjnych A wraz z S</w:t>
            </w:r>
            <w:r w:rsidR="007C0FF3" w:rsidRPr="001246A6">
              <w:rPr>
                <w:rFonts w:cstheme="minorHAnsi"/>
                <w:color w:val="000000" w:themeColor="text1"/>
                <w:sz w:val="20"/>
                <w:szCs w:val="20"/>
              </w:rPr>
              <w:t>zkolnym systemem zarządzającymi</w:t>
            </w:r>
          </w:p>
        </w:tc>
        <w:tc>
          <w:tcPr>
            <w:tcW w:w="971" w:type="pct"/>
          </w:tcPr>
          <w:p w14:paraId="7790A678" w14:textId="090B009E" w:rsidR="00A3488D" w:rsidRPr="001246A6" w:rsidRDefault="00A3488D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Rozpoczęcie Testów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: od dnia złożenia przez Uczestników Przedsięwzięcia Wyników Prac Etapu I</w:t>
            </w:r>
          </w:p>
          <w:p w14:paraId="5D4262B9" w14:textId="77777777" w:rsidR="00A3488D" w:rsidRPr="001246A6" w:rsidRDefault="00A3488D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26803095" w14:textId="0433A8E4" w:rsidR="00A3488D" w:rsidRPr="001246A6" w:rsidRDefault="00A3488D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: </w:t>
            </w:r>
            <w:r w:rsidRPr="001246A6">
              <w:rPr>
                <w:rFonts w:cstheme="minorHAnsi"/>
                <w:b/>
                <w:color w:val="000000" w:themeColor="text1"/>
                <w:sz w:val="20"/>
                <w:szCs w:val="20"/>
              </w:rPr>
              <w:t>4 miesiące</w:t>
            </w:r>
          </w:p>
        </w:tc>
        <w:tc>
          <w:tcPr>
            <w:tcW w:w="1059" w:type="pct"/>
            <w:vMerge/>
            <w:vAlign w:val="center"/>
          </w:tcPr>
          <w:p w14:paraId="1ED49042" w14:textId="77777777" w:rsidR="00A3488D" w:rsidRPr="001246A6" w:rsidRDefault="00A3488D" w:rsidP="003153EA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8D3FE6" w:rsidRPr="001246A6" w14:paraId="4E36005D" w14:textId="77777777" w:rsidTr="5FBD1636">
        <w:trPr>
          <w:trHeight w:val="1322"/>
        </w:trPr>
        <w:tc>
          <w:tcPr>
            <w:tcW w:w="945" w:type="pct"/>
            <w:vMerge/>
            <w:vAlign w:val="center"/>
          </w:tcPr>
          <w:p w14:paraId="3C945D7E" w14:textId="77777777" w:rsidR="008D3FE6" w:rsidRPr="001246A6" w:rsidRDefault="008D3FE6" w:rsidP="00ED0A27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2F535FCE" w14:textId="1BEEAD73" w:rsidR="008D3FE6" w:rsidRPr="001246A6" w:rsidRDefault="00B67D12" w:rsidP="5FBD163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Weryfikacja przedstawionych </w:t>
            </w:r>
            <w:r w:rsidR="00CD042D" w:rsidRPr="001246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I. Weryfikacja dokumentacji i innych niezbędnych dokumentów. Wybór Uczestników Przedsięwzięcia do Etapu II.</w:t>
            </w:r>
          </w:p>
        </w:tc>
        <w:tc>
          <w:tcPr>
            <w:tcW w:w="971" w:type="pct"/>
            <w:vAlign w:val="center"/>
          </w:tcPr>
          <w:p w14:paraId="1EB6BF28" w14:textId="570FC5BE" w:rsidR="00A3488D" w:rsidRPr="001246A6" w:rsidRDefault="00A3488D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Selekcja Uczestników Przedsięwzięcia do Etapu II: od dnia zakończenia Testów</w:t>
            </w:r>
          </w:p>
          <w:p w14:paraId="1CE71128" w14:textId="4C1B7B7E" w:rsidR="00A3488D" w:rsidRPr="001246A6" w:rsidRDefault="00A3488D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28C6DEDF" w14:textId="5EB0C6EE" w:rsidR="00EA7F5B" w:rsidRPr="001246A6" w:rsidRDefault="00A3488D" w:rsidP="00522AC6">
            <w:pPr>
              <w:textAlignment w:val="baseline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Czas trwania: </w:t>
            </w:r>
            <w:r w:rsidRPr="001246A6">
              <w:rPr>
                <w:rFonts w:cstheme="minorHAnsi"/>
                <w:b/>
                <w:color w:val="000000" w:themeColor="text1"/>
                <w:sz w:val="20"/>
                <w:szCs w:val="20"/>
              </w:rPr>
              <w:t>1 miesiąc</w:t>
            </w:r>
          </w:p>
        </w:tc>
        <w:tc>
          <w:tcPr>
            <w:tcW w:w="1059" w:type="pct"/>
            <w:vMerge/>
            <w:vAlign w:val="center"/>
          </w:tcPr>
          <w:p w14:paraId="7060D771" w14:textId="77777777" w:rsidR="008D3FE6" w:rsidRPr="001246A6" w:rsidRDefault="008D3FE6" w:rsidP="003153EA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284F3A" w:rsidRPr="001246A6" w14:paraId="2B8E25F6" w14:textId="77777777" w:rsidTr="5FBD1636">
        <w:trPr>
          <w:trHeight w:val="2150"/>
        </w:trPr>
        <w:tc>
          <w:tcPr>
            <w:tcW w:w="945" w:type="pct"/>
            <w:vMerge w:val="restart"/>
            <w:shd w:val="clear" w:color="auto" w:fill="FFF2CC" w:themeFill="accent4" w:themeFillTint="33"/>
            <w:vAlign w:val="center"/>
          </w:tcPr>
          <w:p w14:paraId="5579B624" w14:textId="020F0877" w:rsidR="00284F3A" w:rsidRPr="001246A6" w:rsidRDefault="00284F3A" w:rsidP="000C1E3F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>Etap II – Demonstrator Systemu wentylacji A wraz z Szkolnym systemem zarządzającym</w:t>
            </w:r>
          </w:p>
        </w:tc>
        <w:tc>
          <w:tcPr>
            <w:tcW w:w="2025" w:type="pct"/>
            <w:shd w:val="clear" w:color="auto" w:fill="auto"/>
            <w:vAlign w:val="center"/>
          </w:tcPr>
          <w:p w14:paraId="394D7532" w14:textId="1DD65AF6" w:rsidR="00284F3A" w:rsidRPr="001246A6" w:rsidRDefault="00284F3A" w:rsidP="00284F3A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Prace badawczo-rozwojowe (Prace B+R) mające na celu wykonanie, dostarczenie i testowe uruchomienie przez Uczestników Przedsięwzięcia Demonstratora Systemu wentylacji A wraz z Szkolnym systemem zarządzającym.</w:t>
            </w:r>
          </w:p>
        </w:tc>
        <w:tc>
          <w:tcPr>
            <w:tcW w:w="971" w:type="pct"/>
          </w:tcPr>
          <w:p w14:paraId="03AF1DF0" w14:textId="410119D5" w:rsidR="00284F3A" w:rsidRPr="001246A6" w:rsidRDefault="00284F3A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Rozpoczęcie Prac B+R Etapu II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>: od dnia publikacji Listy Rankingowej po Etapie I</w:t>
            </w:r>
          </w:p>
          <w:p w14:paraId="751BA41B" w14:textId="77777777" w:rsidR="00284F3A" w:rsidRPr="001246A6" w:rsidRDefault="00284F3A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6B95CB24" w14:textId="4E48340F" w:rsidR="00284F3A" w:rsidRPr="001246A6" w:rsidRDefault="00284F3A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Czas trwania: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01532B" w:rsidRPr="001246A6">
              <w:rPr>
                <w:rFonts w:cstheme="minorHAnsi"/>
                <w:b/>
                <w:color w:val="000000" w:themeColor="text1"/>
                <w:sz w:val="20"/>
                <w:szCs w:val="20"/>
              </w:rPr>
              <w:t>4 miesiące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zakończenia Selekcji Uczestników Przedsięwzięcia do Etapu II.</w:t>
            </w:r>
          </w:p>
        </w:tc>
        <w:tc>
          <w:tcPr>
            <w:tcW w:w="1059" w:type="pct"/>
            <w:vMerge w:val="restart"/>
            <w:shd w:val="clear" w:color="auto" w:fill="auto"/>
            <w:vAlign w:val="center"/>
          </w:tcPr>
          <w:p w14:paraId="6C9F04F5" w14:textId="69BF52E2" w:rsidR="00284F3A" w:rsidRPr="001246A6" w:rsidRDefault="00284F3A" w:rsidP="003153EA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1246A6">
              <w:rPr>
                <w:rFonts w:cstheme="minorHAnsi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284F3A" w:rsidRPr="001246A6" w14:paraId="1FB9EE61" w14:textId="77777777" w:rsidTr="5FBD1636">
        <w:trPr>
          <w:trHeight w:val="1320"/>
        </w:trPr>
        <w:tc>
          <w:tcPr>
            <w:tcW w:w="945" w:type="pct"/>
            <w:vMerge/>
            <w:vAlign w:val="center"/>
          </w:tcPr>
          <w:p w14:paraId="40FD2DCF" w14:textId="77777777" w:rsidR="00284F3A" w:rsidRPr="001246A6" w:rsidRDefault="00284F3A" w:rsidP="00284F3A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4BD33018" w14:textId="439AA945" w:rsidR="00284F3A" w:rsidRPr="001246A6" w:rsidRDefault="00284F3A" w:rsidP="5FBD163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Termin złożenia </w:t>
            </w:r>
            <w:r w:rsidR="00CD042D" w:rsidRPr="001246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II Zamawiającemu. </w:t>
            </w:r>
          </w:p>
        </w:tc>
        <w:tc>
          <w:tcPr>
            <w:tcW w:w="971" w:type="pct"/>
            <w:vAlign w:val="center"/>
          </w:tcPr>
          <w:p w14:paraId="7FE8F702" w14:textId="7FAADE45" w:rsidR="00284F3A" w:rsidRPr="001246A6" w:rsidRDefault="00284F3A" w:rsidP="00522AC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Termin: </w:t>
            </w:r>
            <w:r w:rsidRPr="001246A6">
              <w:rPr>
                <w:rFonts w:cstheme="minorHAnsi"/>
                <w:b/>
                <w:color w:val="000000" w:themeColor="text1"/>
                <w:sz w:val="20"/>
                <w:szCs w:val="20"/>
              </w:rPr>
              <w:t>1 dzień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1246A6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+ </w:t>
            </w:r>
            <w:r w:rsidR="0001532B" w:rsidRPr="001246A6">
              <w:rPr>
                <w:rFonts w:cstheme="minorHAnsi"/>
                <w:b/>
                <w:color w:val="000000" w:themeColor="text1"/>
                <w:sz w:val="20"/>
                <w:szCs w:val="20"/>
              </w:rPr>
              <w:t>4 miesiące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zakończenia Selekcji Uczestników Przedsięwzięcia do Etapu II.</w:t>
            </w:r>
          </w:p>
        </w:tc>
        <w:tc>
          <w:tcPr>
            <w:tcW w:w="1059" w:type="pct"/>
            <w:vMerge/>
            <w:vAlign w:val="center"/>
          </w:tcPr>
          <w:p w14:paraId="27591651" w14:textId="77777777" w:rsidR="00284F3A" w:rsidRPr="001246A6" w:rsidRDefault="00284F3A" w:rsidP="00284F3A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284F3A" w:rsidRPr="001246A6" w14:paraId="4C427EF3" w14:textId="77777777" w:rsidTr="5FBD1636">
        <w:trPr>
          <w:trHeight w:val="520"/>
        </w:trPr>
        <w:tc>
          <w:tcPr>
            <w:tcW w:w="945" w:type="pct"/>
            <w:vMerge/>
            <w:vAlign w:val="center"/>
          </w:tcPr>
          <w:p w14:paraId="7E8E7990" w14:textId="77777777" w:rsidR="00284F3A" w:rsidRPr="001246A6" w:rsidRDefault="00284F3A" w:rsidP="00284F3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3ADA8D1D" w14:textId="0ABB8E39" w:rsidR="00284F3A" w:rsidRPr="001246A6" w:rsidRDefault="00284F3A" w:rsidP="007C0FF3">
            <w:pPr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Przeprowadzenie przez </w:t>
            </w:r>
            <w:r w:rsidR="0001532B" w:rsidRPr="001246A6">
              <w:rPr>
                <w:rFonts w:cstheme="minorHAnsi"/>
                <w:color w:val="000000" w:themeColor="text1"/>
                <w:sz w:val="20"/>
                <w:szCs w:val="20"/>
              </w:rPr>
              <w:t>Wykonawcę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Testów Demonstratora Systemu wentylacji A wraz z Szkolnym systemem zarządzającym.</w:t>
            </w:r>
          </w:p>
        </w:tc>
        <w:tc>
          <w:tcPr>
            <w:tcW w:w="971" w:type="pct"/>
            <w:vAlign w:val="center"/>
          </w:tcPr>
          <w:p w14:paraId="29F12D16" w14:textId="77777777" w:rsidR="00284F3A" w:rsidRPr="001246A6" w:rsidRDefault="00284F3A" w:rsidP="00284F3A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Rozpoczęcie Testów: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nie więcej niż 7 dni od złożenia przez Uczestników Przedsięwzięcia Wyników Prac Etapu II</w:t>
            </w:r>
          </w:p>
          <w:p w14:paraId="245B5F23" w14:textId="77777777" w:rsidR="00284F3A" w:rsidRPr="001246A6" w:rsidRDefault="00284F3A" w:rsidP="00284F3A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69C4C3E6" w14:textId="605D99C1" w:rsidR="00284F3A" w:rsidRPr="001246A6" w:rsidRDefault="00284F3A" w:rsidP="00284F3A">
            <w:pPr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Czas trwania: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1246A6">
              <w:rPr>
                <w:rFonts w:cstheme="minorHAnsi"/>
                <w:b/>
                <w:color w:val="000000" w:themeColor="text1"/>
                <w:sz w:val="20"/>
                <w:szCs w:val="20"/>
              </w:rPr>
              <w:t>1 miesiąc</w:t>
            </w:r>
          </w:p>
        </w:tc>
        <w:tc>
          <w:tcPr>
            <w:tcW w:w="1059" w:type="pct"/>
            <w:vAlign w:val="center"/>
          </w:tcPr>
          <w:p w14:paraId="3DA3B423" w14:textId="0EA6BDE1" w:rsidR="00284F3A" w:rsidRPr="001246A6" w:rsidRDefault="00284F3A" w:rsidP="00284F3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284F3A" w:rsidRPr="001246A6" w14:paraId="5F596233" w14:textId="77777777" w:rsidTr="5FBD1636">
        <w:trPr>
          <w:trHeight w:val="520"/>
        </w:trPr>
        <w:tc>
          <w:tcPr>
            <w:tcW w:w="945" w:type="pct"/>
            <w:vMerge/>
            <w:vAlign w:val="center"/>
          </w:tcPr>
          <w:p w14:paraId="4D322F85" w14:textId="77777777" w:rsidR="00284F3A" w:rsidRPr="001246A6" w:rsidRDefault="00284F3A" w:rsidP="00284F3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1955E68C" w14:textId="5AB49C89" w:rsidR="00284F3A" w:rsidRPr="001246A6" w:rsidRDefault="00284F3A" w:rsidP="5FBD163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Ocena </w:t>
            </w:r>
            <w:r w:rsidR="00CD042D" w:rsidRPr="001246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II. </w:t>
            </w:r>
          </w:p>
        </w:tc>
        <w:tc>
          <w:tcPr>
            <w:tcW w:w="971" w:type="pct"/>
            <w:vAlign w:val="center"/>
          </w:tcPr>
          <w:p w14:paraId="0F7A4B8D" w14:textId="22776C0A" w:rsidR="00284F3A" w:rsidRPr="001246A6" w:rsidRDefault="00284F3A" w:rsidP="5FBD1636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Czas trwania: </w:t>
            </w:r>
            <w:r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 miesiąc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doręczenia </w:t>
            </w:r>
            <w:r w:rsidR="00CD042D" w:rsidRPr="001246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II przez Uczestników Przedsięwzięcia.</w:t>
            </w:r>
          </w:p>
        </w:tc>
        <w:tc>
          <w:tcPr>
            <w:tcW w:w="1059" w:type="pct"/>
            <w:vAlign w:val="center"/>
          </w:tcPr>
          <w:p w14:paraId="61B106A9" w14:textId="4AA7EFBE" w:rsidR="00284F3A" w:rsidRPr="001246A6" w:rsidRDefault="00284F3A" w:rsidP="00284F3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284F3A" w:rsidRPr="001246A6" w14:paraId="04529852" w14:textId="77777777" w:rsidTr="5FBD1636">
        <w:trPr>
          <w:trHeight w:val="520"/>
        </w:trPr>
        <w:tc>
          <w:tcPr>
            <w:tcW w:w="945" w:type="pct"/>
            <w:shd w:val="clear" w:color="auto" w:fill="FFF2CC" w:themeFill="accent4" w:themeFillTint="33"/>
            <w:vAlign w:val="center"/>
          </w:tcPr>
          <w:p w14:paraId="68131079" w14:textId="4EA1157C" w:rsidR="00284F3A" w:rsidRPr="001246A6" w:rsidRDefault="00284F3A" w:rsidP="00284F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246A6">
              <w:rPr>
                <w:rFonts w:cstheme="minorHAnsi"/>
                <w:b/>
                <w:sz w:val="20"/>
                <w:szCs w:val="20"/>
              </w:rPr>
              <w:t>Zakończenie Przedsięwzięcia</w:t>
            </w:r>
          </w:p>
        </w:tc>
        <w:tc>
          <w:tcPr>
            <w:tcW w:w="2025" w:type="pct"/>
            <w:shd w:val="clear" w:color="auto" w:fill="auto"/>
            <w:vAlign w:val="center"/>
          </w:tcPr>
          <w:p w14:paraId="3E6BEFE9" w14:textId="26C57455" w:rsidR="00284F3A" w:rsidRPr="001246A6" w:rsidRDefault="00284F3A" w:rsidP="00284F3A">
            <w:pPr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Fonts w:cstheme="minorHAnsi"/>
                <w:color w:val="000000"/>
                <w:sz w:val="20"/>
                <w:szCs w:val="20"/>
              </w:rPr>
              <w:t xml:space="preserve">Zakończenie Przedsięwzięcia. </w:t>
            </w:r>
          </w:p>
        </w:tc>
        <w:tc>
          <w:tcPr>
            <w:tcW w:w="971" w:type="pct"/>
          </w:tcPr>
          <w:p w14:paraId="4DDFA472" w14:textId="7E44FD34" w:rsidR="00284F3A" w:rsidRPr="001246A6" w:rsidRDefault="00284F3A" w:rsidP="5FBD163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Termin – </w:t>
            </w:r>
            <w:r w:rsidRPr="001246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 tydzień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zakończenia Oceny Wyników Prac</w:t>
            </w:r>
            <w:r w:rsidR="00CD042D"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1246A6">
              <w:rPr>
                <w:rFonts w:cstheme="minorHAnsi"/>
                <w:color w:val="000000" w:themeColor="text1"/>
                <w:sz w:val="20"/>
                <w:szCs w:val="20"/>
              </w:rPr>
              <w:t xml:space="preserve">Etapu II. </w:t>
            </w:r>
          </w:p>
        </w:tc>
        <w:tc>
          <w:tcPr>
            <w:tcW w:w="1059" w:type="pct"/>
            <w:vAlign w:val="center"/>
          </w:tcPr>
          <w:p w14:paraId="17B48B59" w14:textId="6AC68E34" w:rsidR="00284F3A" w:rsidRPr="001246A6" w:rsidRDefault="00284F3A" w:rsidP="00284F3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284F3A" w:rsidRPr="001246A6" w14:paraId="2FA477E1" w14:textId="77777777" w:rsidTr="5FBD1636">
        <w:trPr>
          <w:trHeight w:val="405"/>
        </w:trPr>
        <w:tc>
          <w:tcPr>
            <w:tcW w:w="2970" w:type="pct"/>
            <w:gridSpan w:val="2"/>
            <w:shd w:val="clear" w:color="auto" w:fill="A8D08D" w:themeFill="accent6" w:themeFillTint="99"/>
            <w:vAlign w:val="center"/>
            <w:hideMark/>
          </w:tcPr>
          <w:p w14:paraId="3C30D975" w14:textId="70986C18" w:rsidR="00284F3A" w:rsidRPr="001246A6" w:rsidRDefault="00284F3A" w:rsidP="00284F3A">
            <w:pPr>
              <w:jc w:val="right"/>
              <w:textAlignment w:val="baseline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Łącznie od rozpoczęcia Etapu I:</w:t>
            </w:r>
            <w:r w:rsidRPr="001246A6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1" w:type="pct"/>
            <w:shd w:val="clear" w:color="auto" w:fill="A8D08D" w:themeFill="accent6" w:themeFillTint="99"/>
            <w:vAlign w:val="center"/>
          </w:tcPr>
          <w:p w14:paraId="420D60A2" w14:textId="5472E6AB" w:rsidR="00284F3A" w:rsidRPr="001246A6" w:rsidRDefault="0001532B" w:rsidP="00284F3A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b/>
                <w:bCs/>
                <w:sz w:val="20"/>
                <w:szCs w:val="20"/>
              </w:rPr>
              <w:t>27</w:t>
            </w:r>
            <w:r w:rsidR="00284F3A" w:rsidRPr="001246A6">
              <w:rPr>
                <w:rFonts w:cstheme="minorHAnsi"/>
                <w:b/>
                <w:bCs/>
                <w:sz w:val="20"/>
                <w:szCs w:val="20"/>
              </w:rPr>
              <w:t xml:space="preserve"> miesięcy</w:t>
            </w:r>
          </w:p>
        </w:tc>
        <w:tc>
          <w:tcPr>
            <w:tcW w:w="1059" w:type="pct"/>
            <w:shd w:val="clear" w:color="auto" w:fill="A8D08D" w:themeFill="accent6" w:themeFillTint="99"/>
            <w:vAlign w:val="center"/>
            <w:hideMark/>
          </w:tcPr>
          <w:p w14:paraId="2DDDC392" w14:textId="3D82306C" w:rsidR="00284F3A" w:rsidRPr="001246A6" w:rsidRDefault="00284F3A" w:rsidP="00284F3A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1246A6">
              <w:rPr>
                <w:rFonts w:cstheme="minorHAnsi"/>
                <w:sz w:val="20"/>
                <w:szCs w:val="20"/>
              </w:rPr>
              <w:t> </w:t>
            </w:r>
          </w:p>
        </w:tc>
      </w:tr>
    </w:tbl>
    <w:p w14:paraId="08244B51" w14:textId="13DF261F" w:rsidR="001C5146" w:rsidRPr="001246A6" w:rsidRDefault="00EA7F5B" w:rsidP="00EA7F5B">
      <w:pPr>
        <w:spacing w:line="276" w:lineRule="auto"/>
        <w:jc w:val="both"/>
        <w:rPr>
          <w:rFonts w:cstheme="minorHAnsi"/>
          <w:szCs w:val="22"/>
        </w:rPr>
      </w:pPr>
      <w:r w:rsidRPr="001246A6">
        <w:rPr>
          <w:rFonts w:eastAsia="Calibri" w:cstheme="minorHAnsi"/>
          <w:szCs w:val="22"/>
          <w:lang w:eastAsia="pl-PL"/>
        </w:rPr>
        <w:t>*</w:t>
      </w:r>
      <w:r w:rsidRPr="001246A6">
        <w:rPr>
          <w:rFonts w:cstheme="minorHAnsi"/>
          <w:szCs w:val="22"/>
        </w:rPr>
        <w:t xml:space="preserve"> z zastrzeżeniem postanowień Umowy dot. zmiany terminów jej realizacji (daty w Tabeli nr </w:t>
      </w:r>
      <w:r w:rsidR="00522AC6" w:rsidRPr="001246A6">
        <w:rPr>
          <w:rFonts w:cstheme="minorHAnsi"/>
          <w:szCs w:val="22"/>
        </w:rPr>
        <w:t>I.I.1</w:t>
      </w:r>
      <w:r w:rsidRPr="001246A6">
        <w:rPr>
          <w:rFonts w:cstheme="minorHAnsi"/>
          <w:szCs w:val="22"/>
        </w:rPr>
        <w:t xml:space="preserve"> mogą ulec przesunięciu). </w:t>
      </w:r>
    </w:p>
    <w:p w14:paraId="00C7E0AE" w14:textId="77777777" w:rsidR="00EA7F5B" w:rsidRPr="001246A6" w:rsidRDefault="00EA7F5B" w:rsidP="00EA7F5B">
      <w:pPr>
        <w:spacing w:line="276" w:lineRule="auto"/>
        <w:jc w:val="both"/>
        <w:rPr>
          <w:rFonts w:eastAsia="Calibri" w:cstheme="minorHAnsi"/>
          <w:szCs w:val="22"/>
          <w:lang w:eastAsia="pl-PL"/>
        </w:rPr>
      </w:pPr>
    </w:p>
    <w:p w14:paraId="22600915" w14:textId="75EF7AA5" w:rsidR="004C1C4F" w:rsidRPr="001246A6" w:rsidRDefault="004C1C4F" w:rsidP="00D223BF">
      <w:pPr>
        <w:spacing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Szczegółowe informacje dotyczące poszczególnych etapów przedstawiono w dalszej części dokumentu. </w:t>
      </w:r>
    </w:p>
    <w:p w14:paraId="7F41143C" w14:textId="36C90299" w:rsidR="001246A6" w:rsidRDefault="001246A6" w:rsidP="00D223BF">
      <w:pPr>
        <w:spacing w:line="276" w:lineRule="auto"/>
        <w:jc w:val="both"/>
        <w:rPr>
          <w:rFonts w:eastAsia="Calibri" w:cstheme="minorHAnsi"/>
          <w:szCs w:val="22"/>
          <w:lang w:eastAsia="pl-PL"/>
        </w:rPr>
      </w:pPr>
      <w:r>
        <w:rPr>
          <w:rFonts w:eastAsia="Calibri" w:cstheme="minorHAnsi"/>
          <w:szCs w:val="22"/>
          <w:lang w:eastAsia="pl-PL"/>
        </w:rPr>
        <w:br w:type="page"/>
      </w:r>
    </w:p>
    <w:p w14:paraId="68A72FB9" w14:textId="31E9917E" w:rsidR="00E7206C" w:rsidRPr="001246A6" w:rsidRDefault="7FFD20C3" w:rsidP="2FFF7F0D">
      <w:pPr>
        <w:pStyle w:val="Nagwek1"/>
        <w:numPr>
          <w:ilvl w:val="0"/>
          <w:numId w:val="0"/>
        </w:numPr>
        <w:ind w:left="720" w:hanging="360"/>
        <w:rPr>
          <w:rFonts w:cstheme="minorHAnsi"/>
        </w:rPr>
      </w:pPr>
      <w:bookmarkStart w:id="7" w:name="_Toc67183581"/>
      <w:bookmarkStart w:id="8" w:name="_Toc73430294"/>
      <w:r w:rsidRPr="001246A6">
        <w:rPr>
          <w:rFonts w:cstheme="minorHAnsi"/>
        </w:rPr>
        <w:lastRenderedPageBreak/>
        <w:t>I.</w:t>
      </w:r>
      <w:r w:rsidR="3669EEC3" w:rsidRPr="001246A6">
        <w:rPr>
          <w:rFonts w:cstheme="minorHAnsi"/>
        </w:rPr>
        <w:t xml:space="preserve">I. </w:t>
      </w:r>
      <w:r w:rsidR="7DD46E23" w:rsidRPr="001246A6">
        <w:rPr>
          <w:rFonts w:cstheme="minorHAnsi"/>
        </w:rPr>
        <w:t>Etap I</w:t>
      </w:r>
      <w:bookmarkEnd w:id="7"/>
      <w:r w:rsidRPr="001246A6">
        <w:rPr>
          <w:rFonts w:cstheme="minorHAnsi"/>
        </w:rPr>
        <w:t xml:space="preserve"> Działania 1 „</w:t>
      </w:r>
      <w:r w:rsidRPr="001246A6">
        <w:rPr>
          <w:rFonts w:cstheme="minorHAnsi"/>
          <w:i/>
          <w:iCs/>
        </w:rPr>
        <w:t>Wentylacja sal lekcyjnych</w:t>
      </w:r>
      <w:r w:rsidRPr="001246A6">
        <w:rPr>
          <w:rFonts w:cstheme="minorHAnsi"/>
        </w:rPr>
        <w:t>”</w:t>
      </w:r>
      <w:bookmarkEnd w:id="8"/>
    </w:p>
    <w:p w14:paraId="0F12A2F7" w14:textId="16473A81" w:rsidR="00B976E3" w:rsidRPr="001246A6" w:rsidRDefault="3669EEC3" w:rsidP="2FFF7F0D">
      <w:pPr>
        <w:pStyle w:val="Nagwek2"/>
        <w:ind w:left="360"/>
        <w:rPr>
          <w:rFonts w:cstheme="minorHAnsi"/>
        </w:rPr>
      </w:pPr>
      <w:bookmarkStart w:id="9" w:name="_Toc67183582"/>
      <w:bookmarkStart w:id="10" w:name="_Toc73430295"/>
      <w:r w:rsidRPr="001246A6">
        <w:rPr>
          <w:rFonts w:cstheme="minorHAnsi"/>
        </w:rPr>
        <w:t>I.I.1</w:t>
      </w:r>
      <w:r w:rsidR="7FFD20C3" w:rsidRPr="001246A6">
        <w:rPr>
          <w:rFonts w:cstheme="minorHAnsi"/>
        </w:rPr>
        <w:t xml:space="preserve">. </w:t>
      </w:r>
      <w:r w:rsidR="5607EEEF" w:rsidRPr="001246A6">
        <w:rPr>
          <w:rFonts w:cstheme="minorHAnsi"/>
        </w:rPr>
        <w:t>Informacje wstępne</w:t>
      </w:r>
      <w:bookmarkEnd w:id="9"/>
      <w:bookmarkEnd w:id="10"/>
    </w:p>
    <w:p w14:paraId="7696AEDD" w14:textId="318CA901" w:rsidR="0013770F" w:rsidRPr="001246A6" w:rsidRDefault="2E8AD617" w:rsidP="2FFF7F0D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</w:t>
      </w:r>
      <w:r w:rsidR="324C9DF0" w:rsidRPr="001246A6">
        <w:rPr>
          <w:rFonts w:cstheme="minorHAnsi"/>
          <w:lang w:eastAsia="pl-PL"/>
        </w:rPr>
        <w:t xml:space="preserve"> ramach Etapu I </w:t>
      </w:r>
      <w:r w:rsidR="5504BE81" w:rsidRPr="001246A6">
        <w:rPr>
          <w:rFonts w:eastAsia="Calibri" w:cstheme="minorHAnsi"/>
          <w:lang w:eastAsia="pl-PL"/>
        </w:rPr>
        <w:t>Uczestnik</w:t>
      </w:r>
      <w:r w:rsidR="670FFA40" w:rsidRPr="001246A6">
        <w:rPr>
          <w:rFonts w:eastAsia="Calibri" w:cstheme="minorHAnsi"/>
          <w:lang w:eastAsia="pl-PL"/>
        </w:rPr>
        <w:t xml:space="preserve"> Przedsięwzięcia</w:t>
      </w:r>
      <w:r w:rsidR="670FFA40" w:rsidRPr="001246A6">
        <w:rPr>
          <w:rFonts w:cstheme="minorHAnsi"/>
          <w:lang w:eastAsia="pl-PL"/>
        </w:rPr>
        <w:t xml:space="preserve"> </w:t>
      </w:r>
      <w:r w:rsidR="5504BE81" w:rsidRPr="001246A6">
        <w:rPr>
          <w:rFonts w:cstheme="minorHAnsi"/>
          <w:lang w:eastAsia="pl-PL"/>
        </w:rPr>
        <w:t>prowadzi</w:t>
      </w:r>
      <w:r w:rsidR="324C9DF0" w:rsidRPr="001246A6">
        <w:rPr>
          <w:rFonts w:cstheme="minorHAnsi"/>
          <w:lang w:eastAsia="pl-PL"/>
        </w:rPr>
        <w:t xml:space="preserve"> </w:t>
      </w:r>
      <w:r w:rsidR="400DB3C9" w:rsidRPr="001246A6">
        <w:rPr>
          <w:rFonts w:cstheme="minorHAnsi"/>
          <w:lang w:eastAsia="pl-PL"/>
        </w:rPr>
        <w:t xml:space="preserve">prace badawczo-rozwojowe </w:t>
      </w:r>
      <w:r w:rsidR="5504BE81" w:rsidRPr="001246A6">
        <w:rPr>
          <w:rFonts w:cstheme="minorHAnsi"/>
          <w:lang w:eastAsia="pl-PL"/>
        </w:rPr>
        <w:t xml:space="preserve">(Prace B+R) </w:t>
      </w:r>
      <w:r w:rsidR="2A9D60AF" w:rsidRPr="001246A6">
        <w:rPr>
          <w:rFonts w:cstheme="minorHAnsi"/>
          <w:lang w:eastAsia="pl-PL"/>
        </w:rPr>
        <w:t>w zakresie opracowania</w:t>
      </w:r>
      <w:r w:rsidR="5504BE81" w:rsidRPr="001246A6">
        <w:rPr>
          <w:rFonts w:cstheme="minorHAnsi"/>
          <w:lang w:eastAsia="pl-PL"/>
        </w:rPr>
        <w:t xml:space="preserve"> Systemu wentylacji</w:t>
      </w:r>
      <w:r w:rsidR="072362D2" w:rsidRPr="001246A6">
        <w:rPr>
          <w:rFonts w:cstheme="minorHAnsi"/>
          <w:lang w:eastAsia="pl-PL"/>
        </w:rPr>
        <w:t xml:space="preserve"> A</w:t>
      </w:r>
      <w:r w:rsidR="5504BE81" w:rsidRPr="001246A6">
        <w:rPr>
          <w:rFonts w:cstheme="minorHAnsi"/>
          <w:lang w:eastAsia="pl-PL"/>
        </w:rPr>
        <w:t xml:space="preserve"> wraz z </w:t>
      </w:r>
      <w:r w:rsidR="072362D2" w:rsidRPr="001246A6">
        <w:rPr>
          <w:rFonts w:cstheme="minorHAnsi"/>
          <w:lang w:eastAsia="pl-PL"/>
        </w:rPr>
        <w:t>Szkolnym</w:t>
      </w:r>
      <w:r w:rsidR="5504BE81" w:rsidRPr="001246A6">
        <w:rPr>
          <w:rFonts w:cstheme="minorHAnsi"/>
          <w:lang w:eastAsia="pl-PL"/>
        </w:rPr>
        <w:t xml:space="preserve"> systemem za</w:t>
      </w:r>
      <w:r w:rsidR="67129941" w:rsidRPr="001246A6">
        <w:rPr>
          <w:rFonts w:cstheme="minorHAnsi"/>
          <w:lang w:eastAsia="pl-PL"/>
        </w:rPr>
        <w:t>rządzającym i</w:t>
      </w:r>
      <w:r w:rsidR="2A9D60AF" w:rsidRPr="001246A6">
        <w:rPr>
          <w:rFonts w:cstheme="minorHAnsi"/>
          <w:lang w:eastAsia="pl-PL"/>
        </w:rPr>
        <w:t> </w:t>
      </w:r>
      <w:r w:rsidR="67129941" w:rsidRPr="001246A6">
        <w:rPr>
          <w:rFonts w:cstheme="minorHAnsi"/>
          <w:lang w:eastAsia="pl-PL"/>
        </w:rPr>
        <w:t xml:space="preserve">zademonstruje jego </w:t>
      </w:r>
      <w:r w:rsidR="5504BE81" w:rsidRPr="001246A6">
        <w:rPr>
          <w:rFonts w:cstheme="minorHAnsi"/>
          <w:lang w:eastAsia="pl-PL"/>
        </w:rPr>
        <w:t>działanie za pomocą Prototypu Systemu wentylacji</w:t>
      </w:r>
      <w:r w:rsidR="072362D2" w:rsidRPr="001246A6">
        <w:rPr>
          <w:rFonts w:cstheme="minorHAnsi"/>
          <w:lang w:eastAsia="pl-PL"/>
        </w:rPr>
        <w:t xml:space="preserve"> A</w:t>
      </w:r>
      <w:r w:rsidR="5504BE81" w:rsidRPr="001246A6">
        <w:rPr>
          <w:rFonts w:cstheme="minorHAnsi"/>
          <w:lang w:eastAsia="pl-PL"/>
        </w:rPr>
        <w:t xml:space="preserve"> wraz z </w:t>
      </w:r>
      <w:r w:rsidR="072362D2" w:rsidRPr="001246A6">
        <w:rPr>
          <w:rFonts w:cstheme="minorHAnsi"/>
          <w:lang w:eastAsia="pl-PL"/>
        </w:rPr>
        <w:t>Szkolnym</w:t>
      </w:r>
      <w:r w:rsidR="5504BE81" w:rsidRPr="001246A6">
        <w:rPr>
          <w:rFonts w:cstheme="minorHAnsi"/>
          <w:lang w:eastAsia="pl-PL"/>
        </w:rPr>
        <w:t xml:space="preserve"> systemem zarządzającym. Uczestnik Przedsięwzięcia po zakończeniu Prac B+R przekaże Prototyp Systemu wentylacji</w:t>
      </w:r>
      <w:r w:rsidR="072362D2" w:rsidRPr="001246A6">
        <w:rPr>
          <w:rFonts w:cstheme="minorHAnsi"/>
          <w:lang w:eastAsia="pl-PL"/>
        </w:rPr>
        <w:t xml:space="preserve"> A</w:t>
      </w:r>
      <w:r w:rsidR="5504BE81" w:rsidRPr="001246A6">
        <w:rPr>
          <w:rFonts w:cstheme="minorHAnsi"/>
          <w:lang w:eastAsia="pl-PL"/>
        </w:rPr>
        <w:t xml:space="preserve"> wraz z </w:t>
      </w:r>
      <w:r w:rsidR="072362D2" w:rsidRPr="001246A6">
        <w:rPr>
          <w:rFonts w:cstheme="minorHAnsi"/>
          <w:lang w:eastAsia="pl-PL"/>
        </w:rPr>
        <w:t>Szkolnym</w:t>
      </w:r>
      <w:r w:rsidR="5504BE81" w:rsidRPr="001246A6">
        <w:rPr>
          <w:rFonts w:cstheme="minorHAnsi"/>
          <w:lang w:eastAsia="pl-PL"/>
        </w:rPr>
        <w:t xml:space="preserve"> systemem zarządzającym do Testów. </w:t>
      </w:r>
      <w:r w:rsidR="2A9D60AF" w:rsidRPr="001246A6">
        <w:rPr>
          <w:rFonts w:cstheme="minorHAnsi"/>
          <w:lang w:eastAsia="pl-PL"/>
        </w:rPr>
        <w:t xml:space="preserve">Zamawiający wymaga, aby podczas prowadzenia prac Wykonawca bezwzględnie przestrzegał zasad bezpieczeństwa i higieny pracy oraz wszystkie prace realizował zgodnie z obowiązującymi normami. </w:t>
      </w:r>
    </w:p>
    <w:p w14:paraId="3FF4F553" w14:textId="5F005190" w:rsidR="0013770F" w:rsidRPr="001246A6" w:rsidRDefault="0013770F" w:rsidP="2FFF7F0D">
      <w:pPr>
        <w:spacing w:line="276" w:lineRule="auto"/>
        <w:jc w:val="both"/>
        <w:rPr>
          <w:rFonts w:cstheme="minorHAnsi"/>
          <w:lang w:eastAsia="pl-PL"/>
        </w:rPr>
      </w:pPr>
    </w:p>
    <w:p w14:paraId="2A45D8C1" w14:textId="0CD6B778" w:rsidR="0013770F" w:rsidRPr="001246A6" w:rsidRDefault="0013770F" w:rsidP="2FFF7F0D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 Prototypu Systemu wentylacji</w:t>
      </w:r>
      <w:r w:rsidR="000C1E3F" w:rsidRPr="001246A6">
        <w:rPr>
          <w:rFonts w:cstheme="minorHAnsi"/>
          <w:lang w:eastAsia="pl-PL"/>
        </w:rPr>
        <w:t xml:space="preserve"> A</w:t>
      </w:r>
      <w:r w:rsidRPr="001246A6">
        <w:rPr>
          <w:rFonts w:cstheme="minorHAnsi"/>
          <w:lang w:eastAsia="pl-PL"/>
        </w:rPr>
        <w:t xml:space="preserve"> wraz z </w:t>
      </w:r>
      <w:r w:rsidR="000C1E3F" w:rsidRPr="001246A6">
        <w:rPr>
          <w:rFonts w:cstheme="minorHAnsi"/>
          <w:lang w:eastAsia="pl-PL"/>
        </w:rPr>
        <w:t>Szkolnym</w:t>
      </w:r>
      <w:r w:rsidRPr="001246A6">
        <w:rPr>
          <w:rFonts w:cstheme="minorHAnsi"/>
          <w:lang w:eastAsia="pl-PL"/>
        </w:rPr>
        <w:t xml:space="preserve"> systemem zarządzającym, szczegółowo opisane w Rozdziale I.2.4, będą prowadzone przez Zamawiającego w odpowiednio p</w:t>
      </w:r>
      <w:r w:rsidR="00CF25F8" w:rsidRPr="001246A6">
        <w:rPr>
          <w:rFonts w:cstheme="minorHAnsi"/>
          <w:lang w:eastAsia="pl-PL"/>
        </w:rPr>
        <w:t>rzystosowanym do tego laboratorium</w:t>
      </w:r>
      <w:r w:rsidR="0039156E" w:rsidRPr="001246A6">
        <w:rPr>
          <w:rFonts w:cstheme="minorHAnsi"/>
          <w:lang w:eastAsia="pl-PL"/>
        </w:rPr>
        <w:t>.</w:t>
      </w:r>
    </w:p>
    <w:p w14:paraId="6AEA4E1B" w14:textId="762214EC" w:rsidR="0013770F" w:rsidRPr="001246A6" w:rsidRDefault="0013770F" w:rsidP="2FFF7F0D">
      <w:pPr>
        <w:spacing w:line="276" w:lineRule="auto"/>
        <w:jc w:val="both"/>
        <w:rPr>
          <w:rFonts w:cstheme="minorHAnsi"/>
          <w:lang w:eastAsia="pl-PL"/>
        </w:rPr>
      </w:pPr>
    </w:p>
    <w:p w14:paraId="1489A623" w14:textId="7F3CB449" w:rsidR="0013770F" w:rsidRPr="001246A6" w:rsidRDefault="0013770F" w:rsidP="2FFF7F0D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Po zakończeniu Testów Prototypów Systemów wentylacyjnych</w:t>
      </w:r>
      <w:r w:rsidR="000C1E3F" w:rsidRPr="001246A6">
        <w:rPr>
          <w:rFonts w:cstheme="minorHAnsi"/>
          <w:lang w:eastAsia="pl-PL"/>
        </w:rPr>
        <w:t xml:space="preserve"> A</w:t>
      </w:r>
      <w:r w:rsidRPr="001246A6">
        <w:rPr>
          <w:rFonts w:cstheme="minorHAnsi"/>
          <w:lang w:eastAsia="pl-PL"/>
        </w:rPr>
        <w:t xml:space="preserve"> wraz z </w:t>
      </w:r>
      <w:r w:rsidR="000C1E3F" w:rsidRPr="001246A6">
        <w:rPr>
          <w:rFonts w:cstheme="minorHAnsi"/>
          <w:lang w:eastAsia="pl-PL"/>
        </w:rPr>
        <w:t>Szkolnym</w:t>
      </w:r>
      <w:r w:rsidRPr="001246A6">
        <w:rPr>
          <w:rFonts w:cstheme="minorHAnsi"/>
          <w:lang w:eastAsia="pl-PL"/>
        </w:rPr>
        <w:t xml:space="preserve"> systemem zarządzającym, Zamawiający dokona Oceny Wyników Prac Etapu I oraz Selekcji Uczestników Przedsięwzięcia do Etapu II. Szczegółowe informacje odnośnie wymagań Selekcji Uczestników Przedsięwzięcia do Etapu II przedstawiono w Załączniku 5 do Regulaminu. </w:t>
      </w:r>
    </w:p>
    <w:p w14:paraId="5B0E3126" w14:textId="08CBB3EC" w:rsidR="007058B3" w:rsidRPr="001246A6" w:rsidRDefault="007058B3" w:rsidP="2FFF7F0D">
      <w:pPr>
        <w:spacing w:line="276" w:lineRule="auto"/>
        <w:jc w:val="both"/>
        <w:rPr>
          <w:rFonts w:cstheme="minorHAnsi"/>
          <w:lang w:eastAsia="pl-PL"/>
        </w:rPr>
      </w:pPr>
    </w:p>
    <w:p w14:paraId="6F4382CC" w14:textId="0F8F0537" w:rsidR="00EA49EB" w:rsidRPr="001246A6" w:rsidRDefault="3669EEC3" w:rsidP="2FFF7F0D">
      <w:pPr>
        <w:pStyle w:val="Nagwek2"/>
        <w:ind w:left="360"/>
        <w:rPr>
          <w:rFonts w:cstheme="minorHAnsi"/>
        </w:rPr>
      </w:pPr>
      <w:bookmarkStart w:id="11" w:name="_Toc67183583"/>
      <w:bookmarkStart w:id="12" w:name="_Toc73430296"/>
      <w:r w:rsidRPr="001246A6">
        <w:rPr>
          <w:rFonts w:cstheme="minorHAnsi"/>
        </w:rPr>
        <w:t>I.I.2</w:t>
      </w:r>
      <w:r w:rsidR="7FFD20C3" w:rsidRPr="001246A6">
        <w:rPr>
          <w:rFonts w:cstheme="minorHAnsi"/>
        </w:rPr>
        <w:t xml:space="preserve">. </w:t>
      </w:r>
      <w:r w:rsidR="19C94021" w:rsidRPr="001246A6">
        <w:rPr>
          <w:rFonts w:cstheme="minorHAnsi"/>
        </w:rPr>
        <w:t>Zakres P</w:t>
      </w:r>
      <w:r w:rsidR="4FE4E8DA" w:rsidRPr="001246A6">
        <w:rPr>
          <w:rFonts w:cstheme="minorHAnsi"/>
        </w:rPr>
        <w:t>rac B+R do realizacji w Etapie I</w:t>
      </w:r>
      <w:bookmarkEnd w:id="11"/>
      <w:bookmarkEnd w:id="12"/>
    </w:p>
    <w:p w14:paraId="06D6EBB0" w14:textId="07BB47A5" w:rsidR="002F3850" w:rsidRPr="001246A6" w:rsidRDefault="000A7A76" w:rsidP="002F3850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bookmarkStart w:id="13" w:name="_Hlk53933736"/>
      <w:r w:rsidRPr="001246A6">
        <w:rPr>
          <w:rFonts w:eastAsia="Calibri" w:cstheme="minorHAnsi"/>
          <w:szCs w:val="22"/>
          <w:lang w:eastAsia="pl-PL"/>
        </w:rPr>
        <w:t xml:space="preserve">Etap I </w:t>
      </w:r>
      <w:r w:rsidR="00581042" w:rsidRPr="001246A6">
        <w:rPr>
          <w:rFonts w:eastAsia="Calibri" w:cstheme="minorHAnsi"/>
          <w:szCs w:val="22"/>
          <w:lang w:eastAsia="pl-PL"/>
        </w:rPr>
        <w:t>Działania 1 „Wentylacja sal lekcyjnych</w:t>
      </w:r>
      <w:r w:rsidR="002F3850" w:rsidRPr="001246A6">
        <w:rPr>
          <w:rFonts w:eastAsia="Calibri" w:cstheme="minorHAnsi"/>
          <w:szCs w:val="22"/>
          <w:lang w:eastAsia="pl-PL"/>
        </w:rPr>
        <w:t xml:space="preserve">” </w:t>
      </w:r>
      <w:r w:rsidRPr="001246A6">
        <w:rPr>
          <w:rFonts w:eastAsia="Calibri" w:cstheme="minorHAnsi"/>
          <w:szCs w:val="22"/>
          <w:lang w:eastAsia="pl-PL"/>
        </w:rPr>
        <w:t xml:space="preserve">rozpoczyna się wraz z podpisaniem Umowy pomiędzy </w:t>
      </w:r>
      <w:r w:rsidR="002F3850" w:rsidRPr="001246A6">
        <w:rPr>
          <w:rFonts w:eastAsia="Calibri" w:cstheme="minorHAnsi"/>
          <w:szCs w:val="22"/>
          <w:lang w:eastAsia="pl-PL"/>
        </w:rPr>
        <w:t xml:space="preserve">Uczestnikiem Przedsięwzięcia </w:t>
      </w:r>
      <w:r w:rsidRPr="001246A6">
        <w:rPr>
          <w:rFonts w:eastAsia="Calibri" w:cstheme="minorHAnsi"/>
          <w:szCs w:val="22"/>
          <w:lang w:eastAsia="pl-PL"/>
        </w:rPr>
        <w:t>a Zamawiającym. W ramach Etapu I</w:t>
      </w:r>
      <w:r w:rsidR="002F3850" w:rsidRPr="001246A6">
        <w:rPr>
          <w:rFonts w:eastAsia="Calibri" w:cstheme="minorHAnsi"/>
          <w:szCs w:val="22"/>
          <w:lang w:eastAsia="pl-PL"/>
        </w:rPr>
        <w:t>, Uczestnik Przedsięwzięcia przeprowadzi P</w:t>
      </w:r>
      <w:r w:rsidRPr="001246A6">
        <w:rPr>
          <w:rFonts w:eastAsia="Calibri" w:cstheme="minorHAnsi"/>
          <w:szCs w:val="22"/>
          <w:lang w:eastAsia="pl-PL"/>
        </w:rPr>
        <w:t xml:space="preserve">race </w:t>
      </w:r>
      <w:r w:rsidR="002F3850" w:rsidRPr="001246A6">
        <w:rPr>
          <w:rFonts w:eastAsia="Calibri" w:cstheme="minorHAnsi"/>
          <w:szCs w:val="22"/>
          <w:lang w:eastAsia="pl-PL"/>
        </w:rPr>
        <w:t xml:space="preserve">B+R </w:t>
      </w:r>
      <w:r w:rsidRPr="001246A6">
        <w:rPr>
          <w:rFonts w:eastAsia="Calibri" w:cstheme="minorHAnsi"/>
          <w:szCs w:val="22"/>
          <w:lang w:eastAsia="pl-PL"/>
        </w:rPr>
        <w:t>mające na celu</w:t>
      </w:r>
      <w:r w:rsidR="002F3850" w:rsidRPr="001246A6">
        <w:rPr>
          <w:rFonts w:eastAsia="Calibri" w:cstheme="minorHAnsi"/>
          <w:szCs w:val="22"/>
          <w:lang w:eastAsia="pl-PL"/>
        </w:rPr>
        <w:t>:</w:t>
      </w:r>
    </w:p>
    <w:p w14:paraId="32A8E59E" w14:textId="523219D9" w:rsidR="00190706" w:rsidRPr="001246A6" w:rsidRDefault="000A7A76" w:rsidP="0029361A">
      <w:pPr>
        <w:pStyle w:val="Akapitzlist"/>
        <w:numPr>
          <w:ilvl w:val="0"/>
          <w:numId w:val="14"/>
        </w:num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opracowanie </w:t>
      </w:r>
      <w:r w:rsidR="002F3850" w:rsidRPr="001246A6">
        <w:rPr>
          <w:rFonts w:eastAsia="Calibri" w:cstheme="minorHAnsi"/>
          <w:szCs w:val="22"/>
          <w:lang w:eastAsia="pl-PL"/>
        </w:rPr>
        <w:t>Systemów wentylacji</w:t>
      </w:r>
      <w:r w:rsidR="000C1E3F" w:rsidRPr="001246A6">
        <w:rPr>
          <w:rFonts w:eastAsia="Calibri" w:cstheme="minorHAnsi"/>
          <w:szCs w:val="22"/>
          <w:lang w:eastAsia="pl-PL"/>
        </w:rPr>
        <w:t xml:space="preserve"> A</w:t>
      </w:r>
      <w:r w:rsidR="002F3850" w:rsidRPr="001246A6">
        <w:rPr>
          <w:rFonts w:eastAsia="Calibri" w:cstheme="minorHAnsi"/>
          <w:szCs w:val="22"/>
          <w:lang w:eastAsia="pl-PL"/>
        </w:rPr>
        <w:t xml:space="preserve"> wraz z Centralnym systemem </w:t>
      </w:r>
      <w:r w:rsidR="00190706" w:rsidRPr="001246A6">
        <w:rPr>
          <w:rFonts w:eastAsia="Calibri" w:cstheme="minorHAnsi"/>
          <w:szCs w:val="22"/>
          <w:lang w:eastAsia="pl-PL"/>
        </w:rPr>
        <w:t>zarządzającym, zgodnie z</w:t>
      </w:r>
      <w:r w:rsidR="001941A4" w:rsidRPr="001246A6">
        <w:rPr>
          <w:rFonts w:eastAsia="Calibri" w:cstheme="minorHAnsi"/>
          <w:szCs w:val="22"/>
          <w:lang w:eastAsia="pl-PL"/>
        </w:rPr>
        <w:t> </w:t>
      </w:r>
      <w:r w:rsidR="00190706" w:rsidRPr="001246A6">
        <w:rPr>
          <w:rFonts w:eastAsia="Calibri" w:cstheme="minorHAnsi"/>
          <w:szCs w:val="22"/>
          <w:lang w:eastAsia="pl-PL"/>
        </w:rPr>
        <w:t>Wymaganiami przedstawionymi w Załączniku nr 1 do Regulaminu oraz o parametrach i</w:t>
      </w:r>
      <w:r w:rsidR="001941A4" w:rsidRPr="001246A6">
        <w:rPr>
          <w:rFonts w:eastAsia="Calibri" w:cstheme="minorHAnsi"/>
          <w:szCs w:val="22"/>
          <w:lang w:eastAsia="pl-PL"/>
        </w:rPr>
        <w:t> </w:t>
      </w:r>
      <w:r w:rsidR="00190706" w:rsidRPr="001246A6">
        <w:rPr>
          <w:rFonts w:eastAsia="Calibri" w:cstheme="minorHAnsi"/>
          <w:szCs w:val="22"/>
          <w:lang w:eastAsia="pl-PL"/>
        </w:rPr>
        <w:t>rozwiązaniach innowacyjnych deklarowanych przez Uczestni</w:t>
      </w:r>
      <w:r w:rsidR="001941A4" w:rsidRPr="001246A6">
        <w:rPr>
          <w:rFonts w:eastAsia="Calibri" w:cstheme="minorHAnsi"/>
          <w:szCs w:val="22"/>
          <w:lang w:eastAsia="pl-PL"/>
        </w:rPr>
        <w:t>ka Przedsięwzięcia we Wniosku o </w:t>
      </w:r>
      <w:r w:rsidR="00190706" w:rsidRPr="001246A6">
        <w:rPr>
          <w:rFonts w:eastAsia="Calibri" w:cstheme="minorHAnsi"/>
          <w:szCs w:val="22"/>
          <w:lang w:eastAsia="pl-PL"/>
        </w:rPr>
        <w:t>dopuszcze</w:t>
      </w:r>
      <w:r w:rsidR="005444EF" w:rsidRPr="001246A6">
        <w:rPr>
          <w:rFonts w:eastAsia="Calibri" w:cstheme="minorHAnsi"/>
          <w:szCs w:val="22"/>
          <w:lang w:eastAsia="pl-PL"/>
        </w:rPr>
        <w:t>nie do udziału w Postępowaniu (</w:t>
      </w:r>
      <w:r w:rsidR="00190706" w:rsidRPr="001246A6">
        <w:rPr>
          <w:rFonts w:eastAsia="Calibri" w:cstheme="minorHAnsi"/>
          <w:szCs w:val="22"/>
          <w:lang w:eastAsia="pl-PL"/>
        </w:rPr>
        <w:t>przy czym należy podkreślić, że w wyniku przeprowadzonych Prac B+R Uczestnik Przedsięwzięcia może ww. parametry poprawić w</w:t>
      </w:r>
      <w:r w:rsidR="001941A4" w:rsidRPr="001246A6">
        <w:rPr>
          <w:rFonts w:eastAsia="Calibri" w:cstheme="minorHAnsi"/>
          <w:szCs w:val="22"/>
          <w:lang w:eastAsia="pl-PL"/>
        </w:rPr>
        <w:t> </w:t>
      </w:r>
      <w:r w:rsidR="00190706" w:rsidRPr="001246A6">
        <w:rPr>
          <w:rFonts w:eastAsia="Calibri" w:cstheme="minorHAnsi"/>
          <w:szCs w:val="22"/>
          <w:lang w:eastAsia="pl-PL"/>
        </w:rPr>
        <w:t>stosunku do tych zadeklarowanych</w:t>
      </w:r>
      <w:r w:rsidR="0039156E" w:rsidRPr="001246A6">
        <w:rPr>
          <w:rFonts w:eastAsia="Calibri" w:cstheme="minorHAnsi"/>
          <w:szCs w:val="22"/>
          <w:lang w:eastAsia="pl-PL"/>
        </w:rPr>
        <w:t>).</w:t>
      </w:r>
      <w:r w:rsidR="00190706" w:rsidRPr="001246A6">
        <w:rPr>
          <w:rFonts w:eastAsia="Calibri" w:cstheme="minorHAnsi"/>
          <w:szCs w:val="22"/>
          <w:lang w:eastAsia="pl-PL"/>
        </w:rPr>
        <w:t xml:space="preserve"> </w:t>
      </w:r>
    </w:p>
    <w:p w14:paraId="4E19E138" w14:textId="0F340D31" w:rsidR="006708F1" w:rsidRPr="001246A6" w:rsidRDefault="00190706" w:rsidP="0029361A">
      <w:pPr>
        <w:pStyle w:val="Akapitzlist"/>
        <w:numPr>
          <w:ilvl w:val="0"/>
          <w:numId w:val="14"/>
        </w:num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opracowanie obligatoryjnych Wyników Prac Etapu I wskazanych w Rozdziale </w:t>
      </w:r>
      <w:r w:rsidR="008A0153" w:rsidRPr="001246A6">
        <w:rPr>
          <w:rFonts w:eastAsia="Calibri" w:cstheme="minorHAnsi"/>
          <w:szCs w:val="22"/>
          <w:lang w:eastAsia="pl-PL"/>
        </w:rPr>
        <w:t>I.I.6</w:t>
      </w:r>
      <w:r w:rsidR="001941A4" w:rsidRPr="001246A6">
        <w:rPr>
          <w:rFonts w:eastAsia="Calibri" w:cstheme="minorHAnsi"/>
          <w:szCs w:val="22"/>
          <w:lang w:eastAsia="pl-PL"/>
        </w:rPr>
        <w:t>.</w:t>
      </w:r>
      <w:r w:rsidRPr="001246A6">
        <w:rPr>
          <w:rFonts w:eastAsia="Calibri" w:cstheme="minorHAnsi"/>
          <w:szCs w:val="22"/>
          <w:lang w:eastAsia="pl-PL"/>
        </w:rPr>
        <w:t>, w tym w</w:t>
      </w:r>
      <w:r w:rsidR="001941A4" w:rsidRPr="001246A6">
        <w:rPr>
          <w:rFonts w:eastAsia="Calibri" w:cstheme="minorHAnsi"/>
          <w:szCs w:val="22"/>
          <w:lang w:eastAsia="pl-PL"/>
        </w:rPr>
        <w:t> </w:t>
      </w:r>
      <w:r w:rsidRPr="001246A6">
        <w:rPr>
          <w:rFonts w:eastAsia="Calibri" w:cstheme="minorHAnsi"/>
          <w:szCs w:val="22"/>
          <w:lang w:eastAsia="pl-PL"/>
        </w:rPr>
        <w:t xml:space="preserve">szczególności Prototypu </w:t>
      </w:r>
      <w:r w:rsidR="004E37DB" w:rsidRPr="001246A6">
        <w:rPr>
          <w:rFonts w:eastAsia="Calibri" w:cstheme="minorHAnsi"/>
          <w:szCs w:val="22"/>
          <w:lang w:eastAsia="pl-PL"/>
        </w:rPr>
        <w:t>System</w:t>
      </w:r>
      <w:r w:rsidR="00CD43D9" w:rsidRPr="001246A6">
        <w:rPr>
          <w:rFonts w:eastAsia="Calibri" w:cstheme="minorHAnsi"/>
          <w:szCs w:val="22"/>
          <w:lang w:eastAsia="pl-PL"/>
        </w:rPr>
        <w:t>u wentylacji</w:t>
      </w:r>
      <w:r w:rsidR="000C1E3F" w:rsidRPr="001246A6">
        <w:rPr>
          <w:rFonts w:eastAsia="Calibri" w:cstheme="minorHAnsi"/>
          <w:szCs w:val="22"/>
          <w:lang w:eastAsia="pl-PL"/>
        </w:rPr>
        <w:t xml:space="preserve"> A</w:t>
      </w:r>
      <w:r w:rsidR="00CD43D9" w:rsidRPr="001246A6">
        <w:rPr>
          <w:rFonts w:eastAsia="Calibri" w:cstheme="minorHAnsi"/>
          <w:szCs w:val="22"/>
          <w:lang w:eastAsia="pl-PL"/>
        </w:rPr>
        <w:t xml:space="preserve"> wraz z </w:t>
      </w:r>
      <w:r w:rsidR="000C1E3F" w:rsidRPr="001246A6">
        <w:rPr>
          <w:rFonts w:eastAsia="Calibri" w:cstheme="minorHAnsi"/>
          <w:szCs w:val="22"/>
          <w:lang w:eastAsia="pl-PL"/>
        </w:rPr>
        <w:t>Szkolnym</w:t>
      </w:r>
      <w:r w:rsidR="00CD43D9" w:rsidRPr="001246A6">
        <w:rPr>
          <w:rFonts w:eastAsia="Calibri" w:cstheme="minorHAnsi"/>
          <w:szCs w:val="22"/>
          <w:lang w:eastAsia="pl-PL"/>
        </w:rPr>
        <w:t xml:space="preserve"> systemem z</w:t>
      </w:r>
      <w:r w:rsidR="004E37DB" w:rsidRPr="001246A6">
        <w:rPr>
          <w:rFonts w:eastAsia="Calibri" w:cstheme="minorHAnsi"/>
          <w:szCs w:val="22"/>
          <w:lang w:eastAsia="pl-PL"/>
        </w:rPr>
        <w:t>arządzającym</w:t>
      </w:r>
      <w:r w:rsidR="006708F1" w:rsidRPr="001246A6">
        <w:rPr>
          <w:rFonts w:eastAsia="Calibri" w:cstheme="minorHAnsi"/>
          <w:szCs w:val="22"/>
          <w:lang w:eastAsia="pl-PL"/>
        </w:rPr>
        <w:t>,</w:t>
      </w:r>
    </w:p>
    <w:p w14:paraId="1A089E8F" w14:textId="62A57F5F" w:rsidR="00190706" w:rsidRPr="001246A6" w:rsidRDefault="006708F1" w:rsidP="0029361A">
      <w:pPr>
        <w:pStyle w:val="Akapitzlist"/>
        <w:numPr>
          <w:ilvl w:val="0"/>
          <w:numId w:val="14"/>
        </w:numPr>
        <w:spacing w:after="160" w:line="276" w:lineRule="auto"/>
        <w:jc w:val="both"/>
        <w:rPr>
          <w:rFonts w:eastAsia="Calibri" w:cstheme="minorHAnsi"/>
          <w:strike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>przygotowanie niezbędnych dokumentów dopusz</w:t>
      </w:r>
      <w:r w:rsidR="00EF568C" w:rsidRPr="001246A6">
        <w:rPr>
          <w:rFonts w:eastAsia="Calibri" w:cstheme="minorHAnsi"/>
          <w:szCs w:val="22"/>
          <w:lang w:eastAsia="pl-PL"/>
        </w:rPr>
        <w:t>czających</w:t>
      </w:r>
      <w:r w:rsidRPr="001246A6">
        <w:rPr>
          <w:rFonts w:eastAsia="Calibri" w:cstheme="minorHAnsi"/>
          <w:szCs w:val="22"/>
          <w:lang w:eastAsia="pl-PL"/>
        </w:rPr>
        <w:t xml:space="preserve"> opracowany System A do użytkowania zgodnie z polskim prawem,</w:t>
      </w:r>
      <w:r w:rsidR="00EF568C" w:rsidRPr="001246A6">
        <w:rPr>
          <w:rFonts w:eastAsia="Calibri" w:cstheme="minorHAnsi"/>
          <w:szCs w:val="22"/>
          <w:lang w:eastAsia="pl-PL"/>
        </w:rPr>
        <w:t xml:space="preserve"> </w:t>
      </w:r>
      <w:r w:rsidRPr="001246A6">
        <w:rPr>
          <w:rFonts w:eastAsia="Calibri" w:cstheme="minorHAnsi"/>
          <w:szCs w:val="22"/>
          <w:lang w:eastAsia="pl-PL"/>
        </w:rPr>
        <w:t>po zdefiniowaniu lokalizacja dla Demonstratora A przez Zamawiającego, Wykonawca przygotuje</w:t>
      </w:r>
      <w:r w:rsidR="00EF568C" w:rsidRPr="001246A6">
        <w:rPr>
          <w:rFonts w:eastAsia="Calibri" w:cstheme="minorHAnsi"/>
          <w:szCs w:val="22"/>
          <w:lang w:eastAsia="pl-PL"/>
        </w:rPr>
        <w:t xml:space="preserve"> wielobranżowy projekt</w:t>
      </w:r>
      <w:r w:rsidRPr="001246A6">
        <w:rPr>
          <w:rFonts w:eastAsia="Calibri" w:cstheme="minorHAnsi"/>
          <w:szCs w:val="22"/>
          <w:lang w:eastAsia="pl-PL"/>
        </w:rPr>
        <w:t xml:space="preserve"> </w:t>
      </w:r>
      <w:r w:rsidR="00EF568C" w:rsidRPr="001246A6">
        <w:rPr>
          <w:rFonts w:eastAsia="Calibri" w:cstheme="minorHAnsi"/>
          <w:szCs w:val="22"/>
          <w:lang w:eastAsia="pl-PL"/>
        </w:rPr>
        <w:t>wykonawczy</w:t>
      </w:r>
      <w:r w:rsidRPr="001246A6">
        <w:rPr>
          <w:rFonts w:eastAsia="Calibri" w:cstheme="minorHAnsi"/>
          <w:szCs w:val="22"/>
          <w:lang w:eastAsia="pl-PL"/>
        </w:rPr>
        <w:t xml:space="preserve"> dla Demonstratora Systemu A dla Sal lekcyjnych, na rzecz Partnera Strategicznego.</w:t>
      </w:r>
      <w:r w:rsidRPr="001246A6">
        <w:rPr>
          <w:rFonts w:eastAsia="Calibri" w:cstheme="minorHAnsi"/>
          <w:strike/>
          <w:szCs w:val="22"/>
          <w:lang w:eastAsia="pl-PL"/>
        </w:rPr>
        <w:t xml:space="preserve"> </w:t>
      </w:r>
      <w:r w:rsidR="00190706" w:rsidRPr="001246A6">
        <w:rPr>
          <w:rFonts w:eastAsia="Calibri" w:cstheme="minorHAnsi"/>
          <w:strike/>
          <w:szCs w:val="22"/>
          <w:lang w:eastAsia="pl-PL"/>
        </w:rPr>
        <w:t xml:space="preserve"> </w:t>
      </w:r>
    </w:p>
    <w:p w14:paraId="1D0F24F3" w14:textId="2CE38E17" w:rsidR="008F698A" w:rsidRPr="001246A6" w:rsidRDefault="004E37DB" w:rsidP="002F3850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Uczestnik Przedsięwzięcia </w:t>
      </w:r>
      <w:r w:rsidR="00B90870" w:rsidRPr="001246A6">
        <w:rPr>
          <w:rFonts w:eastAsia="Calibri" w:cstheme="minorHAnsi"/>
          <w:szCs w:val="22"/>
          <w:lang w:eastAsia="pl-PL"/>
        </w:rPr>
        <w:t>prowadzi</w:t>
      </w:r>
      <w:r w:rsidRPr="001246A6">
        <w:rPr>
          <w:rFonts w:eastAsia="Calibri" w:cstheme="minorHAnsi"/>
          <w:szCs w:val="22"/>
          <w:lang w:eastAsia="pl-PL"/>
        </w:rPr>
        <w:t xml:space="preserve"> Prac</w:t>
      </w:r>
      <w:r w:rsidR="00B90870" w:rsidRPr="001246A6">
        <w:rPr>
          <w:rFonts w:eastAsia="Calibri" w:cstheme="minorHAnsi"/>
          <w:szCs w:val="22"/>
          <w:lang w:eastAsia="pl-PL"/>
        </w:rPr>
        <w:t>e</w:t>
      </w:r>
      <w:r w:rsidRPr="001246A6">
        <w:rPr>
          <w:rFonts w:eastAsia="Calibri" w:cstheme="minorHAnsi"/>
          <w:szCs w:val="22"/>
          <w:lang w:eastAsia="pl-PL"/>
        </w:rPr>
        <w:t xml:space="preserve"> B+R na podstawie Harmonogramu Prac (w szczególności zgodnie z przedstawionymi Zadaniami Badawczymi) zgodnie z zasadami określonymi w niniejszym dokumencie. </w:t>
      </w:r>
    </w:p>
    <w:p w14:paraId="440497EB" w14:textId="5AEE5556" w:rsidR="004E37DB" w:rsidRPr="001246A6" w:rsidRDefault="004E37DB" w:rsidP="002F3850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>Uczestnik Przedsięwzięcia w Działaniu 1 „Wentylacja sal lekcyjnych” po opracowaniu Systemu wentyla</w:t>
      </w:r>
      <w:r w:rsidR="00CD43D9" w:rsidRPr="001246A6">
        <w:rPr>
          <w:rFonts w:eastAsia="Calibri" w:cstheme="minorHAnsi"/>
          <w:szCs w:val="22"/>
          <w:lang w:eastAsia="pl-PL"/>
        </w:rPr>
        <w:t xml:space="preserve">cji </w:t>
      </w:r>
      <w:r w:rsidR="000C1E3F" w:rsidRPr="001246A6">
        <w:rPr>
          <w:rFonts w:eastAsia="Calibri" w:cstheme="minorHAnsi"/>
          <w:szCs w:val="22"/>
          <w:lang w:eastAsia="pl-PL"/>
        </w:rPr>
        <w:t xml:space="preserve">A </w:t>
      </w:r>
      <w:r w:rsidR="00CD43D9" w:rsidRPr="001246A6">
        <w:rPr>
          <w:rFonts w:eastAsia="Calibri" w:cstheme="minorHAnsi"/>
          <w:szCs w:val="22"/>
          <w:lang w:eastAsia="pl-PL"/>
        </w:rPr>
        <w:t xml:space="preserve">wraz z </w:t>
      </w:r>
      <w:r w:rsidR="000C1E3F" w:rsidRPr="001246A6">
        <w:rPr>
          <w:rFonts w:eastAsia="Calibri" w:cstheme="minorHAnsi"/>
          <w:szCs w:val="22"/>
          <w:lang w:eastAsia="pl-PL"/>
        </w:rPr>
        <w:t>Szkolnym</w:t>
      </w:r>
      <w:r w:rsidR="00CD43D9" w:rsidRPr="001246A6">
        <w:rPr>
          <w:rFonts w:eastAsia="Calibri" w:cstheme="minorHAnsi"/>
          <w:szCs w:val="22"/>
          <w:lang w:eastAsia="pl-PL"/>
        </w:rPr>
        <w:t xml:space="preserve"> systemem z</w:t>
      </w:r>
      <w:r w:rsidRPr="001246A6">
        <w:rPr>
          <w:rFonts w:eastAsia="Calibri" w:cstheme="minorHAnsi"/>
          <w:szCs w:val="22"/>
          <w:lang w:eastAsia="pl-PL"/>
        </w:rPr>
        <w:t xml:space="preserve">arządzającym w Etapie I, przekazuje </w:t>
      </w:r>
      <w:r w:rsidR="00CD43D9" w:rsidRPr="001246A6">
        <w:rPr>
          <w:rFonts w:eastAsia="Calibri" w:cstheme="minorHAnsi"/>
          <w:szCs w:val="22"/>
          <w:lang w:eastAsia="pl-PL"/>
        </w:rPr>
        <w:t xml:space="preserve">go Zamawiającemu do </w:t>
      </w:r>
      <w:r w:rsidR="00CD43D9" w:rsidRPr="001246A6">
        <w:rPr>
          <w:rFonts w:eastAsia="Calibri" w:cstheme="minorHAnsi"/>
          <w:szCs w:val="22"/>
          <w:lang w:eastAsia="pl-PL"/>
        </w:rPr>
        <w:lastRenderedPageBreak/>
        <w:t>Testów</w:t>
      </w:r>
      <w:r w:rsidRPr="001246A6">
        <w:rPr>
          <w:rFonts w:eastAsia="Calibri" w:cstheme="minorHAnsi"/>
          <w:szCs w:val="22"/>
          <w:lang w:eastAsia="pl-PL"/>
        </w:rPr>
        <w:t xml:space="preserve">. Testy Prototypu Systemu mają na celu weryfikację spełnienia przez Wykonawcę wybranych Wymagań Konkursowych stawianych Uczestnikowi Przedsięwzięcia w Przedsięwzięciu w Działaniu 1 „Wentylacja sal lekcyjnych”. </w:t>
      </w:r>
    </w:p>
    <w:p w14:paraId="7E3A18E0" w14:textId="64EDCB2C" w:rsidR="004E37DB" w:rsidRPr="001246A6" w:rsidRDefault="5733FB41" w:rsidP="5FBD1636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1246A6">
        <w:rPr>
          <w:rFonts w:eastAsia="Calibri" w:cstheme="minorHAnsi"/>
          <w:lang w:eastAsia="pl-PL"/>
        </w:rPr>
        <w:t>Testy Prototypów Systemów w</w:t>
      </w:r>
      <w:r w:rsidR="2E055F80" w:rsidRPr="001246A6">
        <w:rPr>
          <w:rFonts w:eastAsia="Calibri" w:cstheme="minorHAnsi"/>
          <w:lang w:eastAsia="pl-PL"/>
        </w:rPr>
        <w:t>entylacyjnych</w:t>
      </w:r>
      <w:r w:rsidRPr="001246A6">
        <w:rPr>
          <w:rFonts w:eastAsia="Calibri" w:cstheme="minorHAnsi"/>
          <w:lang w:eastAsia="pl-PL"/>
        </w:rPr>
        <w:t xml:space="preserve"> A</w:t>
      </w:r>
      <w:r w:rsidR="2E055F80" w:rsidRPr="001246A6">
        <w:rPr>
          <w:rFonts w:eastAsia="Calibri" w:cstheme="minorHAnsi"/>
          <w:lang w:eastAsia="pl-PL"/>
        </w:rPr>
        <w:t xml:space="preserve"> wraz z </w:t>
      </w:r>
      <w:r w:rsidR="07373113" w:rsidRPr="001246A6">
        <w:rPr>
          <w:rFonts w:eastAsia="Calibri" w:cstheme="minorHAnsi"/>
          <w:lang w:eastAsia="pl-PL"/>
        </w:rPr>
        <w:t>Szkolnymi</w:t>
      </w:r>
      <w:r w:rsidR="2E055F80" w:rsidRPr="001246A6">
        <w:rPr>
          <w:rFonts w:eastAsia="Calibri" w:cstheme="minorHAnsi"/>
          <w:lang w:eastAsia="pl-PL"/>
        </w:rPr>
        <w:t xml:space="preserve"> systemami zarządzającymi będą prowadzone przez okres</w:t>
      </w:r>
      <w:r w:rsidR="2B85F5CA" w:rsidRPr="001246A6">
        <w:rPr>
          <w:rFonts w:eastAsia="Calibri" w:cstheme="minorHAnsi"/>
          <w:lang w:eastAsia="pl-PL"/>
        </w:rPr>
        <w:t xml:space="preserve"> do</w:t>
      </w:r>
      <w:r w:rsidR="2E055F80" w:rsidRPr="001246A6">
        <w:rPr>
          <w:rFonts w:eastAsia="Calibri" w:cstheme="minorHAnsi"/>
          <w:lang w:eastAsia="pl-PL"/>
        </w:rPr>
        <w:t xml:space="preserve"> </w:t>
      </w:r>
      <w:r w:rsidR="06C08DCE" w:rsidRPr="001246A6">
        <w:rPr>
          <w:rFonts w:eastAsia="Calibri" w:cstheme="minorHAnsi"/>
          <w:lang w:eastAsia="pl-PL"/>
        </w:rPr>
        <w:t xml:space="preserve">4 </w:t>
      </w:r>
      <w:r w:rsidR="50B006A6" w:rsidRPr="001246A6">
        <w:rPr>
          <w:rFonts w:eastAsia="Calibri" w:cstheme="minorHAnsi"/>
          <w:lang w:eastAsia="pl-PL"/>
        </w:rPr>
        <w:t>miesięcy</w:t>
      </w:r>
      <w:r w:rsidR="4706C64F" w:rsidRPr="001246A6">
        <w:rPr>
          <w:rFonts w:eastAsia="Calibri" w:cstheme="minorHAnsi"/>
          <w:lang w:eastAsia="pl-PL"/>
        </w:rPr>
        <w:t xml:space="preserve"> przez</w:t>
      </w:r>
      <w:r w:rsidR="50B006A6" w:rsidRPr="001246A6">
        <w:rPr>
          <w:rFonts w:eastAsia="Calibri" w:cstheme="minorHAnsi"/>
          <w:lang w:eastAsia="pl-PL"/>
        </w:rPr>
        <w:t xml:space="preserve"> </w:t>
      </w:r>
      <w:r w:rsidR="3137ADA0" w:rsidRPr="001246A6">
        <w:rPr>
          <w:rFonts w:eastAsia="Calibri" w:cstheme="minorHAnsi"/>
          <w:lang w:eastAsia="pl-PL"/>
        </w:rPr>
        <w:t>Zamawiającego</w:t>
      </w:r>
      <w:r w:rsidR="50B006A6" w:rsidRPr="001246A6">
        <w:rPr>
          <w:rFonts w:eastAsia="Calibri" w:cstheme="minorHAnsi"/>
          <w:lang w:eastAsia="pl-PL"/>
        </w:rPr>
        <w:t xml:space="preserve"> przy udziale</w:t>
      </w:r>
      <w:r w:rsidR="4706C64F" w:rsidRPr="001246A6">
        <w:rPr>
          <w:rFonts w:eastAsia="Calibri" w:cstheme="minorHAnsi"/>
          <w:lang w:eastAsia="pl-PL"/>
        </w:rPr>
        <w:t xml:space="preserve"> </w:t>
      </w:r>
      <w:r w:rsidR="515196FF" w:rsidRPr="001246A6">
        <w:rPr>
          <w:rFonts w:eastAsia="Calibri" w:cstheme="minorHAnsi"/>
          <w:lang w:eastAsia="pl-PL"/>
        </w:rPr>
        <w:t>Wykonawcy</w:t>
      </w:r>
      <w:r w:rsidR="50B006A6" w:rsidRPr="001246A6">
        <w:rPr>
          <w:rFonts w:eastAsia="Calibri" w:cstheme="minorHAnsi"/>
          <w:lang w:eastAsia="pl-PL"/>
        </w:rPr>
        <w:t xml:space="preserve"> lub </w:t>
      </w:r>
      <w:r w:rsidR="02818CEB" w:rsidRPr="001246A6">
        <w:rPr>
          <w:rFonts w:eastAsia="Calibri" w:cstheme="minorHAnsi"/>
          <w:lang w:eastAsia="pl-PL"/>
        </w:rPr>
        <w:t xml:space="preserve">przez </w:t>
      </w:r>
      <w:r w:rsidR="50B006A6" w:rsidRPr="001246A6">
        <w:rPr>
          <w:rFonts w:eastAsia="Calibri" w:cstheme="minorHAnsi"/>
          <w:lang w:eastAsia="pl-PL"/>
        </w:rPr>
        <w:t>Zamawiającego</w:t>
      </w:r>
      <w:r w:rsidR="4706C64F" w:rsidRPr="001246A6">
        <w:rPr>
          <w:rFonts w:eastAsia="Calibri" w:cstheme="minorHAnsi"/>
          <w:lang w:eastAsia="pl-PL"/>
        </w:rPr>
        <w:t>.</w:t>
      </w:r>
      <w:r w:rsidR="036BA4C6" w:rsidRPr="001246A6">
        <w:rPr>
          <w:rFonts w:eastAsia="Calibri" w:cstheme="minorHAnsi"/>
          <w:lang w:eastAsia="pl-PL"/>
        </w:rPr>
        <w:t xml:space="preserve"> Udział Wykonawcy w trakcie Testów Prototypów Systemów wentylacji</w:t>
      </w:r>
      <w:r w:rsidR="219E89EF" w:rsidRPr="001246A6">
        <w:rPr>
          <w:rFonts w:eastAsia="Calibri" w:cstheme="minorHAnsi"/>
          <w:lang w:eastAsia="pl-PL"/>
        </w:rPr>
        <w:t xml:space="preserve"> </w:t>
      </w:r>
      <w:r w:rsidR="036BA4C6" w:rsidRPr="001246A6">
        <w:rPr>
          <w:rFonts w:eastAsia="Calibri" w:cstheme="minorHAnsi"/>
          <w:lang w:eastAsia="pl-PL"/>
        </w:rPr>
        <w:t>A</w:t>
      </w:r>
      <w:r w:rsidR="219E89EF" w:rsidRPr="001246A6">
        <w:rPr>
          <w:rFonts w:eastAsia="Calibri" w:cstheme="minorHAnsi"/>
          <w:lang w:eastAsia="pl-PL"/>
        </w:rPr>
        <w:t xml:space="preserve"> obejmuje </w:t>
      </w:r>
      <w:r w:rsidR="5C9A3EB7" w:rsidRPr="001246A6">
        <w:rPr>
          <w:rFonts w:eastAsia="Calibri" w:cstheme="minorHAnsi"/>
          <w:lang w:eastAsia="pl-PL"/>
        </w:rPr>
        <w:t>sterowanie</w:t>
      </w:r>
      <w:r w:rsidR="122E1C11" w:rsidRPr="001246A6">
        <w:rPr>
          <w:rFonts w:eastAsia="Calibri" w:cstheme="minorHAnsi"/>
          <w:lang w:eastAsia="pl-PL"/>
        </w:rPr>
        <w:t xml:space="preserve"> Systemem automatyki</w:t>
      </w:r>
      <w:r w:rsidR="5C9A3EB7" w:rsidRPr="001246A6">
        <w:rPr>
          <w:rFonts w:eastAsia="Calibri" w:cstheme="minorHAnsi"/>
          <w:lang w:eastAsia="pl-PL"/>
        </w:rPr>
        <w:t xml:space="preserve"> A</w:t>
      </w:r>
      <w:r w:rsidR="6F49F090" w:rsidRPr="001246A6">
        <w:rPr>
          <w:rFonts w:eastAsia="Calibri" w:cstheme="minorHAnsi"/>
          <w:lang w:eastAsia="pl-PL"/>
        </w:rPr>
        <w:t>.</w:t>
      </w:r>
    </w:p>
    <w:p w14:paraId="565D6FBF" w14:textId="3B765729" w:rsidR="00593019" w:rsidRPr="001246A6" w:rsidRDefault="00593019" w:rsidP="00593019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Zamawiający wymaga, aby podczas prowadzenia prac Wykonawca bezwzględnie przestrzegał zasad bezpieczeństwa i higieny pracy oraz wszystkie prace realizował zgodnie z przepisami technicznymi i obowiązującymi normami. </w:t>
      </w:r>
    </w:p>
    <w:p w14:paraId="45FAA5CC" w14:textId="052607E5" w:rsidR="00597E94" w:rsidRPr="001246A6" w:rsidRDefault="00597E94" w:rsidP="00593019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</w:p>
    <w:p w14:paraId="1F098DDF" w14:textId="17B6FAF3" w:rsidR="00597E94" w:rsidRPr="001246A6" w:rsidRDefault="4258DC63" w:rsidP="04041D69">
      <w:pPr>
        <w:pStyle w:val="Nagwek2"/>
        <w:ind w:firstLine="720"/>
        <w:rPr>
          <w:rFonts w:cstheme="minorHAnsi"/>
        </w:rPr>
      </w:pPr>
      <w:bookmarkStart w:id="14" w:name="_Toc73430297"/>
      <w:r w:rsidRPr="001246A6">
        <w:rPr>
          <w:rFonts w:cstheme="minorHAnsi"/>
        </w:rPr>
        <w:t>I.I.3. Zasady Aktualizacji Oferty po przeprowadzeniu Prac B+R</w:t>
      </w:r>
      <w:bookmarkEnd w:id="14"/>
    </w:p>
    <w:p w14:paraId="3B7A5A77" w14:textId="668BEB83" w:rsidR="00597E94" w:rsidRPr="001246A6" w:rsidRDefault="00597E94" w:rsidP="2229B616">
      <w:pPr>
        <w:spacing w:line="276" w:lineRule="auto"/>
        <w:jc w:val="both"/>
        <w:rPr>
          <w:rFonts w:cstheme="minorHAnsi"/>
          <w:lang w:eastAsia="pl-PL"/>
        </w:rPr>
      </w:pPr>
    </w:p>
    <w:p w14:paraId="2361D060" w14:textId="3AF577E5" w:rsidR="00597E94" w:rsidRPr="001246A6" w:rsidRDefault="187D28C2" w:rsidP="2229B616">
      <w:pPr>
        <w:spacing w:after="160" w:line="276" w:lineRule="auto"/>
        <w:jc w:val="both"/>
        <w:rPr>
          <w:rFonts w:eastAsia="Calibri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Wykonawca w ramach Wyników Prac B+R Etapu I składa Zamawiającemu Zaktualizowany Wniosek, w którym może zadeklarować lepsze, z perspektywy NCBR, warunki i parametry w ramach Wymagań Obligatoryjnych, Wymagań Konkursowych, Wymagań Jakościowych, wynagrodzenia za realizację następn</w:t>
      </w:r>
      <w:r w:rsidR="220FEDCB" w:rsidRPr="001246A6">
        <w:rPr>
          <w:rFonts w:eastAsia="Calibri" w:cstheme="minorHAnsi"/>
          <w:color w:val="000000" w:themeColor="text1"/>
          <w:szCs w:val="22"/>
        </w:rPr>
        <w:t>ego</w:t>
      </w:r>
      <w:r w:rsidRPr="001246A6">
        <w:rPr>
          <w:rFonts w:eastAsia="Calibri" w:cstheme="minorHAnsi"/>
          <w:color w:val="000000" w:themeColor="text1"/>
          <w:szCs w:val="22"/>
        </w:rPr>
        <w:t xml:space="preserve"> Etap</w:t>
      </w:r>
      <w:r w:rsidR="2B5E3398" w:rsidRPr="001246A6">
        <w:rPr>
          <w:rFonts w:eastAsia="Calibri" w:cstheme="minorHAnsi"/>
          <w:color w:val="000000" w:themeColor="text1"/>
          <w:szCs w:val="22"/>
        </w:rPr>
        <w:t>u</w:t>
      </w:r>
      <w:r w:rsidRPr="001246A6">
        <w:rPr>
          <w:rFonts w:eastAsia="Calibri" w:cstheme="minorHAnsi"/>
          <w:color w:val="000000" w:themeColor="text1"/>
          <w:szCs w:val="22"/>
        </w:rPr>
        <w:t>, przyznawanego NCBR udziału w Przychodzie z Komercjalizacji Wyników Prac B+R lub Przychodzie z Komercjalizacji Technologii Zależnych, względem odpowiednich danych wskazanych we Wniosku.</w:t>
      </w:r>
    </w:p>
    <w:p w14:paraId="68946DCF" w14:textId="4C7D8046" w:rsidR="00597E94" w:rsidRPr="001246A6" w:rsidRDefault="187D28C2" w:rsidP="2229B616">
      <w:pPr>
        <w:spacing w:after="160" w:line="276" w:lineRule="auto"/>
        <w:jc w:val="both"/>
        <w:rPr>
          <w:rFonts w:cstheme="minorHAnsi"/>
          <w:lang w:eastAsia="pl-PL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Dodatkowo, jeśli </w:t>
      </w:r>
      <w:r w:rsidR="1ED5860C" w:rsidRPr="001246A6">
        <w:rPr>
          <w:rFonts w:eastAsia="Calibri" w:cstheme="minorHAnsi"/>
          <w:color w:val="000000" w:themeColor="text1"/>
          <w:szCs w:val="22"/>
        </w:rPr>
        <w:t>System wentylacji A wraz z Szkolnym systemem zarządzającym</w:t>
      </w:r>
      <w:r w:rsidRPr="001246A6">
        <w:rPr>
          <w:rFonts w:eastAsia="Calibri" w:cstheme="minorHAnsi"/>
          <w:color w:val="000000" w:themeColor="text1"/>
          <w:szCs w:val="22"/>
        </w:rPr>
        <w:t xml:space="preserve"> </w:t>
      </w:r>
      <w:r w:rsidR="3507953A" w:rsidRPr="001246A6">
        <w:rPr>
          <w:rFonts w:eastAsia="Calibri" w:cstheme="minorHAnsi"/>
          <w:color w:val="000000" w:themeColor="text1"/>
          <w:szCs w:val="22"/>
        </w:rPr>
        <w:t xml:space="preserve">w Testach </w:t>
      </w:r>
      <w:r w:rsidRPr="001246A6">
        <w:rPr>
          <w:rFonts w:eastAsia="Calibri" w:cstheme="minorHAnsi"/>
          <w:color w:val="000000" w:themeColor="text1"/>
          <w:szCs w:val="22"/>
        </w:rPr>
        <w:t xml:space="preserve">uzyskał wyniki wyższe lub niższe (lecz pozostające w Granicy Błędu) wartości Wymagań Konkursowych, niż deklarowane uprzednio we Wniosku na etapie naboru do Przedsięwzięcia, wówczas Wykonawca jest zobowiązany zadeklarować uzyskane w trakcie Testów Prototypów </w:t>
      </w:r>
      <w:r w:rsidR="00F301E0">
        <w:rPr>
          <w:rFonts w:eastAsia="Calibri" w:cstheme="minorHAnsi"/>
          <w:color w:val="000000" w:themeColor="text1"/>
          <w:szCs w:val="22"/>
        </w:rPr>
        <w:t>Systemów wentylacji</w:t>
      </w:r>
      <w:r w:rsidRPr="001246A6">
        <w:rPr>
          <w:rFonts w:eastAsia="Calibri" w:cstheme="minorHAnsi"/>
          <w:color w:val="000000" w:themeColor="text1"/>
          <w:szCs w:val="22"/>
        </w:rPr>
        <w:t xml:space="preserve"> wartości w Zaktualizowanym Wniosku.</w:t>
      </w:r>
      <w:r w:rsidR="4EF83CBE" w:rsidRPr="001246A6">
        <w:rPr>
          <w:rFonts w:eastAsia="Calibri" w:cstheme="minorHAnsi"/>
          <w:color w:val="000000" w:themeColor="text1"/>
          <w:szCs w:val="22"/>
        </w:rPr>
        <w:t xml:space="preserve"> </w:t>
      </w:r>
      <w:r w:rsidR="4258DC63" w:rsidRPr="001246A6">
        <w:rPr>
          <w:rFonts w:cstheme="minorHAnsi"/>
          <w:lang w:eastAsia="pl-PL"/>
        </w:rPr>
        <w:t>Parametry Konkursowe Wykonawca oblicza korzystając z arkusza kalkulacyjnego z</w:t>
      </w:r>
      <w:r w:rsidR="54116D58" w:rsidRPr="001246A6">
        <w:rPr>
          <w:rFonts w:cstheme="minorHAnsi"/>
          <w:lang w:eastAsia="pl-PL"/>
        </w:rPr>
        <w:t>najdującego się w Załączniku 3.2</w:t>
      </w:r>
      <w:r w:rsidR="4258DC63" w:rsidRPr="001246A6">
        <w:rPr>
          <w:rFonts w:cstheme="minorHAnsi"/>
          <w:lang w:eastAsia="pl-PL"/>
        </w:rPr>
        <w:t xml:space="preserve">. do Regulaminu. </w:t>
      </w:r>
    </w:p>
    <w:p w14:paraId="50D621ED" w14:textId="593107F8" w:rsidR="00597E94" w:rsidRPr="001246A6" w:rsidRDefault="7CBF8A8B" w:rsidP="2229B616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Aby uniknąć wszelkich wątpliwości - Wykonawca w </w:t>
      </w:r>
      <w:r w:rsidR="3261A358" w:rsidRPr="001246A6">
        <w:rPr>
          <w:rFonts w:cstheme="minorHAnsi"/>
          <w:lang w:eastAsia="pl-PL"/>
        </w:rPr>
        <w:t>Zaktualizowanej Ofercie</w:t>
      </w:r>
      <w:r w:rsidRPr="001246A6">
        <w:rPr>
          <w:rFonts w:cstheme="minorHAnsi"/>
          <w:lang w:eastAsia="pl-PL"/>
        </w:rPr>
        <w:t xml:space="preserve"> nie może pogorszyć deklaracji odnośnie Wymagań Obligatoryjnych, Wymagań Konkursowych (w tym przypadku przekroczyć dopuszczalnej Granicy Błędu) oraz Wymagań Jakościowych w porównaniu do tych deklarowanych we Wniosku składanym na etapie naboru Uczestników Przedsięwzięcia.</w:t>
      </w:r>
    </w:p>
    <w:p w14:paraId="1E6BD6F4" w14:textId="77777777" w:rsidR="00B74AF4" w:rsidRPr="001246A6" w:rsidRDefault="00B74AF4" w:rsidP="00B74AF4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Wszystkie dokumenty uaktualnionej Oferty muszą zostać dostarczone Zamawiającemu w formie elektronicznej, dostępne do edycji. </w:t>
      </w:r>
    </w:p>
    <w:p w14:paraId="20B44582" w14:textId="77777777" w:rsidR="00597E94" w:rsidRPr="001246A6" w:rsidRDefault="00597E94" w:rsidP="00597E94">
      <w:pPr>
        <w:spacing w:line="276" w:lineRule="auto"/>
        <w:jc w:val="both"/>
        <w:rPr>
          <w:rFonts w:cstheme="minorHAnsi"/>
          <w:lang w:eastAsia="pl-PL"/>
        </w:rPr>
      </w:pPr>
    </w:p>
    <w:p w14:paraId="5EF453D1" w14:textId="5C7025AE" w:rsidR="00142141" w:rsidRPr="001246A6" w:rsidRDefault="36876FA1" w:rsidP="04041D69">
      <w:pPr>
        <w:pStyle w:val="Nagwek2"/>
        <w:ind w:firstLine="720"/>
        <w:rPr>
          <w:rFonts w:cstheme="minorHAnsi"/>
        </w:rPr>
      </w:pPr>
      <w:bookmarkStart w:id="15" w:name="_Toc73430298"/>
      <w:r w:rsidRPr="001246A6">
        <w:rPr>
          <w:rFonts w:cstheme="minorHAnsi"/>
        </w:rPr>
        <w:t>I.</w:t>
      </w:r>
      <w:r w:rsidR="06C08DCE" w:rsidRPr="001246A6">
        <w:rPr>
          <w:rFonts w:cstheme="minorHAnsi"/>
        </w:rPr>
        <w:t>I.4</w:t>
      </w:r>
      <w:r w:rsidR="3E984307" w:rsidRPr="001246A6">
        <w:rPr>
          <w:rFonts w:cstheme="minorHAnsi"/>
        </w:rPr>
        <w:t>. Wyniki Prac</w:t>
      </w:r>
      <w:r w:rsidRPr="001246A6">
        <w:rPr>
          <w:rFonts w:cstheme="minorHAnsi"/>
        </w:rPr>
        <w:t xml:space="preserve"> w Etapie I</w:t>
      </w:r>
      <w:bookmarkEnd w:id="15"/>
    </w:p>
    <w:p w14:paraId="5E406EF0" w14:textId="70F55E07" w:rsidR="00142141" w:rsidRPr="001246A6" w:rsidRDefault="3E984307" w:rsidP="04041D69">
      <w:pPr>
        <w:pStyle w:val="Legenda"/>
        <w:spacing w:line="276" w:lineRule="auto"/>
        <w:jc w:val="both"/>
        <w:rPr>
          <w:rFonts w:eastAsia="Calibri" w:cstheme="minorHAnsi"/>
          <w:i w:val="0"/>
          <w:iCs w:val="0"/>
          <w:sz w:val="22"/>
          <w:szCs w:val="22"/>
          <w:lang w:eastAsia="pl-PL"/>
        </w:rPr>
      </w:pPr>
      <w:r w:rsidRPr="001246A6">
        <w:rPr>
          <w:rFonts w:eastAsia="Calibri" w:cstheme="minorHAnsi"/>
          <w:i w:val="0"/>
          <w:iCs w:val="0"/>
          <w:sz w:val="22"/>
          <w:szCs w:val="22"/>
          <w:lang w:eastAsia="pl-PL"/>
        </w:rPr>
        <w:t>Uczestnicy Przedsięwzięcia opracowują Wyniki Prac Etapu I, które przedstawiają Zamawiającemu do oceny zgodnie z Harmonogramem. Listę Wyników Prac Etapu I zawiera Tabela</w:t>
      </w:r>
      <w:r w:rsidR="36876FA1" w:rsidRPr="001246A6">
        <w:rPr>
          <w:rFonts w:eastAsia="Calibri" w:cstheme="minorHAnsi"/>
          <w:i w:val="0"/>
          <w:iCs w:val="0"/>
          <w:sz w:val="22"/>
          <w:szCs w:val="22"/>
          <w:lang w:eastAsia="pl-PL"/>
        </w:rPr>
        <w:t xml:space="preserve"> </w:t>
      </w:r>
      <w:r w:rsidR="6DD9F400" w:rsidRPr="001246A6">
        <w:rPr>
          <w:rFonts w:eastAsia="Calibri" w:cstheme="minorHAnsi"/>
          <w:i w:val="0"/>
          <w:iCs w:val="0"/>
          <w:sz w:val="22"/>
          <w:szCs w:val="22"/>
          <w:lang w:eastAsia="pl-PL"/>
        </w:rPr>
        <w:t>I.</w:t>
      </w:r>
      <w:r w:rsidR="3DDAF949" w:rsidRPr="001246A6">
        <w:rPr>
          <w:rFonts w:eastAsia="Calibri" w:cstheme="minorHAnsi"/>
          <w:i w:val="0"/>
          <w:iCs w:val="0"/>
          <w:sz w:val="22"/>
          <w:szCs w:val="22"/>
          <w:lang w:eastAsia="pl-PL"/>
        </w:rPr>
        <w:t>I.</w:t>
      </w:r>
      <w:r w:rsidR="6DD9F400" w:rsidRPr="001246A6">
        <w:rPr>
          <w:rFonts w:eastAsia="Calibri" w:cstheme="minorHAnsi"/>
          <w:i w:val="0"/>
          <w:iCs w:val="0"/>
          <w:sz w:val="22"/>
          <w:szCs w:val="22"/>
          <w:lang w:eastAsia="pl-PL"/>
        </w:rPr>
        <w:t>2</w:t>
      </w:r>
      <w:r w:rsidR="36876FA1" w:rsidRPr="001246A6">
        <w:rPr>
          <w:rFonts w:eastAsia="Calibri" w:cstheme="minorHAnsi"/>
          <w:i w:val="0"/>
          <w:iCs w:val="0"/>
          <w:sz w:val="22"/>
          <w:szCs w:val="22"/>
          <w:lang w:eastAsia="pl-PL"/>
        </w:rPr>
        <w:t>.</w:t>
      </w:r>
    </w:p>
    <w:p w14:paraId="5F17C3A7" w14:textId="51C43393" w:rsidR="00142141" w:rsidRPr="001246A6" w:rsidRDefault="00142141" w:rsidP="00142141">
      <w:pPr>
        <w:textAlignment w:val="baseline"/>
        <w:rPr>
          <w:rFonts w:eastAsia="Times New Roman" w:cstheme="minorHAnsi"/>
          <w:iCs/>
          <w:color w:val="000000"/>
          <w:szCs w:val="18"/>
          <w:lang w:eastAsia="pl-PL" w:bidi="ar-SA"/>
        </w:rPr>
      </w:pPr>
      <w:r w:rsidRPr="001246A6">
        <w:rPr>
          <w:rFonts w:eastAsia="Times New Roman" w:cstheme="minorHAnsi"/>
          <w:iCs/>
          <w:color w:val="000000"/>
          <w:szCs w:val="18"/>
          <w:lang w:eastAsia="pl-PL" w:bidi="ar-SA"/>
        </w:rPr>
        <w:t xml:space="preserve">Tabela </w:t>
      </w:r>
      <w:r w:rsidR="00DF37CE" w:rsidRPr="001246A6">
        <w:rPr>
          <w:rFonts w:eastAsia="Times New Roman" w:cstheme="minorHAnsi"/>
          <w:iCs/>
          <w:color w:val="000000"/>
          <w:szCs w:val="18"/>
          <w:lang w:eastAsia="pl-PL" w:bidi="ar-SA"/>
        </w:rPr>
        <w:t>I.</w:t>
      </w:r>
      <w:r w:rsidR="00D2055B" w:rsidRPr="001246A6">
        <w:rPr>
          <w:rFonts w:eastAsia="Times New Roman" w:cstheme="minorHAnsi"/>
          <w:iCs/>
          <w:color w:val="000000"/>
          <w:szCs w:val="18"/>
          <w:lang w:eastAsia="pl-PL" w:bidi="ar-SA"/>
        </w:rPr>
        <w:t>I.</w:t>
      </w:r>
      <w:r w:rsidR="00DF37CE" w:rsidRPr="001246A6">
        <w:rPr>
          <w:rFonts w:eastAsia="Times New Roman" w:cstheme="minorHAnsi"/>
          <w:iCs/>
          <w:color w:val="000000"/>
          <w:szCs w:val="18"/>
          <w:lang w:eastAsia="pl-PL" w:bidi="ar-SA"/>
        </w:rPr>
        <w:t>2</w:t>
      </w:r>
      <w:r w:rsidRPr="001246A6">
        <w:rPr>
          <w:rFonts w:eastAsia="Times New Roman" w:cstheme="minorHAnsi"/>
          <w:iCs/>
          <w:color w:val="000000"/>
          <w:szCs w:val="18"/>
          <w:lang w:eastAsia="pl-PL" w:bidi="ar-SA"/>
        </w:rPr>
        <w:t xml:space="preserve">. </w:t>
      </w:r>
      <w:r w:rsidR="00B74AF4" w:rsidRPr="001246A6">
        <w:rPr>
          <w:rFonts w:eastAsia="Times New Roman" w:cstheme="minorHAnsi"/>
          <w:iCs/>
          <w:color w:val="000000"/>
          <w:szCs w:val="18"/>
          <w:lang w:eastAsia="pl-PL" w:bidi="ar-SA"/>
        </w:rPr>
        <w:t>Wyniki Prac </w:t>
      </w:r>
      <w:r w:rsidRPr="001246A6">
        <w:rPr>
          <w:rFonts w:eastAsia="Times New Roman" w:cstheme="minorHAnsi"/>
          <w:iCs/>
          <w:color w:val="000000"/>
          <w:szCs w:val="18"/>
          <w:lang w:eastAsia="pl-PL" w:bidi="ar-SA"/>
        </w:rPr>
        <w:t>Etapu I </w:t>
      </w:r>
    </w:p>
    <w:tbl>
      <w:tblPr>
        <w:tblStyle w:val="Tabela-Siatka"/>
        <w:tblW w:w="5740" w:type="pct"/>
        <w:jc w:val="center"/>
        <w:tblLayout w:type="fixed"/>
        <w:tblLook w:val="04A0" w:firstRow="1" w:lastRow="0" w:firstColumn="1" w:lastColumn="0" w:noHBand="0" w:noVBand="1"/>
      </w:tblPr>
      <w:tblGrid>
        <w:gridCol w:w="659"/>
        <w:gridCol w:w="2455"/>
        <w:gridCol w:w="5529"/>
        <w:gridCol w:w="1700"/>
      </w:tblGrid>
      <w:tr w:rsidR="00142141" w:rsidRPr="001246A6" w14:paraId="73C76E91" w14:textId="77777777" w:rsidTr="001246A6">
        <w:trPr>
          <w:jc w:val="center"/>
        </w:trPr>
        <w:tc>
          <w:tcPr>
            <w:tcW w:w="318" w:type="pct"/>
            <w:shd w:val="clear" w:color="auto" w:fill="C5E0B3" w:themeFill="accent6" w:themeFillTint="66"/>
            <w:vAlign w:val="center"/>
          </w:tcPr>
          <w:p w14:paraId="2DB9C5AB" w14:textId="77777777" w:rsidR="00142141" w:rsidRPr="001246A6" w:rsidRDefault="00142141" w:rsidP="0004505F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L.p.</w:t>
            </w:r>
          </w:p>
        </w:tc>
        <w:tc>
          <w:tcPr>
            <w:tcW w:w="1187" w:type="pct"/>
            <w:shd w:val="clear" w:color="auto" w:fill="C5E0B3" w:themeFill="accent6" w:themeFillTint="66"/>
            <w:vAlign w:val="center"/>
          </w:tcPr>
          <w:p w14:paraId="4AE10F75" w14:textId="31D87E82" w:rsidR="00142141" w:rsidRPr="001246A6" w:rsidRDefault="00B74AF4" w:rsidP="0004505F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Wyniki Prac</w:t>
            </w:r>
            <w:r w:rsidR="00142141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 xml:space="preserve"> Etapu I</w:t>
            </w:r>
          </w:p>
        </w:tc>
        <w:tc>
          <w:tcPr>
            <w:tcW w:w="2673" w:type="pct"/>
            <w:shd w:val="clear" w:color="auto" w:fill="C5E0B3" w:themeFill="accent6" w:themeFillTint="66"/>
            <w:vAlign w:val="center"/>
          </w:tcPr>
          <w:p w14:paraId="371AC948" w14:textId="725D452C" w:rsidR="00142141" w:rsidRPr="001246A6" w:rsidRDefault="00B74AF4" w:rsidP="0004505F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Wymagania dla Wyniku Prac</w:t>
            </w:r>
            <w:r w:rsidR="00142141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 xml:space="preserve"> Etapu I</w:t>
            </w:r>
          </w:p>
        </w:tc>
        <w:tc>
          <w:tcPr>
            <w:tcW w:w="822" w:type="pct"/>
            <w:shd w:val="clear" w:color="auto" w:fill="C5E0B3" w:themeFill="accent6" w:themeFillTint="66"/>
          </w:tcPr>
          <w:p w14:paraId="19A89777" w14:textId="2537FDBE" w:rsidR="00142141" w:rsidRPr="001246A6" w:rsidRDefault="00142141" w:rsidP="0004505F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Termin przekazan</w:t>
            </w:r>
            <w:r w:rsidR="00B74AF4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 xml:space="preserve">ia Zamawiającemu </w:t>
            </w:r>
            <w:r w:rsidR="00B74AF4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lastRenderedPageBreak/>
              <w:t>Wyniku Prac</w:t>
            </w: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 xml:space="preserve"> Etapu I</w:t>
            </w:r>
          </w:p>
        </w:tc>
      </w:tr>
      <w:tr w:rsidR="00142141" w:rsidRPr="001246A6" w14:paraId="0D39E183" w14:textId="77777777" w:rsidTr="001246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44E9B5AC" w14:textId="384C221C" w:rsidR="00142141" w:rsidRPr="001246A6" w:rsidRDefault="00142141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lastRenderedPageBreak/>
              <w:t>1</w:t>
            </w:r>
            <w:r w:rsidR="00792936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.</w:t>
            </w:r>
          </w:p>
        </w:tc>
        <w:tc>
          <w:tcPr>
            <w:tcW w:w="1187" w:type="pct"/>
          </w:tcPr>
          <w:p w14:paraId="54EB7135" w14:textId="1BDA65DE" w:rsidR="00142141" w:rsidRPr="001246A6" w:rsidRDefault="00142141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Dokumentacja techniczna Prototypu Systemu Wentylacji</w:t>
            </w:r>
            <w:r w:rsidR="000C1E3F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wraz z </w:t>
            </w:r>
            <w:r w:rsidR="0004505F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systemem zarządzającym</w:t>
            </w:r>
          </w:p>
        </w:tc>
        <w:tc>
          <w:tcPr>
            <w:tcW w:w="2673" w:type="pct"/>
          </w:tcPr>
          <w:p w14:paraId="6762E368" w14:textId="032404DC" w:rsidR="00142141" w:rsidRPr="001246A6" w:rsidRDefault="00142141" w:rsidP="0004505F">
            <w:pPr>
              <w:ind w:left="30"/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Dokumentacja techniczna</w:t>
            </w:r>
            <w:r w:rsidR="0004505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dla opracowanego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Prototypu Systemu wentylacji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04505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zarządzającym musi zawierać informacje potwierdzające spełnienie Wymagań Obliga</w:t>
            </w:r>
            <w:r w:rsidR="00EF568C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toryjnych w szczególności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: </w:t>
            </w:r>
          </w:p>
          <w:p w14:paraId="57BAEEDC" w14:textId="7DB4CA98" w:rsidR="00142141" w:rsidRPr="001246A6" w:rsidRDefault="00142141" w:rsidP="0029361A">
            <w:pPr>
              <w:numPr>
                <w:ilvl w:val="0"/>
                <w:numId w:val="16"/>
              </w:numPr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szczegółowy opis</w:t>
            </w:r>
            <w:r w:rsidR="00B74AF4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oraz obliczenia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głównych składowych Systemu wentylacji 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A 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wraz z </w:t>
            </w:r>
            <w:r w:rsidR="0004505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zarządzającym,  </w:t>
            </w:r>
          </w:p>
          <w:p w14:paraId="302A4A0F" w14:textId="61217B82" w:rsidR="00B74AF4" w:rsidRPr="001246A6" w:rsidRDefault="00B74AF4" w:rsidP="0029361A">
            <w:pPr>
              <w:numPr>
                <w:ilvl w:val="0"/>
                <w:numId w:val="16"/>
              </w:numPr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obliczenia</w:t>
            </w:r>
            <w:r w:rsidR="00923030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</w:t>
            </w:r>
          </w:p>
          <w:p w14:paraId="396A6535" w14:textId="3FBAB267" w:rsidR="00142141" w:rsidRPr="001246A6" w:rsidRDefault="00142141" w:rsidP="0029361A">
            <w:pPr>
              <w:numPr>
                <w:ilvl w:val="0"/>
                <w:numId w:val="16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opis procesu produkcji Systemu wentylacji 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A 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wraz z 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zarządzającym, </w:t>
            </w:r>
          </w:p>
          <w:p w14:paraId="41B982B0" w14:textId="100B3C7E" w:rsidR="00142141" w:rsidRPr="001246A6" w:rsidRDefault="00142141" w:rsidP="0029361A">
            <w:pPr>
              <w:numPr>
                <w:ilvl w:val="0"/>
                <w:numId w:val="16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rysunki techniczne komponentów wchodzących w skład Systemu wentylacji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 </w:t>
            </w:r>
          </w:p>
          <w:p w14:paraId="04D76B04" w14:textId="258FEB7D" w:rsidR="00142141" w:rsidRPr="001246A6" w:rsidRDefault="00142141" w:rsidP="0029361A">
            <w:pPr>
              <w:numPr>
                <w:ilvl w:val="0"/>
                <w:numId w:val="16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algorytm sterowania</w:t>
            </w:r>
            <w:r w:rsidR="00453F5A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oraz grafiki obrazujące budowę i działanie Systemu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wentylacji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zarządzającym,</w:t>
            </w:r>
          </w:p>
          <w:p w14:paraId="57311A18" w14:textId="582B1736" w:rsidR="00142141" w:rsidRPr="001246A6" w:rsidRDefault="00142141" w:rsidP="0029361A">
            <w:pPr>
              <w:numPr>
                <w:ilvl w:val="0"/>
                <w:numId w:val="16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 opis czynności montażowych Systemu wentylacji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</w:t>
            </w:r>
            <w:r w:rsidR="000C1E3F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zarządzającym. </w:t>
            </w:r>
          </w:p>
          <w:p w14:paraId="11C2F9EA" w14:textId="77777777" w:rsidR="00142141" w:rsidRPr="001246A6" w:rsidRDefault="00142141" w:rsidP="0004505F">
            <w:p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 </w:t>
            </w:r>
          </w:p>
          <w:p w14:paraId="7FFA4EC2" w14:textId="6BF6AB51" w:rsidR="00142141" w:rsidRPr="001246A6" w:rsidRDefault="00142141" w:rsidP="0004505F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Wykonawca przekazuje Zamawiającemu jeden egzemplarz Dokumentacji</w:t>
            </w:r>
            <w:r w:rsidR="000C1E3F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 technicznej Prototypu Systemu w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entylacji</w:t>
            </w:r>
            <w:r w:rsidR="000C1E3F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0C1E3F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zarządzającym w wersji papierowej oraz jeden egzemplarz w wersji elektronicznej. </w:t>
            </w:r>
          </w:p>
          <w:p w14:paraId="40AC76FE" w14:textId="4AA6982E" w:rsidR="00142141" w:rsidRPr="001246A6" w:rsidRDefault="00453F5A" w:rsidP="00453F5A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Wszystkie ww. elementy należy dostarczyć w formacie *.pdf oraz w formacie edytowalnym: *.docx, *.xlsx, *.dwg, *.stp. </w:t>
            </w:r>
          </w:p>
        </w:tc>
        <w:tc>
          <w:tcPr>
            <w:tcW w:w="822" w:type="pct"/>
          </w:tcPr>
          <w:p w14:paraId="335DB455" w14:textId="46F0E0A7" w:rsidR="00142141" w:rsidRPr="001246A6" w:rsidRDefault="00B74AF4" w:rsidP="0004505F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2CDBF45A" w14:textId="77777777" w:rsidR="00142141" w:rsidRPr="001246A6" w:rsidRDefault="00142141" w:rsidP="0004505F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</w:p>
        </w:tc>
      </w:tr>
      <w:tr w:rsidR="00142141" w:rsidRPr="001246A6" w14:paraId="27A9E1D9" w14:textId="77777777" w:rsidTr="001246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008D16A4" w14:textId="1CCF4682" w:rsidR="00142141" w:rsidRPr="001246A6" w:rsidRDefault="00142141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2</w:t>
            </w:r>
            <w:r w:rsidR="00792936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.</w:t>
            </w:r>
          </w:p>
        </w:tc>
        <w:tc>
          <w:tcPr>
            <w:tcW w:w="1187" w:type="pct"/>
          </w:tcPr>
          <w:p w14:paraId="3FAA3FF6" w14:textId="41D93677" w:rsidR="00142141" w:rsidRPr="001246A6" w:rsidRDefault="18071C91" w:rsidP="7ADEC60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Prototyp </w:t>
            </w:r>
            <w:r w:rsidR="072362D2"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 xml:space="preserve">Systemu wentylacji A </w:t>
            </w:r>
            <w:r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 xml:space="preserve">wraz z </w:t>
            </w:r>
            <w:r w:rsidR="072362D2"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 xml:space="preserve"> systemem zarządzającym</w:t>
            </w:r>
            <w:r w:rsidR="6AE0D8A7"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 xml:space="preserve"> zbudowany</w:t>
            </w:r>
            <w:r w:rsidR="6AE0D8A7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</w:t>
            </w:r>
            <w:r w:rsidR="6AE0D8A7"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w skali rzeczywistej 1:1 o ograniczonych funkcjonalnościach</w:t>
            </w:r>
            <w:r w:rsidR="6AE0D8A7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</w:t>
            </w:r>
          </w:p>
        </w:tc>
        <w:tc>
          <w:tcPr>
            <w:tcW w:w="2673" w:type="pct"/>
          </w:tcPr>
          <w:p w14:paraId="4E70034D" w14:textId="1D7A7487" w:rsidR="00142141" w:rsidRPr="001246A6" w:rsidRDefault="00142141" w:rsidP="72B42E6D">
            <w:pPr>
              <w:jc w:val="both"/>
              <w:textAlignment w:val="baseline"/>
              <w:rPr>
                <w:rFonts w:asciiTheme="minorHAnsi" w:eastAsia="Segoe UI" w:hAnsiTheme="minorHAnsi" w:cstheme="minorHAnsi"/>
                <w:color w:val="000000" w:themeColor="text1"/>
                <w:sz w:val="20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Prototyp Systemu wentylacji</w:t>
            </w:r>
            <w:r w:rsidR="000C1E3F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0C1E3F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zarządzającym</w:t>
            </w:r>
            <w:r w:rsidR="008A0153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, zbudowany w skali 1:1</w:t>
            </w:r>
            <w:r w:rsidR="491135A2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, spełniający Wymagania obligatoryj</w:t>
            </w:r>
            <w:r w:rsidR="491135A2" w:rsidRPr="001246A6">
              <w:rPr>
                <w:rFonts w:asciiTheme="minorHAnsi" w:eastAsia="Calibri" w:hAnsiTheme="minorHAnsi" w:cstheme="minorHAnsi"/>
                <w:color w:val="000000" w:themeColor="text1"/>
                <w:sz w:val="20"/>
                <w:lang w:bidi="ar-SA"/>
              </w:rPr>
              <w:t>ne</w:t>
            </w:r>
            <w:r w:rsidR="4EEE61DC" w:rsidRPr="001246A6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1.1-1.10, 2.1-2.11, 3.1-3.20, 4.1-4.12, 5.1-5.17 zgodnie z Załącznikiem nr 1 do Regulaminu.</w:t>
            </w:r>
          </w:p>
        </w:tc>
        <w:tc>
          <w:tcPr>
            <w:tcW w:w="822" w:type="pct"/>
          </w:tcPr>
          <w:p w14:paraId="089E5EC6" w14:textId="77777777" w:rsidR="00453F5A" w:rsidRPr="001246A6" w:rsidRDefault="00453F5A" w:rsidP="00453F5A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15639077" w14:textId="77777777" w:rsidR="00142141" w:rsidRPr="001246A6" w:rsidRDefault="00142141" w:rsidP="00453F5A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</w:p>
        </w:tc>
      </w:tr>
      <w:tr w:rsidR="00453F5A" w:rsidRPr="001246A6" w14:paraId="4B3F6F76" w14:textId="77777777" w:rsidTr="001246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25E213BF" w14:textId="102F7660" w:rsidR="00453F5A" w:rsidRPr="001246A6" w:rsidRDefault="00453F5A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3</w:t>
            </w:r>
            <w:r w:rsidR="00792936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.</w:t>
            </w:r>
          </w:p>
        </w:tc>
        <w:tc>
          <w:tcPr>
            <w:tcW w:w="1187" w:type="pct"/>
          </w:tcPr>
          <w:p w14:paraId="6D1C4F84" w14:textId="43AE5BD2" w:rsidR="00453F5A" w:rsidRPr="001246A6" w:rsidRDefault="00453F5A" w:rsidP="000C1E3F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Zaktualizowana Oferta</w:t>
            </w:r>
          </w:p>
        </w:tc>
        <w:tc>
          <w:tcPr>
            <w:tcW w:w="2673" w:type="pct"/>
          </w:tcPr>
          <w:p w14:paraId="72235F94" w14:textId="6E253246" w:rsidR="001B2C5A" w:rsidRPr="001246A6" w:rsidRDefault="00453F5A" w:rsidP="001B2C5A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Wykonawca zobowiązany jest do złożenia zaktualizowanej Oferty na formularzu stanowiącym Załącznik nr 3 do Regulaminu. Wykonawca aktualizuję Ofertę zgodnie z rozdziałem I.1.3. Zasady Aktualizacji Oferty po przeprowadzeniu Prac B+R. Ocena zaktualizowanej Oferty zostanie przeprowadzona zgodnie z załącznikiem nr 5 do Regulaminu. </w:t>
            </w:r>
          </w:p>
        </w:tc>
        <w:tc>
          <w:tcPr>
            <w:tcW w:w="822" w:type="pct"/>
          </w:tcPr>
          <w:p w14:paraId="218B1617" w14:textId="77777777" w:rsidR="00453F5A" w:rsidRPr="001246A6" w:rsidRDefault="00453F5A" w:rsidP="00453F5A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5216AEDF" w14:textId="77777777" w:rsidR="00453F5A" w:rsidRPr="001246A6" w:rsidRDefault="00453F5A" w:rsidP="00453F5A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</w:tc>
      </w:tr>
      <w:tr w:rsidR="00453F5A" w:rsidRPr="001246A6" w14:paraId="4AAE62DF" w14:textId="77777777" w:rsidTr="001246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4F009B8F" w14:textId="01651679" w:rsidR="00453F5A" w:rsidRPr="001246A6" w:rsidRDefault="00453F5A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4</w:t>
            </w:r>
            <w:r w:rsidR="00CE7DA7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.</w:t>
            </w:r>
          </w:p>
        </w:tc>
        <w:tc>
          <w:tcPr>
            <w:tcW w:w="1187" w:type="pct"/>
          </w:tcPr>
          <w:p w14:paraId="655CAA7E" w14:textId="411FB016" w:rsidR="00453F5A" w:rsidRPr="001246A6" w:rsidRDefault="00453F5A" w:rsidP="000C1E3F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Dokumenty dopuszczające </w:t>
            </w:r>
            <w:r w:rsidR="00F953C4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System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wentylacji A wraz z Szkolnym systemem zarządzającym</w:t>
            </w:r>
          </w:p>
        </w:tc>
        <w:tc>
          <w:tcPr>
            <w:tcW w:w="2673" w:type="pct"/>
          </w:tcPr>
          <w:p w14:paraId="39F9CB08" w14:textId="3733DEFB" w:rsidR="00453F5A" w:rsidRPr="001246A6" w:rsidRDefault="00F953C4" w:rsidP="5FBD1636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Wymagane jest przedstawienie Zamawiającemu przez </w:t>
            </w:r>
            <w:r w:rsidR="00CF2520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Uczestników Przedsięwzięcia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dokumentów potwierdzających uzyskanie:</w:t>
            </w:r>
          </w:p>
          <w:p w14:paraId="41189B6F" w14:textId="7F402B2E" w:rsidR="00F953C4" w:rsidRPr="001246A6" w:rsidRDefault="00F953C4" w:rsidP="0029361A">
            <w:pPr>
              <w:pStyle w:val="Akapitzlist"/>
              <w:numPr>
                <w:ilvl w:val="0"/>
                <w:numId w:val="35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dopuszczenia Systemu A do obrotu na terenie Polski, </w:t>
            </w:r>
          </w:p>
          <w:p w14:paraId="22B5ED16" w14:textId="22991D0C" w:rsidR="00CA16FD" w:rsidRPr="001246A6" w:rsidRDefault="0DC94E1F" w:rsidP="0029361A">
            <w:pPr>
              <w:pStyle w:val="Akapitzlist"/>
              <w:numPr>
                <w:ilvl w:val="0"/>
                <w:numId w:val="35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u</w:t>
            </w:r>
            <w:r w:rsidR="4DE97E3C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zyskanie deklaracji zgodności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,</w:t>
            </w:r>
            <w:r w:rsidR="4DE97E3C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de</w:t>
            </w:r>
            <w:r w:rsidR="0A66D8C9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klaracji właściwości użytkowych, krajową deklarację właściwości użytkowych 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zgodnie z przepisami </w:t>
            </w:r>
            <w:r w:rsidR="4DE97E3C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prawa polskiego i europejskiego,</w:t>
            </w:r>
          </w:p>
          <w:p w14:paraId="2F05930B" w14:textId="075AD11A" w:rsidR="00F953C4" w:rsidRPr="001246A6" w:rsidRDefault="4A6E901E" w:rsidP="0029361A">
            <w:pPr>
              <w:pStyle w:val="Akapitzlist"/>
              <w:numPr>
                <w:ilvl w:val="0"/>
                <w:numId w:val="35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kartę produktu i etykietę energetyczną Centrali wentylacyjnej A z</w:t>
            </w:r>
            <w:r w:rsidR="00F154DD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godnie z aktualnie obowiązującą Ecodesign. </w:t>
            </w:r>
          </w:p>
        </w:tc>
        <w:tc>
          <w:tcPr>
            <w:tcW w:w="822" w:type="pct"/>
          </w:tcPr>
          <w:p w14:paraId="6AEF374F" w14:textId="77777777" w:rsidR="00F953C4" w:rsidRPr="001246A6" w:rsidRDefault="00F953C4" w:rsidP="00F953C4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03E6DCB9" w14:textId="77777777" w:rsidR="00453F5A" w:rsidRPr="001246A6" w:rsidRDefault="00453F5A" w:rsidP="00453F5A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</w:tc>
      </w:tr>
      <w:tr w:rsidR="00767197" w:rsidRPr="001246A6" w14:paraId="1764CEBF" w14:textId="77777777" w:rsidTr="001246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6F16EF41" w14:textId="3196B464" w:rsidR="00767197" w:rsidRPr="001246A6" w:rsidRDefault="00CE7DA7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5.</w:t>
            </w:r>
          </w:p>
        </w:tc>
        <w:tc>
          <w:tcPr>
            <w:tcW w:w="1187" w:type="pct"/>
          </w:tcPr>
          <w:p w14:paraId="5DE58799" w14:textId="4DBB2A1F" w:rsidR="00767197" w:rsidRPr="001246A6" w:rsidRDefault="00767197" w:rsidP="000C1E3F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Rekomendacja Wykonawcy – dobre praktyki poprawy jakości powietrza i efektywności energetycznej Sal lekcyjnych</w:t>
            </w:r>
          </w:p>
        </w:tc>
        <w:tc>
          <w:tcPr>
            <w:tcW w:w="2673" w:type="pct"/>
          </w:tcPr>
          <w:p w14:paraId="2854DA46" w14:textId="50B22138" w:rsidR="00767197" w:rsidRPr="001246A6" w:rsidRDefault="691F1054" w:rsidP="5FBD1636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</w:t>
            </w:r>
            <w:r w:rsidR="72113788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awca zobowiązany jest do przygotowania raportu, który w przystępny sposób przedstawia przyjęte założenia i </w:t>
            </w:r>
            <w:r w:rsidR="008A0153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rozwiązania</w:t>
            </w:r>
            <w:r w:rsidR="72113788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opracowane w ramach Przedsięwzięcia przez Wykonawcę, co najmniej w zakresie Systemu wentylacji A wraz z Szkolnym systemem zarządzającym</w:t>
            </w:r>
          </w:p>
          <w:p w14:paraId="3E3D84C6" w14:textId="77777777" w:rsidR="00D12A18" w:rsidRPr="001246A6" w:rsidRDefault="00D12A18" w:rsidP="00D12A18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7F243E8F" w14:textId="638F8024" w:rsidR="00D12A18" w:rsidRPr="001246A6" w:rsidRDefault="00D12A18" w:rsidP="00D12A18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lastRenderedPageBreak/>
              <w:t xml:space="preserve">Raport skierowany jest dla dyrektorów szkół, samorządów zainteresowanych systemami wentylacji w salach lekcyjnych. Raport zawiera informacje przedstawione w zrozumiały sposób na temat Przedsięwzięcia. </w:t>
            </w:r>
          </w:p>
          <w:p w14:paraId="1333DC11" w14:textId="776EF7D4" w:rsidR="00D12A18" w:rsidRPr="001246A6" w:rsidRDefault="00D12A18" w:rsidP="00D12A18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7726829D" w14:textId="48CE1512" w:rsidR="00D12A18" w:rsidRPr="001246A6" w:rsidRDefault="00D12A18" w:rsidP="00D12A18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Raport zawiera: informacje techniczne, dane liczbowe, opis Rozwiązania, przedstawione w sposób umożliwiający zrozumienie i zainspirowanie się rozwiązaniem Systemów wentylacji A wraz z Szkolnym system zarządzania opracowanym przez Wykonawcę. Raport powinien obejmować co najmniej:</w:t>
            </w:r>
          </w:p>
          <w:p w14:paraId="250B3D6A" w14:textId="58F2C284" w:rsidR="00D12A18" w:rsidRPr="001246A6" w:rsidRDefault="00D12A18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 stronie tytułowej:</w:t>
            </w:r>
          </w:p>
          <w:p w14:paraId="741D3065" w14:textId="1F69B527" w:rsidR="00D12A18" w:rsidRPr="001246A6" w:rsidRDefault="00D12A18" w:rsidP="0029361A">
            <w:pPr>
              <w:pStyle w:val="Akapitzlist"/>
              <w:numPr>
                <w:ilvl w:val="0"/>
                <w:numId w:val="33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oznaczenie graficzne Zamawiającego, Funduszy Strukturalnych Unii Europejskiej oraz oznaczenie Przedsięwzięcia, </w:t>
            </w:r>
          </w:p>
          <w:p w14:paraId="35575DCE" w14:textId="658AB59D" w:rsidR="00D12A18" w:rsidRPr="001246A6" w:rsidRDefault="00D12A18" w:rsidP="0029361A">
            <w:pPr>
              <w:pStyle w:val="Akapitzlist"/>
              <w:numPr>
                <w:ilvl w:val="0"/>
                <w:numId w:val="33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nazwę Wykonawcy</w:t>
            </w:r>
          </w:p>
          <w:p w14:paraId="1E33CBCF" w14:textId="645E5060" w:rsidR="00D12A18" w:rsidRPr="001246A6" w:rsidRDefault="49D46CED" w:rsidP="0029361A">
            <w:pPr>
              <w:pStyle w:val="Akapitzlist"/>
              <w:numPr>
                <w:ilvl w:val="0"/>
                <w:numId w:val="33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zastrzeżenie o treści: „</w:t>
            </w:r>
            <w:r w:rsidRPr="001246A6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lang w:bidi="ar-SA"/>
              </w:rPr>
              <w:t>Informacje i poglądy wyrażone w niniejszym raporcie są wynikiem prac jego autorów. Raport ma charakter naukowo-popularyzatorski i wszystkie osoby korzystające z jego treści robią to na własną odpowiedzialność. Narodowe Centrum Badań i Rozwoju, ani żadna osoba działająca w jego imieniu nie mogą być pociągnięte do odpowiedzialności za wykorzystanie przez osobę trzecią jakichkolwiek informacji zawartych w tym raporcie.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”</w:t>
            </w:r>
          </w:p>
          <w:p w14:paraId="08C93EE1" w14:textId="1373C228" w:rsidR="00D12A18" w:rsidRPr="001246A6" w:rsidRDefault="00D12A18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ujednolicony spis treści, który zostanie dostarczony Wykonawcom przez Zamawiającego w terminie do dwóch miesięcy po podpisaniu Umowy, </w:t>
            </w:r>
          </w:p>
          <w:p w14:paraId="5AEC3E96" w14:textId="03653598" w:rsidR="00D12A18" w:rsidRPr="001246A6" w:rsidRDefault="00D12A18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opis problemu badawczego z perspektywy Rozwiązania, </w:t>
            </w:r>
          </w:p>
          <w:p w14:paraId="5CC5C210" w14:textId="1C6CB8CB" w:rsidR="00D12A18" w:rsidRPr="001246A6" w:rsidRDefault="00D12A18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opis zastosowanego Rozwiązania, </w:t>
            </w:r>
          </w:p>
          <w:p w14:paraId="11F9F20E" w14:textId="0D3DBAB2" w:rsidR="00D12A18" w:rsidRPr="001246A6" w:rsidRDefault="00D12A18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wnioski dotyczące Systemu wentylacji A wraz z Szkolnym systemem zarządzającym </w:t>
            </w:r>
            <w:r w:rsidR="00847E6A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dedykowanego dla Sal lekcyjnych. </w:t>
            </w:r>
          </w:p>
          <w:p w14:paraId="14300480" w14:textId="08C14F51" w:rsidR="00847E6A" w:rsidRPr="001246A6" w:rsidRDefault="00847E6A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uwarunkowania formalno-prawne realizacji Systemu wentylacji A wraz z Szkolnym system zarządzającym, zidentyfikowane bariery prawne, ustalone na podstawie planowanego Demonstratora Systemu wentylacji A, </w:t>
            </w:r>
          </w:p>
          <w:p w14:paraId="7B0C8ACC" w14:textId="2444353E" w:rsidR="00847E6A" w:rsidRPr="001246A6" w:rsidRDefault="000604DC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potencjał dostosowania Demonstratora Systemu wentylacji A do możliwego zmniejszenia się zapotrzebowania na ciepło wynikającego między innymi z termomodernizacji budynków w kontekście Strategii na rzecz Fali Renowacji z dn. 14.10.2020 r. </w:t>
            </w:r>
          </w:p>
          <w:p w14:paraId="67BB594C" w14:textId="3D733AAE" w:rsidR="000604DC" w:rsidRPr="001246A6" w:rsidRDefault="000604DC" w:rsidP="000604DC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Raport i jego elementy </w:t>
            </w:r>
            <w:r w:rsidR="009D19D6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mogą zawierać dodatkowo, wedle wyboru Wykonawcy, informację dotyczące Wykonawcy w poniższym zakresie:</w:t>
            </w:r>
          </w:p>
          <w:p w14:paraId="089EFD68" w14:textId="225712F9" w:rsidR="009D19D6" w:rsidRPr="001246A6" w:rsidRDefault="009D19D6" w:rsidP="0029361A">
            <w:pPr>
              <w:pStyle w:val="Akapitzlist"/>
              <w:numPr>
                <w:ilvl w:val="0"/>
                <w:numId w:val="34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dane adresowe Wykonawcy, rejestrowe oraz dowolne jego oznaczenia, z pominięciem zastrzeżonych przez niego znaków towarowych, </w:t>
            </w:r>
          </w:p>
          <w:p w14:paraId="017FA5FD" w14:textId="1A1C79EC" w:rsidR="009D19D6" w:rsidRPr="001246A6" w:rsidRDefault="009D19D6" w:rsidP="0029361A">
            <w:pPr>
              <w:pStyle w:val="Akapitzlist"/>
              <w:numPr>
                <w:ilvl w:val="0"/>
                <w:numId w:val="34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opis doświadczenia Wykonawcy w zakresie działalności badawczo-rozwojowej, </w:t>
            </w:r>
          </w:p>
          <w:p w14:paraId="49FECCFA" w14:textId="384A16B4" w:rsidR="009D19D6" w:rsidRPr="001246A6" w:rsidRDefault="009D19D6" w:rsidP="0029361A">
            <w:pPr>
              <w:pStyle w:val="Akapitzlist"/>
              <w:numPr>
                <w:ilvl w:val="0"/>
                <w:numId w:val="34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opis doświadczenia Wykonawcy w zakresie systemów wentylacji w pomieszczeniach dydaktycznych, </w:t>
            </w:r>
          </w:p>
          <w:p w14:paraId="0D55B62F" w14:textId="1711B1FB" w:rsidR="009D19D6" w:rsidRPr="001246A6" w:rsidRDefault="009D19D6" w:rsidP="0029361A">
            <w:pPr>
              <w:pStyle w:val="Akapitzlist"/>
              <w:numPr>
                <w:ilvl w:val="0"/>
                <w:numId w:val="34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informacje o Zespole Projektowym. </w:t>
            </w:r>
          </w:p>
          <w:p w14:paraId="1CE5B6B0" w14:textId="17FC409C" w:rsidR="009D19D6" w:rsidRPr="001246A6" w:rsidRDefault="009D19D6" w:rsidP="009D19D6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43476049" w14:textId="4912CAF4" w:rsidR="009D19D6" w:rsidRPr="001246A6" w:rsidRDefault="76C8A1B4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lastRenderedPageBreak/>
              <w:t xml:space="preserve">Raport może zawierać inne informacje sporządzone przez Wykonawcę, a służące celom Przedsięwzięcia określone w Rozdziale I Regulaminu, lub do przedstawienia postulatów zmian prawnych w zakresie zidentyfikowanych „wąskich gardeł” dla procesu poprawy jakości powietrza w istniejących salach lekcyjnych lub barier utrudniających lub uniemożliwiających optymalne wdrożenie systemów wentylacji w </w:t>
            </w:r>
            <w:r w:rsidR="2662170F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istniejących budynkach szkolnych. </w:t>
            </w:r>
          </w:p>
          <w:p w14:paraId="4BECD4AF" w14:textId="77777777" w:rsidR="00D12A18" w:rsidRPr="001246A6" w:rsidRDefault="00D12A18" w:rsidP="00BA7782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3430BB4F" w14:textId="351CD544" w:rsidR="008F070A" w:rsidRPr="001246A6" w:rsidRDefault="008F070A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celu usunięcia wątpliwości Strony wskazują, że celem Rekomendacji Wykonawcy jest popularyzacja możliwych działań i zmian w obszarze objętym Przedsięwzięciem w oparciu o tworzone Rozwiązanie, a nie ujawnianie szczegółowych rozwiązań technicznych stanowiących informacje poufne i o walorach komercyjnych, dotyczących Systemu. Wykonawca powinien przygotować Rekomendację Wykonawcy w najdalej idącym stopniu uwzględniającym wskazany cel</w:t>
            </w:r>
            <w:r w:rsidR="00E214A8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.</w:t>
            </w:r>
          </w:p>
          <w:p w14:paraId="12CB2E01" w14:textId="77777777" w:rsidR="008F070A" w:rsidRPr="001246A6" w:rsidRDefault="008F070A" w:rsidP="00BA7782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7BEFE2CE" w14:textId="017C7B2D" w:rsidR="00D12A18" w:rsidRPr="001246A6" w:rsidRDefault="00BA7782" w:rsidP="00BA7782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Raport musi być sporządzony w postaci jednego lub zorganizowanego zbioru wielu plików zapisanych w formacie *.pdf. W przypadku uzyskania w Etapie I Wyniku Pozytywnego albo Wyniku Pozytywnego z Dopuszczeniem do Etapu II raport zostanie opublikowany na dedykowanej dla Przedsięwzięcia stronie przygotowanej przez Zamawiającego. </w:t>
            </w:r>
          </w:p>
          <w:p w14:paraId="1F8E21CD" w14:textId="7D3AB8CA" w:rsidR="00BA7782" w:rsidRPr="001246A6" w:rsidRDefault="00BA7782" w:rsidP="00BA7782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498FE381" w14:textId="0A5121E4" w:rsidR="00BA7782" w:rsidRPr="001246A6" w:rsidRDefault="00BA7782" w:rsidP="00BA7782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Dla zapewnienia przejrzystości szczegółowe wytyczne dotyczące zawartości i formy raportu mogą być przedmiotem ustaleń pomiędzy Zamawiającym a Wykonawcą, z uwzględnieniem specyfiki Rozwiązania przygotowanego przez danego Wykonawcę. </w:t>
            </w:r>
          </w:p>
        </w:tc>
        <w:tc>
          <w:tcPr>
            <w:tcW w:w="822" w:type="pct"/>
          </w:tcPr>
          <w:p w14:paraId="3017AD6C" w14:textId="77777777" w:rsidR="00767197" w:rsidRPr="001246A6" w:rsidRDefault="00767197" w:rsidP="00F953C4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</w:tc>
      </w:tr>
      <w:tr w:rsidR="00142141" w:rsidRPr="001246A6" w14:paraId="61C5D94C" w14:textId="77777777" w:rsidTr="001246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3B4A19A6" w14:textId="7E34B3D8" w:rsidR="00142141" w:rsidRPr="001246A6" w:rsidRDefault="00CE7DA7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lastRenderedPageBreak/>
              <w:t>6.</w:t>
            </w:r>
          </w:p>
        </w:tc>
        <w:tc>
          <w:tcPr>
            <w:tcW w:w="1187" w:type="pct"/>
          </w:tcPr>
          <w:p w14:paraId="24C6CAA6" w14:textId="4E1CEC7B" w:rsidR="00142141" w:rsidRPr="001246A6" w:rsidRDefault="00142141" w:rsidP="00F953C4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Raport z</w:t>
            </w:r>
            <w:r w:rsidR="00F953C4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Prac B+R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 </w:t>
            </w:r>
            <w:r w:rsidR="00F953C4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przeprowadzonych przez Wykonawcę w Etapie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I  </w:t>
            </w:r>
          </w:p>
        </w:tc>
        <w:tc>
          <w:tcPr>
            <w:tcW w:w="2673" w:type="pct"/>
          </w:tcPr>
          <w:p w14:paraId="513019BE" w14:textId="76022DB3" w:rsidR="00F953C4" w:rsidRPr="001246A6" w:rsidRDefault="7A126F1C" w:rsidP="7ADEC60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Wykonawca zobowiązany jest do sporządzenia i przekazania Zamawiającemu Raportu końcowego z realizacji Prac B+R Prototypu Systemu wentylacji A wraz z Szkolnym</w:t>
            </w:r>
            <w:r w:rsidR="11FC7773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zarządzającym 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 trakcie Etapu I zawierającego co najmniej:</w:t>
            </w:r>
          </w:p>
          <w:p w14:paraId="69F5B07C" w14:textId="00E5C65C" w:rsidR="00142141" w:rsidRPr="001246A6" w:rsidRDefault="00316C18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</w:t>
            </w:r>
            <w:r w:rsidR="00F953C4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od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sumo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wanie przeprowadzonych Prac B+R.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  </w:t>
            </w:r>
          </w:p>
          <w:p w14:paraId="1180633C" w14:textId="790CC0D4" w:rsidR="00142141" w:rsidRPr="001246A6" w:rsidRDefault="00316C18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odsumowanie Testów Prototypów Centrali wentylacyjnej</w:t>
            </w:r>
            <w:r w:rsidR="000E3E6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A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zgodnie z</w:t>
            </w:r>
            <w:r w:rsidR="00E041C6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 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aktualnie obowiązująca na dzień złożenia Wyników dyrektywą Ec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odesign systemów wentylacyjnych.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 </w:t>
            </w:r>
          </w:p>
          <w:p w14:paraId="056BB4A4" w14:textId="30E87176" w:rsidR="00142141" w:rsidRPr="001246A6" w:rsidRDefault="00316C18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K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artę produktu i etykietę ener</w:t>
            </w:r>
            <w:r w:rsidR="000E3E6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getyczną 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wraz z obliczeniami </w:t>
            </w:r>
            <w:r w:rsidR="000E3E6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Centrali wentylacyjnej A 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zgodnie z</w:t>
            </w:r>
            <w:r w:rsidR="00E041C6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 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aktualnie obowiązującą na dzień złożenia Wyników dyrektywą Ecodesign systemów went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ylacyjnych.</w:t>
            </w:r>
          </w:p>
          <w:p w14:paraId="0FFDA1C4" w14:textId="5DCDA5FF" w:rsidR="00142141" w:rsidRPr="001246A6" w:rsidRDefault="00316C18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>P</w:t>
            </w:r>
            <w:r w:rsidR="00142141" w:rsidRPr="001246A6">
              <w:rPr>
                <w:rFonts w:asciiTheme="minorHAnsi" w:hAnsiTheme="minorHAnsi" w:cstheme="minorHAnsi"/>
                <w:sz w:val="20"/>
                <w:lang w:bidi="ar-SA"/>
              </w:rPr>
              <w:t>odsumowanie Testów dopus</w:t>
            </w:r>
            <w:r w:rsidR="000E3E69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zczających do </w:t>
            </w: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obrotu </w:t>
            </w:r>
            <w:r w:rsidR="000E3E69" w:rsidRPr="001246A6">
              <w:rPr>
                <w:rFonts w:asciiTheme="minorHAnsi" w:hAnsiTheme="minorHAnsi" w:cstheme="minorHAnsi"/>
                <w:sz w:val="20"/>
                <w:lang w:bidi="ar-SA"/>
              </w:rPr>
              <w:t>System w</w:t>
            </w:r>
            <w:r w:rsidR="00142141" w:rsidRPr="001246A6">
              <w:rPr>
                <w:rFonts w:asciiTheme="minorHAnsi" w:hAnsiTheme="minorHAnsi" w:cstheme="minorHAnsi"/>
                <w:sz w:val="20"/>
                <w:lang w:bidi="ar-SA"/>
              </w:rPr>
              <w:t>entylacji</w:t>
            </w:r>
            <w:r w:rsidR="000E3E69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A</w:t>
            </w:r>
            <w:r w:rsidR="00142141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wraz z</w:t>
            </w:r>
            <w:r w:rsidR="00E041C6" w:rsidRPr="001246A6">
              <w:rPr>
                <w:rFonts w:asciiTheme="minorHAnsi" w:hAnsiTheme="minorHAnsi" w:cstheme="minorHAnsi"/>
                <w:sz w:val="20"/>
                <w:lang w:bidi="ar-SA"/>
              </w:rPr>
              <w:t> </w:t>
            </w:r>
            <w:r w:rsidR="000E3E69" w:rsidRPr="001246A6">
              <w:rPr>
                <w:rFonts w:asciiTheme="minorHAnsi" w:hAnsiTheme="minorHAnsi" w:cstheme="minorHAnsi"/>
                <w:sz w:val="20"/>
                <w:lang w:bidi="ar-SA"/>
              </w:rPr>
              <w:t>Szkolnym</w:t>
            </w:r>
            <w:r w:rsidR="00142141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systemem zarządzającym (m.in. testy </w:t>
            </w: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>EMC</w:t>
            </w:r>
            <w:r w:rsidR="00142141" w:rsidRPr="001246A6">
              <w:rPr>
                <w:rFonts w:asciiTheme="minorHAnsi" w:hAnsiTheme="minorHAnsi" w:cstheme="minorHAnsi"/>
                <w:sz w:val="20"/>
                <w:lang w:bidi="ar-SA"/>
              </w:rPr>
              <w:t>),</w:t>
            </w:r>
          </w:p>
          <w:p w14:paraId="269FE66D" w14:textId="5F2ACD28" w:rsidR="00142141" w:rsidRPr="001246A6" w:rsidRDefault="00142141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>Rysunki techniczne komponentów wchodzących w skład Systemu wentylacji</w:t>
            </w:r>
            <w:r w:rsidR="000E3E69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wraz z </w:t>
            </w:r>
            <w:r w:rsidR="000E3E69" w:rsidRPr="001246A6">
              <w:rPr>
                <w:rFonts w:asciiTheme="minorHAnsi" w:hAnsiTheme="minorHAnsi" w:cstheme="minorHAnsi"/>
                <w:sz w:val="20"/>
                <w:lang w:bidi="ar-SA"/>
              </w:rPr>
              <w:t>Szkolnym</w:t>
            </w: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system zarządzającym w formacie</w:t>
            </w:r>
            <w:r w:rsidR="00316C18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DWG,</w:t>
            </w: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STP,</w:t>
            </w:r>
          </w:p>
          <w:p w14:paraId="4117455F" w14:textId="66FC0B9B" w:rsidR="00142141" w:rsidRPr="001246A6" w:rsidRDefault="0A66D8C9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>Dokumentację techniczną Prototypu obejmującą m.in. s</w:t>
            </w:r>
            <w:r w:rsidR="36876FA1" w:rsidRPr="001246A6">
              <w:rPr>
                <w:rFonts w:asciiTheme="minorHAnsi" w:hAnsiTheme="minorHAnsi" w:cstheme="minorHAnsi"/>
                <w:sz w:val="20"/>
                <w:lang w:bidi="ar-SA"/>
              </w:rPr>
              <w:t>chemat elektryczny podłączenia Systemu wentylacji</w:t>
            </w:r>
            <w:r w:rsidR="7B9DEF36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A</w:t>
            </w:r>
            <w:r w:rsidR="36876FA1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w obrębie Sali lekcyjnej, </w:t>
            </w: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>s</w:t>
            </w:r>
            <w:r w:rsidR="36876FA1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chemat elektryczny podłączenia </w:t>
            </w:r>
            <w:r w:rsidR="7B9DEF36" w:rsidRPr="001246A6">
              <w:rPr>
                <w:rFonts w:asciiTheme="minorHAnsi" w:hAnsiTheme="minorHAnsi" w:cstheme="minorHAnsi"/>
                <w:sz w:val="20"/>
                <w:lang w:bidi="ar-SA"/>
              </w:rPr>
              <w:t>Szkolnego</w:t>
            </w:r>
            <w:r w:rsidR="36876FA1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systemu zarządzającego w obrębie szkoły.</w:t>
            </w:r>
          </w:p>
          <w:p w14:paraId="0F4C7075" w14:textId="7E613310" w:rsidR="00316C18" w:rsidRPr="001246A6" w:rsidRDefault="00316C18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>Dokumentacja techniczna z rozruchu Prototypu</w:t>
            </w:r>
            <w:r w:rsidR="001D2B04"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 Systemu wentylacji A</w:t>
            </w: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 xml:space="preserve">. </w:t>
            </w:r>
          </w:p>
          <w:p w14:paraId="2BEB2FE7" w14:textId="77777777" w:rsidR="00316C18" w:rsidRPr="001246A6" w:rsidRDefault="00316C18" w:rsidP="000E3E69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2C46F506" w14:textId="77777777" w:rsidR="00142141" w:rsidRPr="001246A6" w:rsidRDefault="00316C18" w:rsidP="00316C18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 xml:space="preserve">Podane wyniki Prac B+R powinny potwierdzić atrakcyjność i zalety opracowanego Systemu wentylacji A wraz z Szkolnym systemem zarządzającym. Wykonawca przygotowując raport powinien odnieść się do planów badawczych podanych w Ofercie, odnieść się do spełnienia postawionych Wymagań Obligatoryjnych i Jakościowych oraz deklarowanych parametrów Wymagań Konkursowych. Opis i uzasadnienie mogą być uzupełnione o obliczenia, rysunki techniczne, grafiki itp. </w:t>
            </w:r>
            <w:r w:rsidR="0014214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br/>
            </w:r>
          </w:p>
          <w:p w14:paraId="3ECD0976" w14:textId="0879110A" w:rsidR="00316C18" w:rsidRPr="001246A6" w:rsidRDefault="001B2C5A" w:rsidP="00316C18">
            <w:p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Wszystkie</w:t>
            </w:r>
            <w:r w:rsidR="00316C18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ww. elementy należy dostarczyć w formacie *.pdf oraz w formacie edytowalnym *.docx, *.xlsx, *.dwg, *.stp. </w:t>
            </w:r>
          </w:p>
        </w:tc>
        <w:tc>
          <w:tcPr>
            <w:tcW w:w="822" w:type="pct"/>
          </w:tcPr>
          <w:p w14:paraId="6F0E0C3B" w14:textId="77777777" w:rsidR="001B2C5A" w:rsidRPr="001246A6" w:rsidRDefault="001B2C5A" w:rsidP="001B2C5A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lastRenderedPageBreak/>
              <w:t>W Terminie Doręczenia Wyników Prac Etapu I</w:t>
            </w:r>
          </w:p>
          <w:p w14:paraId="5AF0C517" w14:textId="5852798D" w:rsidR="00142141" w:rsidRPr="001246A6" w:rsidRDefault="00142141" w:rsidP="0004505F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</w:p>
        </w:tc>
      </w:tr>
      <w:tr w:rsidR="00142141" w:rsidRPr="001246A6" w14:paraId="3B52CD5C" w14:textId="77777777" w:rsidTr="001246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36ABB35B" w14:textId="34236F08" w:rsidR="00142141" w:rsidRPr="001246A6" w:rsidRDefault="00CE7DA7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7.</w:t>
            </w:r>
          </w:p>
        </w:tc>
        <w:tc>
          <w:tcPr>
            <w:tcW w:w="1187" w:type="pct"/>
            <w:shd w:val="clear" w:color="auto" w:fill="auto"/>
          </w:tcPr>
          <w:p w14:paraId="740C719D" w14:textId="77777777" w:rsidR="00142141" w:rsidRPr="001246A6" w:rsidRDefault="00142141" w:rsidP="0004505F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Harmonogram Prac Etapu II </w:t>
            </w:r>
          </w:p>
        </w:tc>
        <w:tc>
          <w:tcPr>
            <w:tcW w:w="2673" w:type="pct"/>
            <w:shd w:val="clear" w:color="auto" w:fill="auto"/>
          </w:tcPr>
          <w:p w14:paraId="1C6F7FC9" w14:textId="6D4A3629" w:rsidR="00142141" w:rsidRPr="001246A6" w:rsidRDefault="00142141" w:rsidP="001B2C5A">
            <w:pPr>
              <w:jc w:val="both"/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Harmonogram Prac Etapu II, stanowiący uszczegółowienie w stosunku do Harmonogramu Prac wskazanego w </w:t>
            </w:r>
            <w:r w:rsidR="001B2C5A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Zaktualizowanej Ofercie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zgodnie z którym Wykonawca planuje realizować p</w:t>
            </w:r>
            <w:r w:rsidR="001B2C5A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race w Etapie II Działania 1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 uwzględniający co najmniej</w:t>
            </w:r>
            <w:r w:rsidRPr="001246A6">
              <w:rPr>
                <w:rFonts w:asciiTheme="minorHAnsi" w:hAnsiTheme="minorHAnsi" w:cstheme="minorHAnsi"/>
                <w:sz w:val="20"/>
                <w:lang w:bidi="ar-SA"/>
              </w:rPr>
              <w:t> Zadania Badawcze i odpowiadające im Kamienie Milowe. </w:t>
            </w:r>
          </w:p>
        </w:tc>
        <w:tc>
          <w:tcPr>
            <w:tcW w:w="822" w:type="pct"/>
            <w:shd w:val="clear" w:color="auto" w:fill="auto"/>
          </w:tcPr>
          <w:p w14:paraId="27A29BBC" w14:textId="77777777" w:rsidR="001B2C5A" w:rsidRPr="001246A6" w:rsidRDefault="001B2C5A" w:rsidP="001B2C5A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7C85FD49" w14:textId="14D76DF9" w:rsidR="00142141" w:rsidRPr="001246A6" w:rsidRDefault="00142141" w:rsidP="0004505F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</w:p>
        </w:tc>
      </w:tr>
    </w:tbl>
    <w:p w14:paraId="729D155D" w14:textId="77777777" w:rsidR="00142141" w:rsidRPr="001246A6" w:rsidRDefault="00142141" w:rsidP="00142141">
      <w:pPr>
        <w:textAlignment w:val="baseline"/>
        <w:rPr>
          <w:rFonts w:eastAsia="Times New Roman" w:cstheme="minorHAnsi"/>
          <w:iCs/>
          <w:color w:val="000000"/>
          <w:szCs w:val="18"/>
          <w:lang w:eastAsia="pl-PL" w:bidi="ar-SA"/>
        </w:rPr>
      </w:pPr>
    </w:p>
    <w:p w14:paraId="30368CCA" w14:textId="4E519B42" w:rsidR="00142141" w:rsidRPr="001246A6" w:rsidRDefault="00F953C4" w:rsidP="00142141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Wyniki Prac Etapu I muszą zostać przekazane Zamawiającemu w Terminie Doręczenia Wyników Prac Etapu I określonym w </w:t>
      </w:r>
      <w:r w:rsidR="008A0153" w:rsidRPr="001246A6">
        <w:rPr>
          <w:rFonts w:cstheme="minorHAnsi"/>
          <w:lang w:eastAsia="pl-PL"/>
        </w:rPr>
        <w:t>Rozdziale I.I.2 n</w:t>
      </w:r>
      <w:r w:rsidR="001B2C5A" w:rsidRPr="001246A6">
        <w:rPr>
          <w:rFonts w:cstheme="minorHAnsi"/>
          <w:lang w:eastAsia="pl-PL"/>
        </w:rPr>
        <w:t xml:space="preserve">iniejszego Załącznika </w:t>
      </w:r>
      <w:r w:rsidRPr="001246A6">
        <w:rPr>
          <w:rFonts w:cstheme="minorHAnsi"/>
          <w:lang w:eastAsia="pl-PL"/>
        </w:rPr>
        <w:t xml:space="preserve">i w formie określonej tym Załącznikiem oraz Umową. </w:t>
      </w:r>
    </w:p>
    <w:p w14:paraId="7B816627" w14:textId="29D27ACC" w:rsidR="00142141" w:rsidRPr="001246A6" w:rsidRDefault="00142141" w:rsidP="00593019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</w:p>
    <w:p w14:paraId="0EF23C4F" w14:textId="47CE4A51" w:rsidR="00593019" w:rsidRPr="001246A6" w:rsidRDefault="00F953C4" w:rsidP="001D2B04">
      <w:pPr>
        <w:pStyle w:val="Nagwek2"/>
        <w:ind w:firstLine="709"/>
        <w:rPr>
          <w:rFonts w:cstheme="minorHAnsi"/>
        </w:rPr>
      </w:pPr>
      <w:bookmarkStart w:id="16" w:name="_Toc73430299"/>
      <w:r w:rsidRPr="001246A6">
        <w:rPr>
          <w:rFonts w:cstheme="minorHAnsi"/>
        </w:rPr>
        <w:t>I.I.5</w:t>
      </w:r>
      <w:r w:rsidR="00617C60" w:rsidRPr="001246A6">
        <w:rPr>
          <w:rFonts w:cstheme="minorHAnsi"/>
        </w:rPr>
        <w:t>.</w:t>
      </w:r>
      <w:r w:rsidR="00617C60" w:rsidRPr="001246A6">
        <w:rPr>
          <w:rFonts w:cstheme="minorHAnsi"/>
          <w:color w:val="auto"/>
        </w:rPr>
        <w:t xml:space="preserve"> </w:t>
      </w:r>
      <w:r w:rsidR="00E80D8B" w:rsidRPr="001246A6">
        <w:rPr>
          <w:rFonts w:cstheme="minorHAnsi"/>
        </w:rPr>
        <w:t>Dostarczenie P</w:t>
      </w:r>
      <w:r w:rsidR="00593019" w:rsidRPr="001246A6">
        <w:rPr>
          <w:rFonts w:cstheme="minorHAnsi"/>
        </w:rPr>
        <w:t>rototypów Systemów wentylacji</w:t>
      </w:r>
      <w:r w:rsidR="000E3E69" w:rsidRPr="001246A6">
        <w:rPr>
          <w:rFonts w:cstheme="minorHAnsi"/>
        </w:rPr>
        <w:t xml:space="preserve"> A</w:t>
      </w:r>
      <w:r w:rsidR="00593019" w:rsidRPr="001246A6">
        <w:rPr>
          <w:rFonts w:cstheme="minorHAnsi"/>
        </w:rPr>
        <w:t xml:space="preserve"> wraz z </w:t>
      </w:r>
      <w:r w:rsidR="000E3E69" w:rsidRPr="001246A6">
        <w:rPr>
          <w:rFonts w:cstheme="minorHAnsi"/>
        </w:rPr>
        <w:t>Szkolnymi</w:t>
      </w:r>
      <w:r w:rsidR="00593019" w:rsidRPr="001246A6">
        <w:rPr>
          <w:rFonts w:cstheme="minorHAnsi"/>
        </w:rPr>
        <w:t xml:space="preserve"> systemami zarządzającymi</w:t>
      </w:r>
      <w:r w:rsidR="00E80D8B" w:rsidRPr="001246A6">
        <w:rPr>
          <w:rFonts w:cstheme="minorHAnsi"/>
        </w:rPr>
        <w:t xml:space="preserve"> do Testów</w:t>
      </w:r>
      <w:bookmarkEnd w:id="16"/>
    </w:p>
    <w:p w14:paraId="50DF81A7" w14:textId="23A9426E" w:rsidR="00593019" w:rsidRPr="001246A6" w:rsidRDefault="00593019" w:rsidP="00593019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Uczestnik Przedsięwzięcia</w:t>
      </w:r>
      <w:r w:rsidR="00E80D8B" w:rsidRPr="001246A6">
        <w:rPr>
          <w:rFonts w:cstheme="minorHAnsi"/>
          <w:lang w:eastAsia="pl-PL"/>
        </w:rPr>
        <w:t xml:space="preserve"> po zakończonych Pracach B+R w ramach Etapu I oraz uzyskaniu wymaganych prawem badań laboratoryjnych umożliwiających wprowadzenie produktu do </w:t>
      </w:r>
      <w:r w:rsidR="001B2C5A" w:rsidRPr="001246A6">
        <w:rPr>
          <w:rFonts w:cstheme="minorHAnsi"/>
          <w:lang w:eastAsia="pl-PL"/>
        </w:rPr>
        <w:t>obrotu</w:t>
      </w:r>
      <w:r w:rsidR="00E80D8B" w:rsidRPr="001246A6">
        <w:rPr>
          <w:rFonts w:cstheme="minorHAnsi"/>
          <w:lang w:eastAsia="pl-PL"/>
        </w:rPr>
        <w:t xml:space="preserve"> dostarcza Zamawiającemu Prototypy Systemu wentylacji </w:t>
      </w:r>
      <w:r w:rsidR="000E3E69" w:rsidRPr="001246A6">
        <w:rPr>
          <w:rFonts w:cstheme="minorHAnsi"/>
          <w:lang w:eastAsia="pl-PL"/>
        </w:rPr>
        <w:t xml:space="preserve">A </w:t>
      </w:r>
      <w:r w:rsidR="00E80D8B" w:rsidRPr="001246A6">
        <w:rPr>
          <w:rFonts w:cstheme="minorHAnsi"/>
          <w:lang w:eastAsia="pl-PL"/>
        </w:rPr>
        <w:t xml:space="preserve">wraz z </w:t>
      </w:r>
      <w:r w:rsidR="000E3E69" w:rsidRPr="001246A6">
        <w:rPr>
          <w:rFonts w:cstheme="minorHAnsi"/>
          <w:lang w:eastAsia="pl-PL"/>
        </w:rPr>
        <w:t>Szkolnym</w:t>
      </w:r>
      <w:r w:rsidR="00E80D8B" w:rsidRPr="001246A6">
        <w:rPr>
          <w:rFonts w:cstheme="minorHAnsi"/>
          <w:lang w:eastAsia="pl-PL"/>
        </w:rPr>
        <w:t xml:space="preserve"> systemem zarządzającym</w:t>
      </w:r>
      <w:r w:rsidR="00BC40BE" w:rsidRPr="001246A6">
        <w:rPr>
          <w:rFonts w:cstheme="minorHAnsi"/>
          <w:lang w:eastAsia="pl-PL"/>
        </w:rPr>
        <w:t xml:space="preserve"> oraz Dokumentację techniczną Prototypów Systemów</w:t>
      </w:r>
      <w:r w:rsidR="000E3E69" w:rsidRPr="001246A6">
        <w:rPr>
          <w:rFonts w:cstheme="minorHAnsi"/>
          <w:lang w:eastAsia="pl-PL"/>
        </w:rPr>
        <w:t xml:space="preserve"> A</w:t>
      </w:r>
      <w:r w:rsidR="00BC40BE" w:rsidRPr="001246A6">
        <w:rPr>
          <w:rFonts w:cstheme="minorHAnsi"/>
          <w:lang w:eastAsia="pl-PL"/>
        </w:rPr>
        <w:t xml:space="preserve"> w terminie i na zasadach wskazanych w</w:t>
      </w:r>
      <w:r w:rsidR="00935568" w:rsidRPr="001246A6">
        <w:rPr>
          <w:rFonts w:cstheme="minorHAnsi"/>
          <w:lang w:eastAsia="pl-PL"/>
        </w:rPr>
        <w:t> </w:t>
      </w:r>
      <w:r w:rsidR="00BC40BE" w:rsidRPr="001246A6">
        <w:rPr>
          <w:rFonts w:cstheme="minorHAnsi"/>
          <w:lang w:eastAsia="pl-PL"/>
        </w:rPr>
        <w:t>Tabeli</w:t>
      </w:r>
      <w:r w:rsidR="00935568" w:rsidRPr="001246A6">
        <w:rPr>
          <w:rFonts w:cstheme="minorHAnsi"/>
          <w:lang w:eastAsia="pl-PL"/>
        </w:rPr>
        <w:t> </w:t>
      </w:r>
      <w:r w:rsidR="00DF37CE" w:rsidRPr="001246A6">
        <w:rPr>
          <w:rFonts w:cstheme="minorHAnsi"/>
          <w:lang w:eastAsia="pl-PL"/>
        </w:rPr>
        <w:t>I.</w:t>
      </w:r>
      <w:r w:rsidR="001D2B04" w:rsidRPr="001246A6">
        <w:rPr>
          <w:rFonts w:cstheme="minorHAnsi"/>
          <w:lang w:eastAsia="pl-PL"/>
        </w:rPr>
        <w:t>I.</w:t>
      </w:r>
      <w:r w:rsidR="00DF37CE" w:rsidRPr="001246A6">
        <w:rPr>
          <w:rFonts w:cstheme="minorHAnsi"/>
          <w:lang w:eastAsia="pl-PL"/>
        </w:rPr>
        <w:t>2.</w:t>
      </w:r>
    </w:p>
    <w:p w14:paraId="49C5D52D" w14:textId="77777777" w:rsidR="00651547" w:rsidRPr="001246A6" w:rsidRDefault="00651547">
      <w:pPr>
        <w:rPr>
          <w:rFonts w:cstheme="minorHAnsi"/>
          <w:lang w:eastAsia="pl-PL"/>
        </w:rPr>
      </w:pPr>
    </w:p>
    <w:p w14:paraId="64B0E401" w14:textId="4BF27460" w:rsidR="00BC40BE" w:rsidRPr="001246A6" w:rsidRDefault="00617C60" w:rsidP="00590E20">
      <w:pPr>
        <w:pStyle w:val="Nagwek2"/>
        <w:ind w:firstLine="720"/>
        <w:rPr>
          <w:rFonts w:cstheme="minorHAnsi"/>
        </w:rPr>
      </w:pPr>
      <w:bookmarkStart w:id="17" w:name="_Toc73430300"/>
      <w:r w:rsidRPr="001246A6">
        <w:rPr>
          <w:rFonts w:cstheme="minorHAnsi"/>
        </w:rPr>
        <w:t>I.I.</w:t>
      </w:r>
      <w:r w:rsidR="00F953C4" w:rsidRPr="001246A6">
        <w:rPr>
          <w:rFonts w:cstheme="minorHAnsi"/>
        </w:rPr>
        <w:t>6.</w:t>
      </w:r>
      <w:r w:rsidR="00860B28" w:rsidRPr="001246A6">
        <w:rPr>
          <w:rFonts w:cstheme="minorHAnsi"/>
        </w:rPr>
        <w:t xml:space="preserve"> Testy Prototypów System</w:t>
      </w:r>
      <w:r w:rsidR="004B2BAD" w:rsidRPr="001246A6">
        <w:rPr>
          <w:rFonts w:cstheme="minorHAnsi"/>
        </w:rPr>
        <w:t>u A</w:t>
      </w:r>
      <w:bookmarkEnd w:id="17"/>
    </w:p>
    <w:p w14:paraId="455E38F0" w14:textId="73B3A31C" w:rsidR="004B2BAD" w:rsidRPr="001246A6" w:rsidRDefault="004B2BAD" w:rsidP="00593019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Testy Prototypu Systemu A prowadzone są wspólnie przez Zamawiającego oraz Wykonawcę, przy czym Zamawiający zastrzega sobie prawo do zlecenia przeprowadzenia Testów przez niezależny podmiot zewnętrzny. </w:t>
      </w:r>
    </w:p>
    <w:p w14:paraId="053F4CD4" w14:textId="77777777" w:rsidR="004B2BAD" w:rsidRPr="001246A6" w:rsidRDefault="004B2BAD" w:rsidP="00593019">
      <w:pPr>
        <w:spacing w:line="276" w:lineRule="auto"/>
        <w:jc w:val="both"/>
        <w:rPr>
          <w:rFonts w:cstheme="minorHAnsi"/>
          <w:lang w:eastAsia="pl-PL"/>
        </w:rPr>
      </w:pPr>
    </w:p>
    <w:p w14:paraId="536060F5" w14:textId="0E07E891" w:rsidR="00593019" w:rsidRPr="001246A6" w:rsidRDefault="39420968" w:rsidP="00593019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</w:t>
      </w:r>
      <w:r w:rsidR="56EE7E42" w:rsidRPr="001246A6">
        <w:rPr>
          <w:rFonts w:cstheme="minorHAnsi"/>
          <w:lang w:eastAsia="pl-PL"/>
        </w:rPr>
        <w:t xml:space="preserve"> Prototypu rozpoczynają się po d</w:t>
      </w:r>
      <w:r w:rsidR="36B8E196" w:rsidRPr="001246A6">
        <w:rPr>
          <w:rFonts w:cstheme="minorHAnsi"/>
          <w:lang w:eastAsia="pl-PL"/>
        </w:rPr>
        <w:t>ostarczeniu</w:t>
      </w:r>
      <w:r w:rsidR="56EE7E42" w:rsidRPr="001246A6">
        <w:rPr>
          <w:rFonts w:cstheme="minorHAnsi"/>
          <w:lang w:eastAsia="pl-PL"/>
        </w:rPr>
        <w:t xml:space="preserve"> przez Wykonawcę Prototypu Systemu wentylacyjnego</w:t>
      </w:r>
      <w:r w:rsidR="303FB477" w:rsidRPr="001246A6">
        <w:rPr>
          <w:rFonts w:cstheme="minorHAnsi"/>
          <w:lang w:eastAsia="pl-PL"/>
        </w:rPr>
        <w:t xml:space="preserve"> A</w:t>
      </w:r>
      <w:r w:rsidR="56EE7E42" w:rsidRPr="001246A6">
        <w:rPr>
          <w:rFonts w:cstheme="minorHAnsi"/>
          <w:lang w:eastAsia="pl-PL"/>
        </w:rPr>
        <w:t xml:space="preserve"> wraz z </w:t>
      </w:r>
      <w:r w:rsidR="4002D927" w:rsidRPr="001246A6">
        <w:rPr>
          <w:rFonts w:cstheme="minorHAnsi"/>
          <w:lang w:eastAsia="pl-PL"/>
        </w:rPr>
        <w:t>Szkolnym</w:t>
      </w:r>
      <w:r w:rsidR="56EE7E42" w:rsidRPr="001246A6">
        <w:rPr>
          <w:rFonts w:cstheme="minorHAnsi"/>
          <w:lang w:eastAsia="pl-PL"/>
        </w:rPr>
        <w:t xml:space="preserve"> systemem zarządzającym</w:t>
      </w:r>
      <w:r w:rsidR="303FB477" w:rsidRPr="001246A6">
        <w:rPr>
          <w:rFonts w:cstheme="minorHAnsi"/>
          <w:lang w:eastAsia="pl-PL"/>
        </w:rPr>
        <w:t xml:space="preserve"> i obejmują:</w:t>
      </w:r>
      <w:r w:rsidR="4002D927" w:rsidRPr="001246A6">
        <w:rPr>
          <w:rFonts w:cstheme="minorHAnsi"/>
          <w:lang w:eastAsia="pl-PL"/>
        </w:rPr>
        <w:t xml:space="preserve"> jego</w:t>
      </w:r>
      <w:r w:rsidR="303FB477" w:rsidRPr="001246A6">
        <w:rPr>
          <w:rFonts w:cstheme="minorHAnsi"/>
          <w:lang w:eastAsia="pl-PL"/>
        </w:rPr>
        <w:t xml:space="preserve"> montaż, uruchomienie oraz </w:t>
      </w:r>
      <w:r w:rsidR="517ECE34" w:rsidRPr="001246A6">
        <w:rPr>
          <w:rFonts w:cstheme="minorHAnsi"/>
          <w:lang w:eastAsia="pl-PL"/>
        </w:rPr>
        <w:t>sterowanie</w:t>
      </w:r>
      <w:r w:rsidR="303FB477" w:rsidRPr="001246A6">
        <w:rPr>
          <w:rFonts w:cstheme="minorHAnsi"/>
          <w:lang w:eastAsia="pl-PL"/>
        </w:rPr>
        <w:t xml:space="preserve"> </w:t>
      </w:r>
      <w:r w:rsidR="517ECE34" w:rsidRPr="001246A6">
        <w:rPr>
          <w:rFonts w:cstheme="minorHAnsi"/>
          <w:lang w:eastAsia="pl-PL"/>
        </w:rPr>
        <w:t>Systemem</w:t>
      </w:r>
      <w:r w:rsidR="36B8E196" w:rsidRPr="001246A6">
        <w:rPr>
          <w:rFonts w:cstheme="minorHAnsi"/>
          <w:lang w:eastAsia="pl-PL"/>
        </w:rPr>
        <w:t xml:space="preserve"> automatyki A, Regulatorem pomieszczeniowym A oraz Szkolnym systemem zarządzającym</w:t>
      </w:r>
      <w:r w:rsidR="56EE7E42" w:rsidRPr="001246A6">
        <w:rPr>
          <w:rFonts w:cstheme="minorHAnsi"/>
          <w:lang w:eastAsia="pl-PL"/>
        </w:rPr>
        <w:t xml:space="preserve">. </w:t>
      </w:r>
      <w:r w:rsidR="5790E466" w:rsidRPr="001246A6">
        <w:rPr>
          <w:rFonts w:cstheme="minorHAnsi"/>
          <w:lang w:eastAsia="pl-PL"/>
        </w:rPr>
        <w:t>Zamawiający zastrzega sobie prawo do zlecenie przeprowadzenia Testów Prototypów Systemów Wentylacyjnych przez niezależny podmiot zewnętrzny</w:t>
      </w:r>
      <w:r w:rsidR="4002D927" w:rsidRPr="001246A6">
        <w:rPr>
          <w:rFonts w:cstheme="minorHAnsi"/>
          <w:lang w:eastAsia="pl-PL"/>
        </w:rPr>
        <w:t>.</w:t>
      </w:r>
      <w:r w:rsidR="41E16D23" w:rsidRPr="001246A6">
        <w:rPr>
          <w:rFonts w:cstheme="minorHAnsi"/>
          <w:lang w:eastAsia="pl-PL"/>
        </w:rPr>
        <w:t xml:space="preserve"> Po przeprowadzeniu Testów Wykonawca przeprowadzi demontaż Systemu A. </w:t>
      </w:r>
    </w:p>
    <w:p w14:paraId="780B44F9" w14:textId="77777777" w:rsidR="00DC488F" w:rsidRPr="001246A6" w:rsidRDefault="00DC488F" w:rsidP="00593019">
      <w:pPr>
        <w:spacing w:line="276" w:lineRule="auto"/>
        <w:jc w:val="both"/>
        <w:rPr>
          <w:rFonts w:cstheme="minorHAnsi"/>
          <w:lang w:eastAsia="pl-PL"/>
        </w:rPr>
      </w:pPr>
    </w:p>
    <w:p w14:paraId="358C1582" w14:textId="31C4889C" w:rsidR="00CD3DE0" w:rsidRPr="001246A6" w:rsidRDefault="00CD3DE0" w:rsidP="00593019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Aby uniknąć wszelkich wątpliwości – Zamawiający przez montaż Systemu wentylacji A wraz z Szkolnym systemem zarządzającym rozumie: </w:t>
      </w:r>
      <w:r w:rsidR="00835CA3" w:rsidRPr="001246A6">
        <w:rPr>
          <w:rFonts w:cstheme="minorHAnsi"/>
          <w:lang w:eastAsia="pl-PL"/>
        </w:rPr>
        <w:t>wniesienie,</w:t>
      </w:r>
      <w:r w:rsidR="00522891" w:rsidRPr="001246A6">
        <w:rPr>
          <w:rFonts w:cstheme="minorHAnsi"/>
          <w:lang w:eastAsia="pl-PL"/>
        </w:rPr>
        <w:t xml:space="preserve"> </w:t>
      </w:r>
      <w:r w:rsidRPr="001246A6">
        <w:rPr>
          <w:rFonts w:cstheme="minorHAnsi"/>
          <w:lang w:eastAsia="pl-PL"/>
        </w:rPr>
        <w:t>zamontowanie</w:t>
      </w:r>
      <w:r w:rsidR="00835CA3" w:rsidRPr="001246A6">
        <w:rPr>
          <w:rFonts w:cstheme="minorHAnsi"/>
          <w:lang w:eastAsia="pl-PL"/>
        </w:rPr>
        <w:t xml:space="preserve"> i podłączenie mechaniczne i elektryczne</w:t>
      </w:r>
      <w:r w:rsidRPr="001246A6">
        <w:rPr>
          <w:rFonts w:cstheme="minorHAnsi"/>
          <w:lang w:eastAsia="pl-PL"/>
        </w:rPr>
        <w:t xml:space="preserve"> wszystkich elementów wchodzących w skład Systemu A tj. Centrali wentylacyjnej A, Elementów wentylacyjnych, Systemu automatyki A, Regulatora pomieszczeniowego A, Szkolnego </w:t>
      </w:r>
      <w:r w:rsidRPr="001246A6">
        <w:rPr>
          <w:rFonts w:cstheme="minorHAnsi"/>
          <w:lang w:eastAsia="pl-PL"/>
        </w:rPr>
        <w:lastRenderedPageBreak/>
        <w:t>Systemu zarządzającego w lokaliza</w:t>
      </w:r>
      <w:r w:rsidR="00835CA3" w:rsidRPr="001246A6">
        <w:rPr>
          <w:rFonts w:cstheme="minorHAnsi"/>
          <w:lang w:eastAsia="pl-PL"/>
        </w:rPr>
        <w:t>cji podanej przez Zamawiającego oraz</w:t>
      </w:r>
      <w:r w:rsidRPr="001246A6">
        <w:rPr>
          <w:rFonts w:cstheme="minorHAnsi"/>
          <w:lang w:eastAsia="pl-PL"/>
        </w:rPr>
        <w:t xml:space="preserve"> konfigurację</w:t>
      </w:r>
      <w:r w:rsidR="00835CA3" w:rsidRPr="001246A6">
        <w:rPr>
          <w:rFonts w:cstheme="minorHAnsi"/>
          <w:lang w:eastAsia="pl-PL"/>
        </w:rPr>
        <w:t xml:space="preserve"> </w:t>
      </w:r>
      <w:r w:rsidRPr="001246A6">
        <w:rPr>
          <w:rFonts w:cstheme="minorHAnsi"/>
          <w:lang w:eastAsia="pl-PL"/>
        </w:rPr>
        <w:t xml:space="preserve">Systemu A w </w:t>
      </w:r>
      <w:r w:rsidR="00835CA3" w:rsidRPr="001246A6">
        <w:rPr>
          <w:rFonts w:cstheme="minorHAnsi"/>
          <w:lang w:eastAsia="pl-PL"/>
        </w:rPr>
        <w:t xml:space="preserve">odpowiedni </w:t>
      </w:r>
      <w:r w:rsidRPr="001246A6">
        <w:rPr>
          <w:rFonts w:cstheme="minorHAnsi"/>
          <w:lang w:eastAsia="pl-PL"/>
        </w:rPr>
        <w:t xml:space="preserve">tryb pracy dostosowany do Wymagań Konkursowych 7.1.-7.8. </w:t>
      </w:r>
    </w:p>
    <w:p w14:paraId="2B867CB7" w14:textId="77777777" w:rsidR="00835CA3" w:rsidRPr="001246A6" w:rsidRDefault="00835CA3" w:rsidP="00593019">
      <w:pPr>
        <w:spacing w:line="276" w:lineRule="auto"/>
        <w:jc w:val="both"/>
        <w:rPr>
          <w:rFonts w:cstheme="minorHAnsi"/>
          <w:lang w:eastAsia="pl-PL"/>
        </w:rPr>
      </w:pPr>
    </w:p>
    <w:p w14:paraId="79D165D1" w14:textId="5697A09D" w:rsidR="0039156E" w:rsidRPr="001246A6" w:rsidRDefault="00522891" w:rsidP="00593019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Aby uniknąć wszelkich wątpliwości – Zamawiający przez demontaż Systemu wentylacji A wraz z Szkolnym systemem zarządzającym rozumie: rozłączenie</w:t>
      </w:r>
      <w:r w:rsidR="00835CA3" w:rsidRPr="001246A6">
        <w:rPr>
          <w:rFonts w:cstheme="minorHAnsi"/>
          <w:lang w:eastAsia="pl-PL"/>
        </w:rPr>
        <w:t xml:space="preserve"> mechaniczne i elektryczne wszystkich składowych Systemu A</w:t>
      </w:r>
      <w:r w:rsidR="00DC488F" w:rsidRPr="001246A6">
        <w:rPr>
          <w:rFonts w:cstheme="minorHAnsi"/>
          <w:lang w:eastAsia="pl-PL"/>
        </w:rPr>
        <w:t>, zniesienie i transport</w:t>
      </w:r>
      <w:r w:rsidRPr="001246A6">
        <w:rPr>
          <w:rFonts w:cstheme="minorHAnsi"/>
          <w:lang w:eastAsia="pl-PL"/>
        </w:rPr>
        <w:t xml:space="preserve"> wszystkich elementów wchodzących </w:t>
      </w:r>
      <w:r w:rsidR="0090323C" w:rsidRPr="001246A6">
        <w:rPr>
          <w:rFonts w:cstheme="minorHAnsi"/>
          <w:lang w:eastAsia="pl-PL"/>
        </w:rPr>
        <w:t>w skła</w:t>
      </w:r>
      <w:r w:rsidRPr="001246A6">
        <w:rPr>
          <w:rFonts w:cstheme="minorHAnsi"/>
          <w:lang w:eastAsia="pl-PL"/>
        </w:rPr>
        <w:t>d Systemu A tj. Centrali wentylacyjnej A, Elementów wentylacyjnych, Systemu automatyki A, Regulatora pomieszczeniowego A, Sz</w:t>
      </w:r>
      <w:r w:rsidR="00DC488F" w:rsidRPr="001246A6">
        <w:rPr>
          <w:rFonts w:cstheme="minorHAnsi"/>
          <w:lang w:eastAsia="pl-PL"/>
        </w:rPr>
        <w:t>kolnego Systemu zarządzającego</w:t>
      </w:r>
      <w:r w:rsidR="00EF6309" w:rsidRPr="001246A6">
        <w:rPr>
          <w:rFonts w:cstheme="minorHAnsi"/>
          <w:lang w:eastAsia="pl-PL"/>
        </w:rPr>
        <w:t>.</w:t>
      </w:r>
    </w:p>
    <w:p w14:paraId="7B3D2474" w14:textId="77777777" w:rsidR="00522891" w:rsidRPr="001246A6" w:rsidRDefault="00522891" w:rsidP="00593019">
      <w:pPr>
        <w:spacing w:line="276" w:lineRule="auto"/>
        <w:jc w:val="both"/>
        <w:rPr>
          <w:rFonts w:cstheme="minorHAnsi"/>
          <w:lang w:eastAsia="pl-PL"/>
        </w:rPr>
      </w:pPr>
    </w:p>
    <w:p w14:paraId="09E487B8" w14:textId="554E2022" w:rsidR="0048191F" w:rsidRPr="001246A6" w:rsidRDefault="25F3ECBD" w:rsidP="008A0153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 ramach Testów Prototypu S</w:t>
      </w:r>
      <w:r w:rsidR="20F178D8" w:rsidRPr="001246A6">
        <w:rPr>
          <w:rFonts w:cstheme="minorHAnsi"/>
          <w:lang w:eastAsia="pl-PL"/>
        </w:rPr>
        <w:t>ystemu wentylacji</w:t>
      </w:r>
      <w:r w:rsidRPr="001246A6">
        <w:rPr>
          <w:rFonts w:cstheme="minorHAnsi"/>
          <w:lang w:eastAsia="pl-PL"/>
        </w:rPr>
        <w:t xml:space="preserve"> A</w:t>
      </w:r>
      <w:r w:rsidR="20F178D8" w:rsidRPr="001246A6">
        <w:rPr>
          <w:rFonts w:cstheme="minorHAnsi"/>
          <w:lang w:eastAsia="pl-PL"/>
        </w:rPr>
        <w:t xml:space="preserve"> wraz z </w:t>
      </w:r>
      <w:r w:rsidRPr="001246A6">
        <w:rPr>
          <w:rFonts w:cstheme="minorHAnsi"/>
          <w:lang w:eastAsia="pl-PL"/>
        </w:rPr>
        <w:t>Szkolnym</w:t>
      </w:r>
      <w:r w:rsidR="20F178D8" w:rsidRPr="001246A6">
        <w:rPr>
          <w:rFonts w:cstheme="minorHAnsi"/>
          <w:lang w:eastAsia="pl-PL"/>
        </w:rPr>
        <w:t xml:space="preserve"> systemem zarządzającym, Za</w:t>
      </w:r>
      <w:r w:rsidRPr="001246A6">
        <w:rPr>
          <w:rFonts w:cstheme="minorHAnsi"/>
          <w:lang w:eastAsia="pl-PL"/>
        </w:rPr>
        <w:t>mawiający będzie badał Prototyp Systemu A</w:t>
      </w:r>
      <w:r w:rsidR="20F178D8" w:rsidRPr="001246A6">
        <w:rPr>
          <w:rFonts w:cstheme="minorHAnsi"/>
          <w:lang w:eastAsia="pl-PL"/>
        </w:rPr>
        <w:t xml:space="preserve"> pod </w:t>
      </w:r>
      <w:r w:rsidR="0AA40062" w:rsidRPr="001246A6">
        <w:rPr>
          <w:rFonts w:cstheme="minorHAnsi"/>
          <w:lang w:eastAsia="pl-PL"/>
        </w:rPr>
        <w:t>względem</w:t>
      </w:r>
      <w:r w:rsidR="20F178D8" w:rsidRPr="001246A6">
        <w:rPr>
          <w:rFonts w:cstheme="minorHAnsi"/>
          <w:lang w:eastAsia="pl-PL"/>
        </w:rPr>
        <w:t xml:space="preserve"> Wymagań </w:t>
      </w:r>
      <w:r w:rsidRPr="001246A6">
        <w:rPr>
          <w:rFonts w:cstheme="minorHAnsi"/>
          <w:lang w:eastAsia="pl-PL"/>
        </w:rPr>
        <w:t xml:space="preserve">Obligatoryjnych </w:t>
      </w:r>
      <w:r w:rsidR="50B006A6" w:rsidRPr="001246A6">
        <w:rPr>
          <w:rFonts w:cstheme="minorHAnsi"/>
          <w:lang w:eastAsia="pl-PL"/>
        </w:rPr>
        <w:t xml:space="preserve">1.8, 3.9, 4.1-4.10, 5.3, 5.5, 5.6, 5.8, 5.10, 5.12-5.17 </w:t>
      </w:r>
      <w:r w:rsidRPr="001246A6">
        <w:rPr>
          <w:rFonts w:cstheme="minorHAnsi"/>
          <w:lang w:eastAsia="pl-PL"/>
        </w:rPr>
        <w:t xml:space="preserve">i parametrów Wymagań </w:t>
      </w:r>
      <w:r w:rsidR="20F178D8" w:rsidRPr="001246A6">
        <w:rPr>
          <w:rFonts w:cstheme="minorHAnsi"/>
          <w:lang w:eastAsia="pl-PL"/>
        </w:rPr>
        <w:t xml:space="preserve">Konkursowych </w:t>
      </w:r>
      <w:r w:rsidR="6DD9F400" w:rsidRPr="001246A6">
        <w:rPr>
          <w:rFonts w:cstheme="minorHAnsi"/>
          <w:lang w:eastAsia="pl-PL"/>
        </w:rPr>
        <w:t>7.1-7.8</w:t>
      </w:r>
      <w:r w:rsidRPr="001246A6">
        <w:rPr>
          <w:rFonts w:cstheme="minorHAnsi"/>
          <w:lang w:eastAsia="pl-PL"/>
        </w:rPr>
        <w:t xml:space="preserve"> </w:t>
      </w:r>
      <w:r w:rsidR="20F178D8" w:rsidRPr="001246A6">
        <w:rPr>
          <w:rFonts w:cstheme="minorHAnsi"/>
          <w:lang w:eastAsia="pl-PL"/>
        </w:rPr>
        <w:t>wskazanych w</w:t>
      </w:r>
      <w:r w:rsidR="0AA40062" w:rsidRPr="001246A6">
        <w:rPr>
          <w:rFonts w:cstheme="minorHAnsi"/>
          <w:lang w:eastAsia="pl-PL"/>
        </w:rPr>
        <w:t> </w:t>
      </w:r>
      <w:r w:rsidR="20F178D8" w:rsidRPr="001246A6">
        <w:rPr>
          <w:rFonts w:cstheme="minorHAnsi"/>
          <w:lang w:eastAsia="pl-PL"/>
        </w:rPr>
        <w:t xml:space="preserve">Załączniku nr 1 do Regulaminu. </w:t>
      </w:r>
      <w:r w:rsidRPr="001246A6">
        <w:rPr>
          <w:rFonts w:cstheme="minorHAnsi"/>
          <w:lang w:eastAsia="pl-PL"/>
        </w:rPr>
        <w:t xml:space="preserve">Wyniki Testów Prototypu Systemu będą podlegać </w:t>
      </w:r>
      <w:r w:rsidR="45A75E46" w:rsidRPr="001246A6">
        <w:rPr>
          <w:rFonts w:cstheme="minorHAnsi"/>
          <w:lang w:eastAsia="pl-PL"/>
        </w:rPr>
        <w:t xml:space="preserve">ocenie i wpłyną na selekcję </w:t>
      </w:r>
      <w:r w:rsidR="7574D4D6" w:rsidRPr="001246A6">
        <w:rPr>
          <w:rFonts w:cstheme="minorHAnsi"/>
          <w:lang w:eastAsia="pl-PL"/>
        </w:rPr>
        <w:t>Uczestników Przedsięwzięcia</w:t>
      </w:r>
      <w:r w:rsidRPr="001246A6">
        <w:rPr>
          <w:rFonts w:cstheme="minorHAnsi"/>
          <w:lang w:eastAsia="pl-PL"/>
        </w:rPr>
        <w:t xml:space="preserve"> do Etapu II. </w:t>
      </w:r>
    </w:p>
    <w:p w14:paraId="38DA95F8" w14:textId="1608128F" w:rsidR="00766DF4" w:rsidRPr="001246A6" w:rsidRDefault="20F178D8" w:rsidP="008A0153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Do p</w:t>
      </w:r>
      <w:r w:rsidR="2AEDD5C1" w:rsidRPr="001246A6">
        <w:rPr>
          <w:rFonts w:cstheme="minorHAnsi"/>
          <w:lang w:eastAsia="pl-PL"/>
        </w:rPr>
        <w:t>rzeprowadzenia Testów Prototypu</w:t>
      </w:r>
      <w:r w:rsidRPr="001246A6">
        <w:rPr>
          <w:rFonts w:cstheme="minorHAnsi"/>
          <w:lang w:eastAsia="pl-PL"/>
        </w:rPr>
        <w:t xml:space="preserve"> Systemu wentylacji</w:t>
      </w:r>
      <w:r w:rsidR="2AEDD5C1" w:rsidRPr="001246A6">
        <w:rPr>
          <w:rFonts w:cstheme="minorHAnsi"/>
          <w:lang w:eastAsia="pl-PL"/>
        </w:rPr>
        <w:t xml:space="preserve"> A</w:t>
      </w:r>
      <w:r w:rsidRPr="001246A6">
        <w:rPr>
          <w:rFonts w:cstheme="minorHAnsi"/>
          <w:lang w:eastAsia="pl-PL"/>
        </w:rPr>
        <w:t xml:space="preserve"> wraz z </w:t>
      </w:r>
      <w:r w:rsidR="2AEDD5C1" w:rsidRPr="001246A6">
        <w:rPr>
          <w:rFonts w:cstheme="minorHAnsi"/>
          <w:lang w:eastAsia="pl-PL"/>
        </w:rPr>
        <w:t>Szkolnym</w:t>
      </w:r>
      <w:r w:rsidRPr="001246A6">
        <w:rPr>
          <w:rFonts w:cstheme="minorHAnsi"/>
          <w:lang w:eastAsia="pl-PL"/>
        </w:rPr>
        <w:t xml:space="preserve"> systemem zarządzającym użyte zostaną urządzenia pomiarowe opisane w podpunkcie </w:t>
      </w:r>
      <w:r w:rsidRPr="001246A6">
        <w:rPr>
          <w:rFonts w:cstheme="minorHAnsi"/>
          <w:color w:val="000000" w:themeColor="text1"/>
          <w:lang w:eastAsia="pl-PL"/>
        </w:rPr>
        <w:t xml:space="preserve">Aparatura pomiarowa używana w Testach Prototypów Systemu wentylacji wraz z </w:t>
      </w:r>
      <w:r w:rsidR="2AEDD5C1" w:rsidRPr="001246A6">
        <w:rPr>
          <w:rFonts w:cstheme="minorHAnsi"/>
          <w:color w:val="000000" w:themeColor="text1"/>
          <w:lang w:eastAsia="pl-PL"/>
        </w:rPr>
        <w:t>Szkolnym</w:t>
      </w:r>
      <w:r w:rsidRPr="001246A6">
        <w:rPr>
          <w:rFonts w:cstheme="minorHAnsi"/>
          <w:color w:val="000000" w:themeColor="text1"/>
          <w:lang w:eastAsia="pl-PL"/>
        </w:rPr>
        <w:t xml:space="preserve"> systemem zarządzającym</w:t>
      </w:r>
      <w:r w:rsidR="2AEDD5C1" w:rsidRPr="001246A6">
        <w:rPr>
          <w:rFonts w:cstheme="minorHAnsi"/>
          <w:color w:val="000000" w:themeColor="text1"/>
          <w:lang w:eastAsia="pl-PL"/>
        </w:rPr>
        <w:t>.</w:t>
      </w:r>
      <w:r w:rsidR="264BD6DF" w:rsidRPr="001246A6">
        <w:rPr>
          <w:rFonts w:cstheme="minorHAnsi"/>
          <w:color w:val="000000" w:themeColor="text1"/>
          <w:lang w:eastAsia="pl-PL"/>
        </w:rPr>
        <w:t xml:space="preserve"> </w:t>
      </w:r>
    </w:p>
    <w:p w14:paraId="78740134" w14:textId="77777777" w:rsidR="00EE552F" w:rsidRPr="001246A6" w:rsidRDefault="00EE552F" w:rsidP="00EE552F">
      <w:pPr>
        <w:jc w:val="both"/>
        <w:rPr>
          <w:rFonts w:cstheme="minorHAnsi"/>
          <w:lang w:eastAsia="pl-PL"/>
        </w:rPr>
      </w:pPr>
    </w:p>
    <w:p w14:paraId="1B127D22" w14:textId="3F5FDD8F" w:rsidR="00EE552F" w:rsidRPr="001246A6" w:rsidRDefault="00EE552F" w:rsidP="00EE552F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Zamawiający przeprowadzi następujące testy Prototypu Systemu A:</w:t>
      </w:r>
    </w:p>
    <w:p w14:paraId="5BC379EF" w14:textId="3B4E0428" w:rsidR="00EE552F" w:rsidRPr="001246A6" w:rsidRDefault="00EE552F" w:rsidP="0029361A">
      <w:pPr>
        <w:pStyle w:val="Akapitzlist"/>
        <w:numPr>
          <w:ilvl w:val="0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 ilościowo – jakościowe</w:t>
      </w:r>
      <w:r w:rsidR="00C91A86" w:rsidRPr="001246A6">
        <w:rPr>
          <w:rFonts w:cstheme="minorHAnsi"/>
          <w:lang w:eastAsia="pl-PL"/>
        </w:rPr>
        <w:t>:</w:t>
      </w:r>
    </w:p>
    <w:p w14:paraId="3B023837" w14:textId="6D6A7BFB" w:rsidR="00C91A86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</w:t>
      </w:r>
      <w:r w:rsidR="00F1052B" w:rsidRPr="001246A6">
        <w:rPr>
          <w:rFonts w:cstheme="minorHAnsi"/>
          <w:lang w:eastAsia="pl-PL"/>
        </w:rPr>
        <w:t>.1,</w:t>
      </w:r>
    </w:p>
    <w:p w14:paraId="1FBDCD6B" w14:textId="691E634C" w:rsidR="00C91A86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</w:t>
      </w:r>
      <w:r w:rsidR="00C91A86" w:rsidRPr="001246A6">
        <w:rPr>
          <w:rFonts w:cstheme="minorHAnsi"/>
          <w:lang w:eastAsia="pl-PL"/>
        </w:rPr>
        <w:t>.2</w:t>
      </w:r>
      <w:r w:rsidR="00F1052B" w:rsidRPr="001246A6">
        <w:rPr>
          <w:rFonts w:cstheme="minorHAnsi"/>
          <w:lang w:eastAsia="pl-PL"/>
        </w:rPr>
        <w:t>,</w:t>
      </w:r>
    </w:p>
    <w:p w14:paraId="51ACC339" w14:textId="7D6EDC86" w:rsidR="00C91A86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</w:t>
      </w:r>
      <w:r w:rsidR="00C91A86" w:rsidRPr="001246A6">
        <w:rPr>
          <w:rFonts w:cstheme="minorHAnsi"/>
          <w:lang w:eastAsia="pl-PL"/>
        </w:rPr>
        <w:t>.3</w:t>
      </w:r>
      <w:r w:rsidR="00F1052B" w:rsidRPr="001246A6">
        <w:rPr>
          <w:rFonts w:cstheme="minorHAnsi"/>
          <w:lang w:eastAsia="pl-PL"/>
        </w:rPr>
        <w:t>,</w:t>
      </w:r>
    </w:p>
    <w:p w14:paraId="4DFB10EB" w14:textId="7FC3E65A" w:rsidR="00C91A86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</w:t>
      </w:r>
      <w:r w:rsidR="00C91A86" w:rsidRPr="001246A6">
        <w:rPr>
          <w:rFonts w:cstheme="minorHAnsi"/>
          <w:lang w:eastAsia="pl-PL"/>
        </w:rPr>
        <w:t>.4</w:t>
      </w:r>
      <w:r w:rsidR="00F1052B" w:rsidRPr="001246A6">
        <w:rPr>
          <w:rFonts w:cstheme="minorHAnsi"/>
          <w:lang w:eastAsia="pl-PL"/>
        </w:rPr>
        <w:t>,</w:t>
      </w:r>
    </w:p>
    <w:p w14:paraId="3264FE23" w14:textId="5E63C831" w:rsidR="00C91A86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</w:t>
      </w:r>
      <w:r w:rsidR="00C91A86" w:rsidRPr="001246A6">
        <w:rPr>
          <w:rFonts w:cstheme="minorHAnsi"/>
          <w:lang w:eastAsia="pl-PL"/>
        </w:rPr>
        <w:t>.5</w:t>
      </w:r>
      <w:r w:rsidR="00F1052B" w:rsidRPr="001246A6">
        <w:rPr>
          <w:rFonts w:cstheme="minorHAnsi"/>
          <w:lang w:eastAsia="pl-PL"/>
        </w:rPr>
        <w:t>.</w:t>
      </w:r>
    </w:p>
    <w:p w14:paraId="1DD7173C" w14:textId="77777777" w:rsidR="00F1052B" w:rsidRPr="001246A6" w:rsidRDefault="00EE552F" w:rsidP="0029361A">
      <w:pPr>
        <w:pStyle w:val="Akapitzlist"/>
        <w:numPr>
          <w:ilvl w:val="0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 Funkcjonalności</w:t>
      </w:r>
      <w:r w:rsidR="00F1052B" w:rsidRPr="001246A6">
        <w:rPr>
          <w:rFonts w:cstheme="minorHAnsi"/>
          <w:lang w:eastAsia="pl-PL"/>
        </w:rPr>
        <w:t>:</w:t>
      </w:r>
    </w:p>
    <w:p w14:paraId="19B44E66" w14:textId="300F6339" w:rsidR="00F1052B" w:rsidRPr="001246A6" w:rsidRDefault="00F1052B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A.6 – Funkcjonalności Free coolingu,</w:t>
      </w:r>
    </w:p>
    <w:p w14:paraId="62BF1056" w14:textId="4698634D" w:rsidR="00F1052B" w:rsidRPr="001246A6" w:rsidRDefault="00F1052B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Test A.7 – Funkcjonalności </w:t>
      </w:r>
      <w:r w:rsidR="00B37142" w:rsidRPr="001246A6">
        <w:rPr>
          <w:rFonts w:cstheme="minorHAnsi"/>
          <w:lang w:eastAsia="pl-PL"/>
        </w:rPr>
        <w:t>Szkolnego systemu zarządzającego</w:t>
      </w:r>
      <w:r w:rsidRPr="001246A6">
        <w:rPr>
          <w:rFonts w:cstheme="minorHAnsi"/>
          <w:lang w:eastAsia="pl-PL"/>
        </w:rPr>
        <w:t>,</w:t>
      </w:r>
    </w:p>
    <w:p w14:paraId="6FC45892" w14:textId="7989653E" w:rsidR="00EE552F" w:rsidRPr="001246A6" w:rsidRDefault="00F1052B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A.8 – Funkcjonalności Elektronicznej tablicy wyników,</w:t>
      </w:r>
    </w:p>
    <w:p w14:paraId="1CA70DD0" w14:textId="7629E381" w:rsidR="00F1052B" w:rsidRPr="001246A6" w:rsidRDefault="00F1052B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Test A.9 – Funkcjonalności Regulatora pomieszczeniowego A.  </w:t>
      </w:r>
    </w:p>
    <w:p w14:paraId="778019CC" w14:textId="77777777" w:rsidR="00766DF4" w:rsidRPr="001246A6" w:rsidRDefault="00766DF4" w:rsidP="00766DF4">
      <w:pPr>
        <w:jc w:val="both"/>
        <w:rPr>
          <w:rFonts w:cstheme="minorHAnsi"/>
          <w:lang w:eastAsia="pl-PL"/>
        </w:rPr>
      </w:pPr>
    </w:p>
    <w:p w14:paraId="6BD9E67D" w14:textId="752D5D6C" w:rsidR="00E80D8B" w:rsidRPr="001246A6" w:rsidRDefault="00766DF4" w:rsidP="00766DF4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 </w:t>
      </w:r>
      <w:r w:rsidR="00E80D8B" w:rsidRPr="001246A6">
        <w:rPr>
          <w:rFonts w:cstheme="minorHAnsi"/>
          <w:lang w:eastAsia="pl-PL"/>
        </w:rPr>
        <w:t xml:space="preserve">Aby uniknąć wszelkich wątpliwości – Zamawiający dopuszcza przerwanie ciągłości pomiarów prowadzonych w ramach Testów </w:t>
      </w:r>
      <w:r w:rsidR="00BF4ADC" w:rsidRPr="001246A6">
        <w:rPr>
          <w:rFonts w:cstheme="minorHAnsi"/>
          <w:lang w:eastAsia="pl-PL"/>
        </w:rPr>
        <w:t>Prototypów Systemu</w:t>
      </w:r>
      <w:r w:rsidR="00E978A1" w:rsidRPr="001246A6">
        <w:rPr>
          <w:rFonts w:cstheme="minorHAnsi"/>
          <w:lang w:eastAsia="pl-PL"/>
        </w:rPr>
        <w:t xml:space="preserve"> w</w:t>
      </w:r>
      <w:r w:rsidRPr="001246A6">
        <w:rPr>
          <w:rFonts w:cstheme="minorHAnsi"/>
          <w:lang w:eastAsia="pl-PL"/>
        </w:rPr>
        <w:t>entylacji</w:t>
      </w:r>
      <w:r w:rsidR="00BF4ADC" w:rsidRPr="001246A6">
        <w:rPr>
          <w:rFonts w:cstheme="minorHAnsi"/>
          <w:lang w:eastAsia="pl-PL"/>
        </w:rPr>
        <w:t xml:space="preserve"> A</w:t>
      </w:r>
      <w:r w:rsidRPr="001246A6">
        <w:rPr>
          <w:rFonts w:cstheme="minorHAnsi"/>
          <w:lang w:eastAsia="pl-PL"/>
        </w:rPr>
        <w:t xml:space="preserve"> wraz z </w:t>
      </w:r>
      <w:r w:rsidR="00BF4ADC" w:rsidRPr="001246A6">
        <w:rPr>
          <w:rFonts w:cstheme="minorHAnsi"/>
          <w:lang w:eastAsia="pl-PL"/>
        </w:rPr>
        <w:t>Szkolnym</w:t>
      </w:r>
      <w:r w:rsidRPr="001246A6">
        <w:rPr>
          <w:rFonts w:cstheme="minorHAnsi"/>
          <w:lang w:eastAsia="pl-PL"/>
        </w:rPr>
        <w:t xml:space="preserve"> systeme</w:t>
      </w:r>
      <w:r w:rsidR="00E978A1" w:rsidRPr="001246A6">
        <w:rPr>
          <w:rFonts w:cstheme="minorHAnsi"/>
          <w:lang w:eastAsia="pl-PL"/>
        </w:rPr>
        <w:t>m z</w:t>
      </w:r>
      <w:r w:rsidRPr="001246A6">
        <w:rPr>
          <w:rFonts w:cstheme="minorHAnsi"/>
          <w:lang w:eastAsia="pl-PL"/>
        </w:rPr>
        <w:t>arządzającym</w:t>
      </w:r>
      <w:r w:rsidR="00E80D8B" w:rsidRPr="001246A6">
        <w:rPr>
          <w:rFonts w:cstheme="minorHAnsi"/>
          <w:lang w:eastAsia="pl-PL"/>
        </w:rPr>
        <w:t xml:space="preserve">, na skutek:  </w:t>
      </w:r>
    </w:p>
    <w:p w14:paraId="216C2859" w14:textId="77777777" w:rsidR="00E80D8B" w:rsidRPr="001246A6" w:rsidRDefault="00E80D8B" w:rsidP="00E80D8B">
      <w:pPr>
        <w:rPr>
          <w:rFonts w:cstheme="minorHAnsi"/>
          <w:lang w:eastAsia="pl-PL"/>
        </w:rPr>
      </w:pPr>
    </w:p>
    <w:p w14:paraId="4D549734" w14:textId="1737ED69" w:rsidR="00E80D8B" w:rsidRPr="001246A6" w:rsidRDefault="264547C1" w:rsidP="0029361A">
      <w:pPr>
        <w:pStyle w:val="Akapitzlist"/>
        <w:numPr>
          <w:ilvl w:val="0"/>
          <w:numId w:val="7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awarii urządzeń pomiarowych wykorzystywa</w:t>
      </w:r>
      <w:r w:rsidR="2AEDD5C1" w:rsidRPr="001246A6">
        <w:rPr>
          <w:rFonts w:cstheme="minorHAnsi"/>
          <w:lang w:eastAsia="pl-PL"/>
        </w:rPr>
        <w:t>nych w trakcie Testów Prototypu</w:t>
      </w:r>
      <w:r w:rsidRPr="001246A6">
        <w:rPr>
          <w:rFonts w:cstheme="minorHAnsi"/>
          <w:lang w:eastAsia="pl-PL"/>
        </w:rPr>
        <w:t xml:space="preserve"> </w:t>
      </w:r>
      <w:r w:rsidR="2AEDD5C1" w:rsidRPr="001246A6">
        <w:rPr>
          <w:rFonts w:cstheme="minorHAnsi"/>
          <w:lang w:eastAsia="pl-PL"/>
        </w:rPr>
        <w:t>Systemu</w:t>
      </w:r>
      <w:r w:rsidR="20F178D8" w:rsidRPr="001246A6">
        <w:rPr>
          <w:rFonts w:cstheme="minorHAnsi"/>
          <w:lang w:eastAsia="pl-PL"/>
        </w:rPr>
        <w:t xml:space="preserve"> wentylacji</w:t>
      </w:r>
      <w:r w:rsidR="2AEDD5C1" w:rsidRPr="001246A6">
        <w:rPr>
          <w:rFonts w:cstheme="minorHAnsi"/>
          <w:lang w:eastAsia="pl-PL"/>
        </w:rPr>
        <w:t xml:space="preserve"> A wraz z Szkolnym</w:t>
      </w:r>
      <w:r w:rsidR="20F178D8" w:rsidRPr="001246A6">
        <w:rPr>
          <w:rFonts w:cstheme="minorHAnsi"/>
          <w:lang w:eastAsia="pl-PL"/>
        </w:rPr>
        <w:t xml:space="preserve"> systemem </w:t>
      </w:r>
      <w:r w:rsidR="0C6F9E1B" w:rsidRPr="001246A6">
        <w:rPr>
          <w:rFonts w:cstheme="minorHAnsi"/>
          <w:lang w:eastAsia="pl-PL"/>
        </w:rPr>
        <w:t>zarządzającym</w:t>
      </w:r>
      <w:r w:rsidRPr="001246A6">
        <w:rPr>
          <w:rFonts w:cstheme="minorHAnsi"/>
          <w:lang w:eastAsia="pl-PL"/>
        </w:rPr>
        <w:t xml:space="preserve"> lub </w:t>
      </w:r>
    </w:p>
    <w:p w14:paraId="41397A8F" w14:textId="77777777" w:rsidR="00E80D8B" w:rsidRPr="001246A6" w:rsidRDefault="00E80D8B" w:rsidP="00D91076">
      <w:pPr>
        <w:jc w:val="both"/>
        <w:rPr>
          <w:rFonts w:cstheme="minorHAnsi"/>
          <w:lang w:eastAsia="pl-PL"/>
        </w:rPr>
      </w:pPr>
    </w:p>
    <w:p w14:paraId="551FA387" w14:textId="070C9903" w:rsidR="00E80D8B" w:rsidRPr="001246A6" w:rsidRDefault="00E80D8B" w:rsidP="0029361A">
      <w:pPr>
        <w:pStyle w:val="Akapitzlist"/>
        <w:numPr>
          <w:ilvl w:val="0"/>
          <w:numId w:val="7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działania siły wyższej (jak np. przerwa w dostawie energii elektrycznej do budynku, w którym prowadzone</w:t>
      </w:r>
      <w:r w:rsidR="00BF4ADC" w:rsidRPr="001246A6">
        <w:rPr>
          <w:rFonts w:cstheme="minorHAnsi"/>
          <w:lang w:eastAsia="pl-PL"/>
        </w:rPr>
        <w:t xml:space="preserve"> są Testy Prototypu</w:t>
      </w:r>
      <w:r w:rsidRPr="001246A6">
        <w:rPr>
          <w:rFonts w:cstheme="minorHAnsi"/>
          <w:lang w:eastAsia="pl-PL"/>
        </w:rPr>
        <w:t xml:space="preserve"> </w:t>
      </w:r>
      <w:r w:rsidR="00BF4ADC" w:rsidRPr="001246A6">
        <w:rPr>
          <w:rFonts w:cstheme="minorHAnsi"/>
          <w:lang w:eastAsia="pl-PL"/>
        </w:rPr>
        <w:t>Systemu</w:t>
      </w:r>
      <w:r w:rsidR="00766DF4" w:rsidRPr="001246A6">
        <w:rPr>
          <w:rFonts w:cstheme="minorHAnsi"/>
          <w:lang w:eastAsia="pl-PL"/>
        </w:rPr>
        <w:t xml:space="preserve"> wentylacji</w:t>
      </w:r>
      <w:r w:rsidR="00BF4ADC" w:rsidRPr="001246A6">
        <w:rPr>
          <w:rFonts w:cstheme="minorHAnsi"/>
          <w:lang w:eastAsia="pl-PL"/>
        </w:rPr>
        <w:t xml:space="preserve"> A</w:t>
      </w:r>
      <w:r w:rsidR="00766DF4" w:rsidRPr="001246A6">
        <w:rPr>
          <w:rFonts w:cstheme="minorHAnsi"/>
          <w:lang w:eastAsia="pl-PL"/>
        </w:rPr>
        <w:t xml:space="preserve"> wraz z </w:t>
      </w:r>
      <w:r w:rsidR="00BF4ADC" w:rsidRPr="001246A6">
        <w:rPr>
          <w:rFonts w:cstheme="minorHAnsi"/>
          <w:lang w:eastAsia="pl-PL"/>
        </w:rPr>
        <w:t>Szkolnym</w:t>
      </w:r>
      <w:r w:rsidR="00766DF4" w:rsidRPr="001246A6">
        <w:rPr>
          <w:rFonts w:cstheme="minorHAnsi"/>
          <w:lang w:eastAsia="pl-PL"/>
        </w:rPr>
        <w:t xml:space="preserve"> systemem zarządzającym</w:t>
      </w:r>
      <w:r w:rsidR="00BF4ADC" w:rsidRPr="001246A6">
        <w:rPr>
          <w:rFonts w:cstheme="minorHAnsi"/>
          <w:lang w:eastAsia="pl-PL"/>
        </w:rPr>
        <w:t>;</w:t>
      </w:r>
      <w:r w:rsidRPr="001246A6">
        <w:rPr>
          <w:rFonts w:cstheme="minorHAnsi"/>
          <w:lang w:eastAsia="pl-PL"/>
        </w:rPr>
        <w:t xml:space="preserve"> pożar budynku, w którym prowadzone są Testy, katastrofa naturalna, stan wojenny lub strajk powszechny, z wyłączeniem stanu epidemii wywołanego wirusem SARS CoV-2). </w:t>
      </w:r>
    </w:p>
    <w:p w14:paraId="39D15B3E" w14:textId="77777777" w:rsidR="00E80D8B" w:rsidRPr="001246A6" w:rsidRDefault="00E80D8B" w:rsidP="00E80D8B">
      <w:pPr>
        <w:rPr>
          <w:rFonts w:cstheme="minorHAnsi"/>
          <w:lang w:eastAsia="pl-PL"/>
        </w:rPr>
      </w:pPr>
    </w:p>
    <w:p w14:paraId="0C890808" w14:textId="164DE80C" w:rsidR="00593019" w:rsidRPr="001246A6" w:rsidRDefault="00E80D8B" w:rsidP="001941A4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 przypadku wystąpienia ww. okoliczności, Zamawiający może prz</w:t>
      </w:r>
      <w:r w:rsidR="001941A4" w:rsidRPr="001246A6">
        <w:rPr>
          <w:rFonts w:cstheme="minorHAnsi"/>
          <w:lang w:eastAsia="pl-PL"/>
        </w:rPr>
        <w:t>edłużyć czas prowadz</w:t>
      </w:r>
      <w:r w:rsidR="00E978A1" w:rsidRPr="001246A6">
        <w:rPr>
          <w:rFonts w:cstheme="minorHAnsi"/>
          <w:lang w:eastAsia="pl-PL"/>
        </w:rPr>
        <w:t>enia Testów Prototypu Systemów w</w:t>
      </w:r>
      <w:r w:rsidR="001941A4" w:rsidRPr="001246A6">
        <w:rPr>
          <w:rFonts w:cstheme="minorHAnsi"/>
          <w:lang w:eastAsia="pl-PL"/>
        </w:rPr>
        <w:t>entylacji</w:t>
      </w:r>
      <w:r w:rsidR="00BF4ADC" w:rsidRPr="001246A6">
        <w:rPr>
          <w:rFonts w:cstheme="minorHAnsi"/>
          <w:lang w:eastAsia="pl-PL"/>
        </w:rPr>
        <w:t xml:space="preserve"> A</w:t>
      </w:r>
      <w:r w:rsidR="001941A4" w:rsidRPr="001246A6">
        <w:rPr>
          <w:rFonts w:cstheme="minorHAnsi"/>
          <w:lang w:eastAsia="pl-PL"/>
        </w:rPr>
        <w:t xml:space="preserve"> wraz z </w:t>
      </w:r>
      <w:r w:rsidR="00BF4ADC" w:rsidRPr="001246A6">
        <w:rPr>
          <w:rFonts w:cstheme="minorHAnsi"/>
          <w:lang w:eastAsia="pl-PL"/>
        </w:rPr>
        <w:t>Szkolnym</w:t>
      </w:r>
      <w:r w:rsidR="001941A4" w:rsidRPr="001246A6">
        <w:rPr>
          <w:rFonts w:cstheme="minorHAnsi"/>
          <w:lang w:eastAsia="pl-PL"/>
        </w:rPr>
        <w:t xml:space="preserve"> systemem </w:t>
      </w:r>
      <w:r w:rsidR="00E978A1" w:rsidRPr="001246A6">
        <w:rPr>
          <w:rFonts w:cstheme="minorHAnsi"/>
          <w:lang w:eastAsia="pl-PL"/>
        </w:rPr>
        <w:t>zarządzającym</w:t>
      </w:r>
      <w:r w:rsidRPr="001246A6">
        <w:rPr>
          <w:rFonts w:cstheme="minorHAnsi"/>
          <w:lang w:eastAsia="pl-PL"/>
        </w:rPr>
        <w:t xml:space="preserve"> adekwatnie do czasu trwania ww. okoli</w:t>
      </w:r>
      <w:r w:rsidR="008A0153" w:rsidRPr="001246A6">
        <w:rPr>
          <w:rFonts w:cstheme="minorHAnsi"/>
          <w:lang w:eastAsia="pl-PL"/>
        </w:rPr>
        <w:t>czności, lecz nie dłużej niż o 2</w:t>
      </w:r>
      <w:r w:rsidRPr="001246A6">
        <w:rPr>
          <w:rFonts w:cstheme="minorHAnsi"/>
          <w:lang w:eastAsia="pl-PL"/>
        </w:rPr>
        <w:t xml:space="preserve"> miesiące.</w:t>
      </w:r>
    </w:p>
    <w:p w14:paraId="366E5C92" w14:textId="20FA0AD6" w:rsidR="009B63FF" w:rsidRPr="001246A6" w:rsidRDefault="009B63FF" w:rsidP="00590E20">
      <w:pPr>
        <w:pStyle w:val="Nagwek2"/>
        <w:ind w:firstLine="720"/>
        <w:rPr>
          <w:rFonts w:cstheme="minorHAnsi"/>
        </w:rPr>
      </w:pPr>
      <w:bookmarkStart w:id="18" w:name="_Toc73430301"/>
      <w:r w:rsidRPr="001246A6">
        <w:rPr>
          <w:rFonts w:cstheme="minorHAnsi"/>
        </w:rPr>
        <w:lastRenderedPageBreak/>
        <w:t>I.I.6.1 Przygotowanie Środowiska Testowego</w:t>
      </w:r>
      <w:bookmarkEnd w:id="18"/>
    </w:p>
    <w:p w14:paraId="463985C7" w14:textId="1832A3F9" w:rsidR="0039156E" w:rsidRPr="001246A6" w:rsidRDefault="009B63FF" w:rsidP="00835CA3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Zamawiający we wskazanej przez siebie Lokalizacji przygotuje Środowisko Testowe umożliwiające przeprowadzenie Testów Prototypu Systemu wentylacji A wraz z Szkolnym systemem zarządzającym. </w:t>
      </w:r>
    </w:p>
    <w:p w14:paraId="69C94353" w14:textId="5A3787D4" w:rsidR="009B63FF" w:rsidRPr="001246A6" w:rsidRDefault="009B63FF" w:rsidP="0039156E">
      <w:pPr>
        <w:rPr>
          <w:rFonts w:cstheme="minorHAnsi"/>
          <w:lang w:eastAsia="pl-PL"/>
        </w:rPr>
      </w:pPr>
    </w:p>
    <w:p w14:paraId="12F1CE51" w14:textId="77777777" w:rsidR="004E3C44" w:rsidRPr="001246A6" w:rsidRDefault="004E3C44" w:rsidP="008A0153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Wykonawca w szczególności przygotuje w ramach wynagrodzenia wskazanego w ART.22 Umowy:</w:t>
      </w:r>
    </w:p>
    <w:p w14:paraId="75794D72" w14:textId="5E50C5B8" w:rsidR="004E3C44" w:rsidRPr="001246A6" w:rsidRDefault="68420257" w:rsidP="0029361A">
      <w:pPr>
        <w:pStyle w:val="Akapitzlist"/>
        <w:numPr>
          <w:ilvl w:val="0"/>
          <w:numId w:val="19"/>
        </w:numPr>
        <w:jc w:val="both"/>
        <w:rPr>
          <w:rFonts w:eastAsiaTheme="minorEastAsia" w:cstheme="minorHAnsi"/>
          <w:szCs w:val="22"/>
          <w:lang w:eastAsia="pl-PL"/>
        </w:rPr>
      </w:pPr>
      <w:r w:rsidRPr="001246A6">
        <w:rPr>
          <w:rFonts w:cstheme="minorHAnsi"/>
          <w:lang w:eastAsia="pl-PL"/>
        </w:rPr>
        <w:t>Prototyp Systemu wentylacji A wraz z Szkolnym systemem zarządzającym zgodny</w:t>
      </w:r>
      <w:r w:rsidR="50B006A6" w:rsidRPr="001246A6">
        <w:rPr>
          <w:rFonts w:cstheme="minorHAnsi"/>
          <w:lang w:eastAsia="pl-PL"/>
        </w:rPr>
        <w:t xml:space="preserve"> z Wymaganiami Obligatoryjnymi </w:t>
      </w:r>
      <w:r w:rsidR="6EA898BB" w:rsidRPr="001246A6">
        <w:rPr>
          <w:rFonts w:eastAsia="Calibri" w:cstheme="minorHAnsi"/>
          <w:color w:val="000000" w:themeColor="text1"/>
          <w:szCs w:val="22"/>
        </w:rPr>
        <w:t>1.1-1.10, 2.1-2.11, 3.1-3.20, 4.1-4.12, 5.1-5.17</w:t>
      </w:r>
      <w:r w:rsidRPr="001246A6">
        <w:rPr>
          <w:rFonts w:eastAsia="Calibri" w:cstheme="minorHAnsi"/>
          <w:color w:val="000000" w:themeColor="text1"/>
          <w:szCs w:val="22"/>
          <w:lang w:eastAsia="pl-PL"/>
        </w:rPr>
        <w:t>,</w:t>
      </w:r>
      <w:r w:rsidRPr="001246A6">
        <w:rPr>
          <w:rFonts w:cstheme="minorHAnsi"/>
          <w:lang w:eastAsia="pl-PL"/>
        </w:rPr>
        <w:t xml:space="preserve"> zgodnie z Załącznikiem nr 1 do Regulaminu i parametrami Wymagań </w:t>
      </w:r>
      <w:r w:rsidR="50B006A6" w:rsidRPr="001246A6">
        <w:rPr>
          <w:rFonts w:cstheme="minorHAnsi"/>
          <w:lang w:eastAsia="pl-PL"/>
        </w:rPr>
        <w:t>Konkursowych</w:t>
      </w:r>
      <w:r w:rsidRPr="001246A6">
        <w:rPr>
          <w:rFonts w:cstheme="minorHAnsi"/>
          <w:lang w:eastAsia="pl-PL"/>
        </w:rPr>
        <w:t xml:space="preserve"> 7.1 – 7.8 zadeklarowanymi przez Wykonawcę w Ofercie. </w:t>
      </w:r>
    </w:p>
    <w:p w14:paraId="0EB452CF" w14:textId="647DA70A" w:rsidR="00DF37CE" w:rsidRPr="001246A6" w:rsidRDefault="6DD9F400" w:rsidP="0029361A">
      <w:pPr>
        <w:pStyle w:val="Akapitzlist"/>
        <w:numPr>
          <w:ilvl w:val="0"/>
          <w:numId w:val="19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Materiały eksploatacyjne Systemu wentylacji A niezbędne do przeprowadzenia Testów. </w:t>
      </w:r>
    </w:p>
    <w:p w14:paraId="1ED82533" w14:textId="3276B043" w:rsidR="004E3C44" w:rsidRPr="001246A6" w:rsidRDefault="004E3C44" w:rsidP="004E3C44">
      <w:pPr>
        <w:rPr>
          <w:rFonts w:cstheme="minorHAnsi"/>
          <w:lang w:eastAsia="pl-PL"/>
        </w:rPr>
      </w:pPr>
    </w:p>
    <w:p w14:paraId="0E54C02D" w14:textId="33F47417" w:rsidR="00B37142" w:rsidRPr="001246A6" w:rsidRDefault="00B37142" w:rsidP="00B37142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Zamawiający w terminie maksymalnie 8 miesięcy po podpisaniu Umowy z Wykonawcą, wskaże Lokalizację</w:t>
      </w:r>
      <w:r w:rsidR="00E978A1" w:rsidRPr="001246A6">
        <w:rPr>
          <w:rFonts w:cstheme="minorHAnsi"/>
          <w:lang w:eastAsia="pl-PL"/>
        </w:rPr>
        <w:t xml:space="preserve"> w Polsce</w:t>
      </w:r>
      <w:r w:rsidRPr="001246A6">
        <w:rPr>
          <w:rFonts w:cstheme="minorHAnsi"/>
          <w:lang w:eastAsia="pl-PL"/>
        </w:rPr>
        <w:t>, w której będą przeprowadzane Testy Prototypu Systemy A. Wykonawca odpowiada za właściwe zagospodarowanie lub utylizację materiałów eksploatacyjnych użytych do Testów Systemu wentylacji, omawianych w rozdziale I.I.6.1 zgodnie z prawem polskim.</w:t>
      </w:r>
    </w:p>
    <w:p w14:paraId="65555512" w14:textId="77777777" w:rsidR="00B37142" w:rsidRPr="001246A6" w:rsidRDefault="00B37142" w:rsidP="004E3C44">
      <w:pPr>
        <w:rPr>
          <w:rFonts w:cstheme="minorHAnsi"/>
          <w:lang w:eastAsia="pl-PL"/>
        </w:rPr>
      </w:pPr>
    </w:p>
    <w:p w14:paraId="7D2F26F0" w14:textId="2C2AA00D" w:rsidR="00835CA3" w:rsidRPr="001246A6" w:rsidRDefault="00835CA3" w:rsidP="004E3C44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</w:t>
      </w:r>
      <w:r w:rsidR="00DF37CE" w:rsidRPr="001246A6">
        <w:rPr>
          <w:rFonts w:cstheme="minorHAnsi"/>
          <w:b/>
          <w:lang w:eastAsia="pl-PL"/>
        </w:rPr>
        <w:t xml:space="preserve"> Testów Jakościowo-Ilościowych</w:t>
      </w:r>
      <w:r w:rsidRPr="001246A6">
        <w:rPr>
          <w:rFonts w:cstheme="minorHAnsi"/>
          <w:b/>
          <w:lang w:eastAsia="pl-PL"/>
        </w:rPr>
        <w:t>:</w:t>
      </w:r>
    </w:p>
    <w:p w14:paraId="2FD4ED49" w14:textId="4E1CAE58" w:rsidR="00835CA3" w:rsidRPr="001246A6" w:rsidRDefault="00835CA3" w:rsidP="004E3C44">
      <w:pPr>
        <w:rPr>
          <w:rFonts w:cstheme="minorHAnsi"/>
          <w:lang w:eastAsia="pl-PL"/>
        </w:rPr>
      </w:pPr>
    </w:p>
    <w:p w14:paraId="3D593565" w14:textId="7BB5B763" w:rsidR="00DF37CE" w:rsidRPr="001246A6" w:rsidRDefault="00E978A1" w:rsidP="004E3C44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Testu A</w:t>
      </w:r>
      <w:r w:rsidR="00DF37CE" w:rsidRPr="001246A6">
        <w:rPr>
          <w:rFonts w:cstheme="minorHAnsi"/>
          <w:b/>
          <w:lang w:eastAsia="pl-PL"/>
        </w:rPr>
        <w:t>.1</w:t>
      </w:r>
    </w:p>
    <w:p w14:paraId="519AF397" w14:textId="77777777" w:rsidR="00B37142" w:rsidRPr="001246A6" w:rsidRDefault="00B37142" w:rsidP="004E3C44">
      <w:pPr>
        <w:rPr>
          <w:rFonts w:cstheme="minorHAnsi"/>
          <w:b/>
          <w:lang w:eastAsia="pl-PL"/>
        </w:rPr>
      </w:pPr>
    </w:p>
    <w:p w14:paraId="379D7D85" w14:textId="49560563" w:rsidR="00835CA3" w:rsidRPr="001246A6" w:rsidRDefault="00835CA3" w:rsidP="00835CA3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 tabeli </w:t>
      </w:r>
      <w:r w:rsidR="00DF37CE" w:rsidRPr="001246A6">
        <w:rPr>
          <w:rFonts w:cstheme="minorHAnsi"/>
          <w:lang w:eastAsia="en-GB"/>
        </w:rPr>
        <w:t>I.</w:t>
      </w:r>
      <w:r w:rsidR="00E978A1" w:rsidRPr="001246A6">
        <w:rPr>
          <w:rFonts w:cstheme="minorHAnsi"/>
          <w:lang w:eastAsia="en-GB"/>
        </w:rPr>
        <w:t>I.</w:t>
      </w:r>
      <w:r w:rsidR="00DF37CE" w:rsidRPr="001246A6">
        <w:rPr>
          <w:rFonts w:cstheme="minorHAnsi"/>
          <w:lang w:eastAsia="en-GB"/>
        </w:rPr>
        <w:t>3</w:t>
      </w:r>
      <w:r w:rsidRPr="001246A6">
        <w:rPr>
          <w:rFonts w:cstheme="minorHAnsi"/>
          <w:lang w:eastAsia="en-GB"/>
        </w:rPr>
        <w:t xml:space="preserve">. przedstawiono parametry Środowiska Testowego dla Testu </w:t>
      </w:r>
      <w:r w:rsidR="00E978A1" w:rsidRPr="001246A6">
        <w:rPr>
          <w:rFonts w:cstheme="minorHAnsi"/>
          <w:lang w:eastAsia="en-GB"/>
        </w:rPr>
        <w:t>A</w:t>
      </w:r>
      <w:r w:rsidR="00DF37CE" w:rsidRPr="001246A6">
        <w:rPr>
          <w:rFonts w:cstheme="minorHAnsi"/>
          <w:lang w:eastAsia="en-GB"/>
        </w:rPr>
        <w:t>.</w:t>
      </w:r>
      <w:r w:rsidR="005F1BC0" w:rsidRPr="001246A6">
        <w:rPr>
          <w:rFonts w:cstheme="minorHAnsi"/>
          <w:lang w:eastAsia="en-GB"/>
        </w:rPr>
        <w:t>1.</w:t>
      </w:r>
    </w:p>
    <w:p w14:paraId="6E950818" w14:textId="77777777" w:rsidR="00B37142" w:rsidRPr="001246A6" w:rsidRDefault="00B37142" w:rsidP="00835CA3">
      <w:pPr>
        <w:rPr>
          <w:rFonts w:cstheme="minorHAnsi"/>
          <w:lang w:eastAsia="en-GB"/>
        </w:rPr>
      </w:pPr>
    </w:p>
    <w:p w14:paraId="03D59D27" w14:textId="461697D7" w:rsidR="00835CA3" w:rsidRPr="001246A6" w:rsidRDefault="61908CA6" w:rsidP="00835CA3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Tabela </w:t>
      </w:r>
      <w:r w:rsidR="79766D2A" w:rsidRPr="001246A6">
        <w:rPr>
          <w:rFonts w:cstheme="minorHAnsi"/>
          <w:lang w:eastAsia="en-GB"/>
        </w:rPr>
        <w:t>I.</w:t>
      </w:r>
      <w:r w:rsidR="167F8C70" w:rsidRPr="001246A6">
        <w:rPr>
          <w:rFonts w:cstheme="minorHAnsi"/>
          <w:lang w:eastAsia="en-GB"/>
        </w:rPr>
        <w:t>I.</w:t>
      </w:r>
      <w:r w:rsidR="79766D2A" w:rsidRPr="001246A6">
        <w:rPr>
          <w:rFonts w:cstheme="minorHAnsi"/>
          <w:lang w:eastAsia="en-GB"/>
        </w:rPr>
        <w:t>3.</w:t>
      </w:r>
      <w:r w:rsidRPr="001246A6">
        <w:rPr>
          <w:rFonts w:cstheme="minorHAnsi"/>
          <w:lang w:eastAsia="en-GB"/>
        </w:rPr>
        <w:t xml:space="preserve"> Parametry Środowiska Testowego dla Testu </w:t>
      </w:r>
      <w:r w:rsidR="167F8C70" w:rsidRPr="001246A6">
        <w:rPr>
          <w:rFonts w:cstheme="minorHAnsi"/>
          <w:lang w:eastAsia="en-GB"/>
        </w:rPr>
        <w:t>A</w:t>
      </w:r>
      <w:r w:rsidR="79766D2A" w:rsidRPr="001246A6">
        <w:rPr>
          <w:rFonts w:cstheme="minorHAnsi"/>
          <w:lang w:eastAsia="en-GB"/>
        </w:rPr>
        <w:t>.1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1"/>
        <w:gridCol w:w="3571"/>
        <w:gridCol w:w="3598"/>
      </w:tblGrid>
      <w:tr w:rsidR="005C57A6" w:rsidRPr="001246A6" w14:paraId="39E7EF00" w14:textId="77777777" w:rsidTr="72B42E6D">
        <w:tc>
          <w:tcPr>
            <w:tcW w:w="0" w:type="auto"/>
          </w:tcPr>
          <w:p w14:paraId="34FA824A" w14:textId="4489B52E" w:rsidR="005C57A6" w:rsidRPr="001246A6" w:rsidRDefault="005C57A6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Parametry Środowiska Testowego</w:t>
            </w:r>
          </w:p>
        </w:tc>
        <w:tc>
          <w:tcPr>
            <w:tcW w:w="0" w:type="auto"/>
          </w:tcPr>
          <w:p w14:paraId="09650F4D" w14:textId="39089EB8" w:rsidR="005C57A6" w:rsidRPr="001246A6" w:rsidRDefault="005C57A6" w:rsidP="007B72C8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Parametry powietrza zewnętrznego dostarczane na czerpnię powietrza Systemu wentylacji</w:t>
            </w:r>
            <w:r w:rsidR="007C3D3A" w:rsidRPr="001246A6">
              <w:rPr>
                <w:rFonts w:asciiTheme="minorHAnsi" w:hAnsiTheme="minorHAnsi" w:cstheme="minorHAnsi"/>
                <w:lang w:eastAsia="en-GB"/>
              </w:rPr>
              <w:t xml:space="preserve"> A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0508BC37" w14:textId="0A3BD73B" w:rsidR="005C57A6" w:rsidRPr="001246A6" w:rsidRDefault="005C57A6" w:rsidP="005C57A6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Sali lekcyjnej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</w:t>
            </w:r>
            <w:r w:rsidR="00BC69F4" w:rsidRPr="001246A6">
              <w:rPr>
                <w:rFonts w:asciiTheme="minorHAnsi" w:hAnsiTheme="minorHAnsi" w:cstheme="minorHAnsi"/>
                <w:lang w:eastAsia="en-GB"/>
              </w:rPr>
              <w:t xml:space="preserve">A </w:t>
            </w:r>
            <w:r w:rsidRPr="001246A6">
              <w:rPr>
                <w:rFonts w:asciiTheme="minorHAnsi" w:hAnsiTheme="minorHAnsi" w:cstheme="minorHAnsi"/>
                <w:lang w:eastAsia="en-GB"/>
              </w:rPr>
              <w:t>wraz z Szkolnym systemem zarządzającym</w:t>
            </w:r>
          </w:p>
        </w:tc>
      </w:tr>
      <w:tr w:rsidR="005C57A6" w:rsidRPr="001246A6" w14:paraId="235C72C0" w14:textId="77777777" w:rsidTr="72B42E6D">
        <w:tc>
          <w:tcPr>
            <w:tcW w:w="0" w:type="auto"/>
          </w:tcPr>
          <w:p w14:paraId="5BEEB684" w14:textId="12C252BE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Temperatura powietrza [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C]</w:t>
            </w:r>
          </w:p>
        </w:tc>
        <w:tc>
          <w:tcPr>
            <w:tcW w:w="0" w:type="auto"/>
          </w:tcPr>
          <w:p w14:paraId="6FDCCBC7" w14:textId="28CB69D7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</w:t>
            </w:r>
            <w:r w:rsidR="007C3D3A" w:rsidRPr="001246A6">
              <w:rPr>
                <w:rFonts w:asciiTheme="minorHAnsi" w:hAnsiTheme="minorHAnsi" w:cstheme="minorHAnsi"/>
                <w:lang w:eastAsia="en-GB"/>
              </w:rPr>
              <w:t>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</w:tcPr>
          <w:p w14:paraId="04828BBB" w14:textId="6064AC65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</w:t>
            </w:r>
            <w:r w:rsidR="007C3D3A" w:rsidRPr="001246A6">
              <w:rPr>
                <w:rFonts w:asciiTheme="minorHAnsi" w:hAnsiTheme="minorHAnsi" w:cstheme="minorHAnsi"/>
                <w:lang w:eastAsia="en-GB"/>
              </w:rPr>
              <w:t>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  <w:tr w:rsidR="005C57A6" w:rsidRPr="001246A6" w14:paraId="7C7ECB0D" w14:textId="77777777" w:rsidTr="72B42E6D">
        <w:tc>
          <w:tcPr>
            <w:tcW w:w="0" w:type="auto"/>
          </w:tcPr>
          <w:p w14:paraId="2CAAFF40" w14:textId="77777777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powietrza [%]</w:t>
            </w:r>
          </w:p>
        </w:tc>
        <w:tc>
          <w:tcPr>
            <w:tcW w:w="0" w:type="auto"/>
          </w:tcPr>
          <w:p w14:paraId="370F0960" w14:textId="77777777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  <w:tc>
          <w:tcPr>
            <w:tcW w:w="0" w:type="auto"/>
          </w:tcPr>
          <w:p w14:paraId="56E77A85" w14:textId="77777777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</w:tr>
      <w:tr w:rsidR="005C57A6" w:rsidRPr="001246A6" w14:paraId="666B67B4" w14:textId="77777777" w:rsidTr="72B42E6D">
        <w:tc>
          <w:tcPr>
            <w:tcW w:w="0" w:type="auto"/>
          </w:tcPr>
          <w:p w14:paraId="2740A8B6" w14:textId="475D7929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vertAlign w:val="subscript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Stężenie CO</w:t>
            </w:r>
            <w:r w:rsidRPr="001246A6">
              <w:rPr>
                <w:rFonts w:asciiTheme="minorHAnsi" w:hAnsiTheme="minorHAnsi" w:cstheme="minorHAnsi"/>
                <w:vertAlign w:val="subscript"/>
                <w:lang w:eastAsia="en-GB"/>
              </w:rPr>
              <w:t>2</w:t>
            </w:r>
          </w:p>
          <w:p w14:paraId="769512AC" w14:textId="77777777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[ppm]</w:t>
            </w:r>
          </w:p>
        </w:tc>
        <w:tc>
          <w:tcPr>
            <w:tcW w:w="0" w:type="auto"/>
          </w:tcPr>
          <w:p w14:paraId="4FFA5867" w14:textId="048A43CA" w:rsidR="005C57A6" w:rsidRPr="001246A6" w:rsidRDefault="109BA38E" w:rsidP="00F07522">
            <w:pPr>
              <w:spacing w:line="259" w:lineRule="auto"/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350-450 ppm</w:t>
            </w:r>
          </w:p>
        </w:tc>
        <w:tc>
          <w:tcPr>
            <w:tcW w:w="0" w:type="auto"/>
          </w:tcPr>
          <w:p w14:paraId="1FFCD3F4" w14:textId="09D793B8" w:rsidR="005C57A6" w:rsidRPr="001246A6" w:rsidRDefault="6850740E" w:rsidP="72B42E6D">
            <w:pPr>
              <w:spacing w:line="259" w:lineRule="auto"/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 350-450 ppm</w:t>
            </w:r>
          </w:p>
          <w:p w14:paraId="521E5470" w14:textId="3F0DA6ED" w:rsidR="005C57A6" w:rsidRPr="001246A6" w:rsidRDefault="005C57A6" w:rsidP="72B42E6D">
            <w:pPr>
              <w:jc w:val="center"/>
              <w:rPr>
                <w:rFonts w:asciiTheme="minorHAnsi" w:hAnsiTheme="minorHAnsi" w:cstheme="minorHAnsi"/>
                <w:szCs w:val="22"/>
                <w:lang w:eastAsia="en-GB"/>
              </w:rPr>
            </w:pPr>
          </w:p>
        </w:tc>
      </w:tr>
      <w:tr w:rsidR="005C57A6" w:rsidRPr="001246A6" w14:paraId="22D681D1" w14:textId="77777777" w:rsidTr="72B42E6D">
        <w:trPr>
          <w:trHeight w:val="866"/>
        </w:trPr>
        <w:tc>
          <w:tcPr>
            <w:tcW w:w="0" w:type="auto"/>
          </w:tcPr>
          <w:p w14:paraId="417645DF" w14:textId="77777777" w:rsidR="005C57A6" w:rsidRPr="001246A6" w:rsidRDefault="005C57A6" w:rsidP="007C3D3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Koncentracja cząstek PM2.5 [µg/m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  <w:vAlign w:val="center"/>
          </w:tcPr>
          <w:p w14:paraId="0CB0290D" w14:textId="4BFF24E6" w:rsidR="005C57A6" w:rsidRPr="001246A6" w:rsidRDefault="1FA2042F" w:rsidP="00F07522">
            <w:pPr>
              <w:spacing w:line="259" w:lineRule="auto"/>
              <w:jc w:val="center"/>
              <w:rPr>
                <w:rFonts w:asciiTheme="minorHAnsi" w:hAnsiTheme="minorHAnsi" w:cstheme="minorHAnsi"/>
                <w:szCs w:val="22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Program Praca Profil – Program Eco, opis: Start: 75-105 µg/m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  <w:tc>
          <w:tcPr>
            <w:tcW w:w="0" w:type="auto"/>
            <w:vAlign w:val="center"/>
          </w:tcPr>
          <w:p w14:paraId="0926EBF8" w14:textId="765CACC0" w:rsidR="005C57A6" w:rsidRPr="001246A6" w:rsidRDefault="0545A3B4" w:rsidP="00F07522">
            <w:pPr>
              <w:spacing w:line="259" w:lineRule="auto"/>
              <w:jc w:val="center"/>
              <w:rPr>
                <w:rFonts w:asciiTheme="minorHAnsi" w:hAnsiTheme="minorHAnsi" w:cstheme="minorHAnsi"/>
                <w:szCs w:val="22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PM2.5 poniżej 35 µg/m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</w:tr>
    </w:tbl>
    <w:p w14:paraId="11632EE3" w14:textId="04521E9A" w:rsidR="007C3D3A" w:rsidRPr="001246A6" w:rsidRDefault="007C3D3A" w:rsidP="72B42E6D">
      <w:pPr>
        <w:rPr>
          <w:rFonts w:cstheme="minorHAnsi"/>
          <w:szCs w:val="22"/>
          <w:lang w:eastAsia="pl-PL"/>
        </w:rPr>
      </w:pPr>
    </w:p>
    <w:p w14:paraId="1206D60B" w14:textId="7187CE41" w:rsidR="007C3D3A" w:rsidRPr="001246A6" w:rsidRDefault="267E939B" w:rsidP="72B42E6D">
      <w:pPr>
        <w:rPr>
          <w:rFonts w:cstheme="minorHAnsi"/>
          <w:b/>
          <w:bCs/>
          <w:lang w:eastAsia="pl-PL"/>
        </w:rPr>
      </w:pPr>
      <w:r w:rsidRPr="001246A6">
        <w:rPr>
          <w:rFonts w:cstheme="minorHAnsi"/>
          <w:b/>
          <w:bCs/>
          <w:lang w:eastAsia="pl-PL"/>
        </w:rPr>
        <w:t xml:space="preserve">Środowisko Testowe dla Testu </w:t>
      </w:r>
      <w:r w:rsidR="00E978A1" w:rsidRPr="001246A6">
        <w:rPr>
          <w:rFonts w:cstheme="minorHAnsi"/>
          <w:b/>
          <w:bCs/>
          <w:lang w:eastAsia="pl-PL"/>
        </w:rPr>
        <w:t>A</w:t>
      </w:r>
      <w:r w:rsidR="00DF37CE" w:rsidRPr="001246A6">
        <w:rPr>
          <w:rFonts w:cstheme="minorHAnsi"/>
          <w:b/>
          <w:bCs/>
          <w:lang w:eastAsia="pl-PL"/>
        </w:rPr>
        <w:t>.</w:t>
      </w:r>
      <w:r w:rsidR="005F1BC0" w:rsidRPr="001246A6">
        <w:rPr>
          <w:rFonts w:cstheme="minorHAnsi"/>
          <w:b/>
          <w:bCs/>
          <w:lang w:eastAsia="pl-PL"/>
        </w:rPr>
        <w:t>2</w:t>
      </w:r>
    </w:p>
    <w:p w14:paraId="3A4C3CD8" w14:textId="1A813514" w:rsidR="007C3D3A" w:rsidRPr="001246A6" w:rsidRDefault="007C3D3A" w:rsidP="007C3D3A">
      <w:pPr>
        <w:rPr>
          <w:rFonts w:cstheme="minorHAnsi"/>
          <w:lang w:eastAsia="pl-PL"/>
        </w:rPr>
      </w:pPr>
    </w:p>
    <w:p w14:paraId="41216D15" w14:textId="2EFBFE0D" w:rsidR="007C3D3A" w:rsidRPr="001246A6" w:rsidRDefault="007C3D3A" w:rsidP="007C3D3A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 tabeli </w:t>
      </w:r>
      <w:r w:rsidR="00E978A1" w:rsidRPr="001246A6">
        <w:rPr>
          <w:rFonts w:cstheme="minorHAnsi"/>
          <w:lang w:eastAsia="en-GB"/>
        </w:rPr>
        <w:t>I</w:t>
      </w:r>
      <w:r w:rsidR="00DF37CE" w:rsidRPr="001246A6">
        <w:rPr>
          <w:rFonts w:cstheme="minorHAnsi"/>
          <w:lang w:eastAsia="en-GB"/>
        </w:rPr>
        <w:t>.</w:t>
      </w:r>
      <w:r w:rsidR="00E978A1" w:rsidRPr="001246A6">
        <w:rPr>
          <w:rFonts w:cstheme="minorHAnsi"/>
          <w:lang w:eastAsia="en-GB"/>
        </w:rPr>
        <w:t>I.</w:t>
      </w:r>
      <w:r w:rsidR="00DF37CE" w:rsidRPr="001246A6">
        <w:rPr>
          <w:rFonts w:cstheme="minorHAnsi"/>
          <w:lang w:eastAsia="en-GB"/>
        </w:rPr>
        <w:t>4.</w:t>
      </w:r>
      <w:r w:rsidRPr="001246A6">
        <w:rPr>
          <w:rFonts w:cstheme="minorHAnsi"/>
          <w:lang w:eastAsia="en-GB"/>
        </w:rPr>
        <w:t xml:space="preserve"> przedstawiono parametry </w:t>
      </w:r>
      <w:r w:rsidR="00DF37CE" w:rsidRPr="001246A6">
        <w:rPr>
          <w:rFonts w:cstheme="minorHAnsi"/>
          <w:lang w:eastAsia="en-GB"/>
        </w:rPr>
        <w:t>Środowiska Testowego</w:t>
      </w:r>
      <w:r w:rsidR="00E978A1" w:rsidRPr="001246A6">
        <w:rPr>
          <w:rFonts w:cstheme="minorHAnsi"/>
          <w:lang w:eastAsia="en-GB"/>
        </w:rPr>
        <w:t xml:space="preserve"> dla Testu A</w:t>
      </w:r>
      <w:r w:rsidR="005F1BC0" w:rsidRPr="001246A6">
        <w:rPr>
          <w:rFonts w:cstheme="minorHAnsi"/>
          <w:lang w:eastAsia="en-GB"/>
        </w:rPr>
        <w:t>.2.</w:t>
      </w:r>
    </w:p>
    <w:p w14:paraId="3A62891C" w14:textId="77777777" w:rsidR="007C3D3A" w:rsidRPr="001246A6" w:rsidRDefault="007C3D3A" w:rsidP="007C3D3A">
      <w:pPr>
        <w:rPr>
          <w:rFonts w:cstheme="minorHAnsi"/>
          <w:u w:val="single"/>
          <w:lang w:eastAsia="en-GB"/>
        </w:rPr>
      </w:pPr>
    </w:p>
    <w:p w14:paraId="7132BFC6" w14:textId="1312C730" w:rsidR="007C3D3A" w:rsidRPr="001246A6" w:rsidRDefault="490B5359" w:rsidP="007C3D3A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Tabela </w:t>
      </w:r>
      <w:r w:rsidR="79766D2A" w:rsidRPr="001246A6">
        <w:rPr>
          <w:rFonts w:cstheme="minorHAnsi"/>
          <w:lang w:eastAsia="en-GB"/>
        </w:rPr>
        <w:t>I.</w:t>
      </w:r>
      <w:r w:rsidR="167F8C70" w:rsidRPr="001246A6">
        <w:rPr>
          <w:rFonts w:cstheme="minorHAnsi"/>
          <w:lang w:eastAsia="en-GB"/>
        </w:rPr>
        <w:t>I.</w:t>
      </w:r>
      <w:r w:rsidR="79766D2A" w:rsidRPr="001246A6">
        <w:rPr>
          <w:rFonts w:cstheme="minorHAnsi"/>
          <w:lang w:eastAsia="en-GB"/>
        </w:rPr>
        <w:t>4.</w:t>
      </w:r>
      <w:r w:rsidRPr="001246A6">
        <w:rPr>
          <w:rFonts w:cstheme="minorHAnsi"/>
          <w:lang w:eastAsia="en-GB"/>
        </w:rPr>
        <w:t xml:space="preserve"> Parametry </w:t>
      </w:r>
      <w:r w:rsidR="79766D2A" w:rsidRPr="001246A6">
        <w:rPr>
          <w:rFonts w:cstheme="minorHAnsi"/>
          <w:lang w:eastAsia="en-GB"/>
        </w:rPr>
        <w:t>Ś</w:t>
      </w:r>
      <w:r w:rsidR="167F8C70" w:rsidRPr="001246A6">
        <w:rPr>
          <w:rFonts w:cstheme="minorHAnsi"/>
          <w:lang w:eastAsia="en-GB"/>
        </w:rPr>
        <w:t>rodowiska Testowego dla Testu A</w:t>
      </w:r>
      <w:r w:rsidR="79766D2A" w:rsidRPr="001246A6">
        <w:rPr>
          <w:rFonts w:cstheme="minorHAnsi"/>
          <w:lang w:eastAsia="en-GB"/>
        </w:rPr>
        <w:t>.2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2"/>
        <w:gridCol w:w="3315"/>
        <w:gridCol w:w="3343"/>
      </w:tblGrid>
      <w:tr w:rsidR="00BC69F4" w:rsidRPr="001246A6" w14:paraId="420F8C4D" w14:textId="77777777" w:rsidTr="72B42E6D">
        <w:tc>
          <w:tcPr>
            <w:tcW w:w="0" w:type="auto"/>
          </w:tcPr>
          <w:p w14:paraId="42F40F82" w14:textId="77777777" w:rsidR="00BC69F4" w:rsidRPr="001246A6" w:rsidRDefault="00BC69F4" w:rsidP="00BC69F4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2803BC61" w14:textId="3D5BC4CC" w:rsidR="00BC69F4" w:rsidRPr="001246A6" w:rsidRDefault="0FAD0255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A </w:t>
            </w:r>
            <w:r w:rsidRPr="001246A6">
              <w:rPr>
                <w:rFonts w:asciiTheme="minorHAnsi" w:hAnsiTheme="minorHAnsi" w:cstheme="minorHAnsi"/>
                <w:b/>
                <w:bCs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325E9A06" w14:textId="149FBEB2" w:rsidR="00BC69F4" w:rsidRPr="001246A6" w:rsidRDefault="00BC69F4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Sali lekcyjnej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A wraz z Szkolnym systemem zarządzającym</w:t>
            </w:r>
          </w:p>
        </w:tc>
      </w:tr>
      <w:tr w:rsidR="007C3D3A" w:rsidRPr="001246A6" w14:paraId="0B4B82D1" w14:textId="77777777" w:rsidTr="72B42E6D">
        <w:tc>
          <w:tcPr>
            <w:tcW w:w="0" w:type="auto"/>
          </w:tcPr>
          <w:p w14:paraId="69863E03" w14:textId="77777777" w:rsidR="007C3D3A" w:rsidRPr="001246A6" w:rsidRDefault="007C3D3A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5E05E356" w14:textId="77777777" w:rsidR="007C3D3A" w:rsidRPr="001246A6" w:rsidRDefault="007C3D3A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C]</w:t>
            </w:r>
          </w:p>
        </w:tc>
        <w:tc>
          <w:tcPr>
            <w:tcW w:w="0" w:type="auto"/>
          </w:tcPr>
          <w:p w14:paraId="22EF49D0" w14:textId="08CDD5A2" w:rsidR="007C3D3A" w:rsidRPr="001246A6" w:rsidRDefault="007C3D3A" w:rsidP="00E978A1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</w:tcPr>
          <w:p w14:paraId="50EF75CC" w14:textId="1BE31DE5" w:rsidR="007C3D3A" w:rsidRPr="001246A6" w:rsidRDefault="007C3D3A" w:rsidP="00E978A1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  <w:tr w:rsidR="007C3D3A" w:rsidRPr="001246A6" w14:paraId="79F58F00" w14:textId="77777777" w:rsidTr="72B42E6D">
        <w:tc>
          <w:tcPr>
            <w:tcW w:w="0" w:type="auto"/>
          </w:tcPr>
          <w:p w14:paraId="6AE63FD9" w14:textId="77777777" w:rsidR="007C3D3A" w:rsidRPr="001246A6" w:rsidRDefault="007C3D3A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lastRenderedPageBreak/>
              <w:t>Wilgotność powietrza [%]</w:t>
            </w:r>
          </w:p>
        </w:tc>
        <w:tc>
          <w:tcPr>
            <w:tcW w:w="0" w:type="auto"/>
          </w:tcPr>
          <w:p w14:paraId="1E2C6351" w14:textId="77777777" w:rsidR="007C3D3A" w:rsidRPr="001246A6" w:rsidRDefault="007C3D3A" w:rsidP="00E978A1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  <w:tc>
          <w:tcPr>
            <w:tcW w:w="0" w:type="auto"/>
          </w:tcPr>
          <w:p w14:paraId="27EADB17" w14:textId="77777777" w:rsidR="007C3D3A" w:rsidRPr="001246A6" w:rsidRDefault="007C3D3A" w:rsidP="00E978A1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</w:tr>
      <w:tr w:rsidR="007C3D3A" w:rsidRPr="001246A6" w14:paraId="2CF16465" w14:textId="77777777" w:rsidTr="72B42E6D">
        <w:tc>
          <w:tcPr>
            <w:tcW w:w="0" w:type="auto"/>
          </w:tcPr>
          <w:p w14:paraId="5C7BDCDF" w14:textId="77777777" w:rsidR="007C3D3A" w:rsidRPr="001246A6" w:rsidRDefault="007C3D3A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Liczba jednostek tworzących kolonie aerozolu bakteryjnego GRAM(-)</w:t>
            </w:r>
          </w:p>
        </w:tc>
        <w:tc>
          <w:tcPr>
            <w:tcW w:w="0" w:type="auto"/>
          </w:tcPr>
          <w:p w14:paraId="16D54A2E" w14:textId="77777777" w:rsidR="007C3D3A" w:rsidRPr="001246A6" w:rsidRDefault="372AF5F1" w:rsidP="72B42E6D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&lt; 100 jtk/m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  <w:tc>
          <w:tcPr>
            <w:tcW w:w="0" w:type="auto"/>
          </w:tcPr>
          <w:p w14:paraId="0F8B8129" w14:textId="77777777" w:rsidR="007C3D3A" w:rsidRPr="001246A6" w:rsidRDefault="372AF5F1" w:rsidP="72B42E6D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&lt; 100 jtk/m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</w:tr>
      <w:tr w:rsidR="007C3D3A" w:rsidRPr="001246A6" w14:paraId="450983EE" w14:textId="77777777" w:rsidTr="72B42E6D">
        <w:tc>
          <w:tcPr>
            <w:tcW w:w="0" w:type="auto"/>
          </w:tcPr>
          <w:p w14:paraId="43A5418B" w14:textId="77777777" w:rsidR="007C3D3A" w:rsidRPr="001246A6" w:rsidRDefault="007C3D3A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Liczba jednostek tworzących kolonie aerozolu bakteryjnego GRAM(+)</w:t>
            </w:r>
          </w:p>
        </w:tc>
        <w:tc>
          <w:tcPr>
            <w:tcW w:w="0" w:type="auto"/>
          </w:tcPr>
          <w:p w14:paraId="35D05CF2" w14:textId="77777777" w:rsidR="007C3D3A" w:rsidRPr="001246A6" w:rsidRDefault="372AF5F1" w:rsidP="72B42E6D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&lt; 100 jtk/m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  <w:tc>
          <w:tcPr>
            <w:tcW w:w="0" w:type="auto"/>
          </w:tcPr>
          <w:p w14:paraId="158A7586" w14:textId="77777777" w:rsidR="007C3D3A" w:rsidRPr="001246A6" w:rsidRDefault="372AF5F1" w:rsidP="72B42E6D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&lt; 100 jtk/m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</w:tr>
    </w:tbl>
    <w:p w14:paraId="19171DB3" w14:textId="77777777" w:rsidR="007C3D3A" w:rsidRPr="001246A6" w:rsidRDefault="007C3D3A" w:rsidP="007C3D3A">
      <w:pPr>
        <w:rPr>
          <w:rFonts w:cstheme="minorHAnsi"/>
          <w:lang w:eastAsia="en-GB"/>
        </w:rPr>
      </w:pPr>
    </w:p>
    <w:p w14:paraId="62EFD2B8" w14:textId="75035BCD" w:rsidR="007C3D3A" w:rsidRPr="001246A6" w:rsidRDefault="007C3D3A" w:rsidP="007C3D3A">
      <w:pPr>
        <w:rPr>
          <w:rFonts w:cstheme="minorHAnsi"/>
          <w:lang w:eastAsia="pl-PL"/>
        </w:rPr>
      </w:pPr>
    </w:p>
    <w:p w14:paraId="734615E7" w14:textId="4778E0B0" w:rsidR="007C3D3A" w:rsidRPr="001246A6" w:rsidRDefault="007C3D3A" w:rsidP="007C3D3A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 xml:space="preserve">Środowisko Testowe dla Testu </w:t>
      </w:r>
      <w:r w:rsidR="00E978A1" w:rsidRPr="001246A6">
        <w:rPr>
          <w:rFonts w:cstheme="minorHAnsi"/>
          <w:b/>
          <w:lang w:eastAsia="pl-PL"/>
        </w:rPr>
        <w:t>A</w:t>
      </w:r>
      <w:r w:rsidR="00DF37CE" w:rsidRPr="001246A6">
        <w:rPr>
          <w:rFonts w:cstheme="minorHAnsi"/>
          <w:b/>
          <w:lang w:eastAsia="pl-PL"/>
        </w:rPr>
        <w:t>.</w:t>
      </w:r>
      <w:r w:rsidRPr="001246A6">
        <w:rPr>
          <w:rFonts w:cstheme="minorHAnsi"/>
          <w:b/>
          <w:lang w:eastAsia="pl-PL"/>
        </w:rPr>
        <w:t>3</w:t>
      </w:r>
    </w:p>
    <w:p w14:paraId="1CE5B5C5" w14:textId="35BED308" w:rsidR="007C3D3A" w:rsidRPr="001246A6" w:rsidRDefault="007C3D3A" w:rsidP="007C3D3A">
      <w:pPr>
        <w:rPr>
          <w:rFonts w:cstheme="minorHAnsi"/>
          <w:lang w:eastAsia="pl-PL"/>
        </w:rPr>
      </w:pPr>
    </w:p>
    <w:p w14:paraId="4BEF3CC5" w14:textId="09842A00" w:rsidR="007C3D3A" w:rsidRPr="001246A6" w:rsidRDefault="007C3D3A" w:rsidP="007C3D3A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 tabeli </w:t>
      </w:r>
      <w:r w:rsidR="005F1BC0" w:rsidRPr="001246A6">
        <w:rPr>
          <w:rFonts w:cstheme="minorHAnsi"/>
          <w:lang w:eastAsia="en-GB"/>
        </w:rPr>
        <w:t>I.</w:t>
      </w:r>
      <w:r w:rsidR="00E978A1" w:rsidRPr="001246A6">
        <w:rPr>
          <w:rFonts w:cstheme="minorHAnsi"/>
          <w:lang w:eastAsia="en-GB"/>
        </w:rPr>
        <w:t>I.</w:t>
      </w:r>
      <w:r w:rsidR="005F1BC0" w:rsidRPr="001246A6">
        <w:rPr>
          <w:rFonts w:cstheme="minorHAnsi"/>
          <w:lang w:eastAsia="en-GB"/>
        </w:rPr>
        <w:t>5.</w:t>
      </w:r>
      <w:r w:rsidRPr="001246A6">
        <w:rPr>
          <w:rFonts w:cstheme="minorHAnsi"/>
          <w:lang w:eastAsia="en-GB"/>
        </w:rPr>
        <w:t xml:space="preserve"> przedstawiono parametry </w:t>
      </w:r>
      <w:r w:rsidR="00DF37CE" w:rsidRPr="001246A6">
        <w:rPr>
          <w:rFonts w:cstheme="minorHAnsi"/>
          <w:lang w:eastAsia="en-GB"/>
        </w:rPr>
        <w:t>Środowiska Testowego</w:t>
      </w:r>
      <w:r w:rsidR="00E978A1" w:rsidRPr="001246A6">
        <w:rPr>
          <w:rFonts w:cstheme="minorHAnsi"/>
          <w:lang w:eastAsia="en-GB"/>
        </w:rPr>
        <w:t xml:space="preserve"> dla Testu A</w:t>
      </w:r>
      <w:r w:rsidR="005F1BC0" w:rsidRPr="001246A6">
        <w:rPr>
          <w:rFonts w:cstheme="minorHAnsi"/>
          <w:lang w:eastAsia="en-GB"/>
        </w:rPr>
        <w:t>.</w:t>
      </w:r>
      <w:r w:rsidRPr="001246A6">
        <w:rPr>
          <w:rFonts w:cstheme="minorHAnsi"/>
          <w:lang w:eastAsia="en-GB"/>
        </w:rPr>
        <w:t>3</w:t>
      </w:r>
      <w:r w:rsidR="005F1BC0" w:rsidRPr="001246A6">
        <w:rPr>
          <w:rFonts w:cstheme="minorHAnsi"/>
          <w:lang w:eastAsia="en-GB"/>
        </w:rPr>
        <w:t>.</w:t>
      </w:r>
    </w:p>
    <w:p w14:paraId="33FB2064" w14:textId="77777777" w:rsidR="007C3D3A" w:rsidRPr="001246A6" w:rsidRDefault="007C3D3A" w:rsidP="007C3D3A">
      <w:pPr>
        <w:rPr>
          <w:rFonts w:cstheme="minorHAnsi"/>
          <w:u w:val="single"/>
          <w:lang w:eastAsia="en-GB"/>
        </w:rPr>
      </w:pPr>
    </w:p>
    <w:p w14:paraId="44167977" w14:textId="77902393" w:rsidR="007C3D3A" w:rsidRPr="001246A6" w:rsidRDefault="005F1BC0" w:rsidP="007C3D3A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Tabela I.</w:t>
      </w:r>
      <w:r w:rsidR="00E978A1" w:rsidRPr="001246A6">
        <w:rPr>
          <w:rFonts w:cstheme="minorHAnsi"/>
          <w:lang w:eastAsia="en-GB"/>
        </w:rPr>
        <w:t>I.</w:t>
      </w:r>
      <w:r w:rsidRPr="001246A6">
        <w:rPr>
          <w:rFonts w:cstheme="minorHAnsi"/>
          <w:lang w:eastAsia="en-GB"/>
        </w:rPr>
        <w:t>5</w:t>
      </w:r>
      <w:r w:rsidR="007C3D3A" w:rsidRPr="001246A6">
        <w:rPr>
          <w:rFonts w:cstheme="minorHAnsi"/>
          <w:lang w:eastAsia="en-GB"/>
        </w:rPr>
        <w:t xml:space="preserve">. Parametry </w:t>
      </w:r>
      <w:r w:rsidR="00E978A1" w:rsidRPr="001246A6">
        <w:rPr>
          <w:rFonts w:cstheme="minorHAnsi"/>
          <w:lang w:eastAsia="en-GB"/>
        </w:rPr>
        <w:t>Środowiska Testowego dla Testu A</w:t>
      </w:r>
      <w:r w:rsidRPr="001246A6">
        <w:rPr>
          <w:rFonts w:cstheme="minorHAnsi"/>
          <w:lang w:eastAsia="en-GB"/>
        </w:rPr>
        <w:t>.</w:t>
      </w:r>
      <w:r w:rsidR="007C3D3A" w:rsidRPr="001246A6">
        <w:rPr>
          <w:rFonts w:cstheme="minorHAnsi"/>
          <w:lang w:eastAsia="en-GB"/>
        </w:rPr>
        <w:t>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05"/>
        <w:gridCol w:w="3689"/>
        <w:gridCol w:w="3716"/>
      </w:tblGrid>
      <w:tr w:rsidR="001F1ED5" w:rsidRPr="001246A6" w14:paraId="1C5E6D75" w14:textId="77777777" w:rsidTr="00382F17">
        <w:tc>
          <w:tcPr>
            <w:tcW w:w="0" w:type="auto"/>
          </w:tcPr>
          <w:p w14:paraId="5CF5810D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5164B16E" w14:textId="77777777" w:rsidR="001F1ED5" w:rsidRPr="001246A6" w:rsidRDefault="001F1ED5" w:rsidP="00382F17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A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1EF79D68" w14:textId="77777777" w:rsidR="001F1ED5" w:rsidRPr="001246A6" w:rsidRDefault="001F1ED5" w:rsidP="00382F17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Sali lekcyjnej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A wraz z Szkolnym systemem zarządzającym</w:t>
            </w:r>
          </w:p>
        </w:tc>
      </w:tr>
      <w:tr w:rsidR="001F1ED5" w:rsidRPr="001246A6" w14:paraId="38F37325" w14:textId="77777777" w:rsidTr="00382F17">
        <w:tc>
          <w:tcPr>
            <w:tcW w:w="0" w:type="auto"/>
          </w:tcPr>
          <w:p w14:paraId="6D99F0B3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45B40301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C]</w:t>
            </w:r>
          </w:p>
        </w:tc>
        <w:tc>
          <w:tcPr>
            <w:tcW w:w="0" w:type="auto"/>
          </w:tcPr>
          <w:p w14:paraId="25E4207F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-15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C, -7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C, 7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C, 24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C, 28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zależnie od Testu</w:t>
            </w:r>
          </w:p>
        </w:tc>
        <w:tc>
          <w:tcPr>
            <w:tcW w:w="0" w:type="auto"/>
          </w:tcPr>
          <w:p w14:paraId="3BBF6787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28,0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zależenie od Testu</w:t>
            </w:r>
          </w:p>
        </w:tc>
      </w:tr>
      <w:tr w:rsidR="001F1ED5" w:rsidRPr="001246A6" w14:paraId="10B02CFA" w14:textId="77777777" w:rsidTr="00382F17">
        <w:tc>
          <w:tcPr>
            <w:tcW w:w="0" w:type="auto"/>
          </w:tcPr>
          <w:p w14:paraId="6E9528C2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względna</w:t>
            </w:r>
          </w:p>
          <w:p w14:paraId="6B497DE7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[%]</w:t>
            </w:r>
          </w:p>
        </w:tc>
        <w:tc>
          <w:tcPr>
            <w:tcW w:w="0" w:type="auto"/>
          </w:tcPr>
          <w:p w14:paraId="7D70089E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30-90% zależnie od Testu</w:t>
            </w:r>
          </w:p>
        </w:tc>
        <w:tc>
          <w:tcPr>
            <w:tcW w:w="0" w:type="auto"/>
            <w:shd w:val="clear" w:color="auto" w:fill="auto"/>
          </w:tcPr>
          <w:p w14:paraId="4E077F6C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30%-60% zależnie od Testu</w:t>
            </w:r>
          </w:p>
        </w:tc>
      </w:tr>
    </w:tbl>
    <w:p w14:paraId="501421E8" w14:textId="77902393" w:rsidR="72B42E6D" w:rsidRPr="001246A6" w:rsidRDefault="72B42E6D">
      <w:pPr>
        <w:rPr>
          <w:rFonts w:cstheme="minorHAnsi"/>
        </w:rPr>
      </w:pPr>
    </w:p>
    <w:p w14:paraId="74B29FF6" w14:textId="61E82380" w:rsidR="007C3D3A" w:rsidRPr="001246A6" w:rsidRDefault="007C3D3A" w:rsidP="007C3D3A">
      <w:pPr>
        <w:rPr>
          <w:rFonts w:cstheme="minorHAnsi"/>
          <w:lang w:eastAsia="pl-PL"/>
        </w:rPr>
      </w:pPr>
    </w:p>
    <w:p w14:paraId="21A6D931" w14:textId="5962F451" w:rsidR="007C3D3A" w:rsidRPr="001246A6" w:rsidRDefault="007C3D3A" w:rsidP="007C3D3A">
      <w:pPr>
        <w:rPr>
          <w:rFonts w:cstheme="minorHAnsi"/>
          <w:lang w:eastAsia="pl-PL"/>
        </w:rPr>
      </w:pPr>
    </w:p>
    <w:p w14:paraId="4443BA97" w14:textId="7564851E" w:rsidR="007C3D3A" w:rsidRPr="001246A6" w:rsidRDefault="007C3D3A" w:rsidP="007C3D3A">
      <w:pPr>
        <w:rPr>
          <w:rFonts w:cstheme="minorHAnsi"/>
          <w:lang w:eastAsia="pl-PL"/>
        </w:rPr>
      </w:pPr>
    </w:p>
    <w:p w14:paraId="36B7FC1E" w14:textId="47290278" w:rsidR="007C3D3A" w:rsidRPr="001246A6" w:rsidRDefault="007C3D3A" w:rsidP="007C3D3A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 xml:space="preserve">Środowisko Testowe dla Testu </w:t>
      </w:r>
      <w:r w:rsidR="00E978A1" w:rsidRPr="001246A6">
        <w:rPr>
          <w:rFonts w:cstheme="minorHAnsi"/>
          <w:b/>
          <w:lang w:eastAsia="pl-PL"/>
        </w:rPr>
        <w:t>A</w:t>
      </w:r>
      <w:r w:rsidR="005F1BC0" w:rsidRPr="001246A6">
        <w:rPr>
          <w:rFonts w:cstheme="minorHAnsi"/>
          <w:b/>
          <w:lang w:eastAsia="pl-PL"/>
        </w:rPr>
        <w:t>.</w:t>
      </w:r>
      <w:r w:rsidRPr="001246A6">
        <w:rPr>
          <w:rFonts w:cstheme="minorHAnsi"/>
          <w:b/>
          <w:lang w:eastAsia="pl-PL"/>
        </w:rPr>
        <w:t>4:</w:t>
      </w:r>
    </w:p>
    <w:p w14:paraId="0F1C89E9" w14:textId="7BA5A15F" w:rsidR="007C3D3A" w:rsidRPr="001246A6" w:rsidRDefault="007C3D3A" w:rsidP="007C3D3A">
      <w:pPr>
        <w:rPr>
          <w:rFonts w:cstheme="minorHAnsi"/>
          <w:lang w:eastAsia="pl-PL"/>
        </w:rPr>
      </w:pPr>
    </w:p>
    <w:p w14:paraId="749CD6DB" w14:textId="7B88D748" w:rsidR="007C3D3A" w:rsidRPr="001246A6" w:rsidRDefault="007C3D3A" w:rsidP="007C3D3A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 tabeli </w:t>
      </w:r>
      <w:r w:rsidR="005F1BC0" w:rsidRPr="001246A6">
        <w:rPr>
          <w:rFonts w:cstheme="minorHAnsi"/>
          <w:lang w:eastAsia="en-GB"/>
        </w:rPr>
        <w:t>I.</w:t>
      </w:r>
      <w:r w:rsidR="00E978A1" w:rsidRPr="001246A6">
        <w:rPr>
          <w:rFonts w:cstheme="minorHAnsi"/>
          <w:lang w:eastAsia="en-GB"/>
        </w:rPr>
        <w:t>I.</w:t>
      </w:r>
      <w:r w:rsidR="005F1BC0" w:rsidRPr="001246A6">
        <w:rPr>
          <w:rFonts w:cstheme="minorHAnsi"/>
          <w:lang w:eastAsia="en-GB"/>
        </w:rPr>
        <w:t>6</w:t>
      </w:r>
      <w:r w:rsidRPr="001246A6">
        <w:rPr>
          <w:rFonts w:cstheme="minorHAnsi"/>
          <w:lang w:eastAsia="en-GB"/>
        </w:rPr>
        <w:t>. przedstawiono para</w:t>
      </w:r>
      <w:r w:rsidR="005F1BC0" w:rsidRPr="001246A6">
        <w:rPr>
          <w:rFonts w:cstheme="minorHAnsi"/>
          <w:lang w:eastAsia="en-GB"/>
        </w:rPr>
        <w:t xml:space="preserve">metry </w:t>
      </w:r>
      <w:r w:rsidR="00E978A1" w:rsidRPr="001246A6">
        <w:rPr>
          <w:rFonts w:cstheme="minorHAnsi"/>
          <w:lang w:eastAsia="en-GB"/>
        </w:rPr>
        <w:t>Środowiska Testowego dla Testu A</w:t>
      </w:r>
      <w:r w:rsidR="005F1BC0" w:rsidRPr="001246A6">
        <w:rPr>
          <w:rFonts w:cstheme="minorHAnsi"/>
          <w:lang w:eastAsia="en-GB"/>
        </w:rPr>
        <w:t>.4.</w:t>
      </w:r>
    </w:p>
    <w:p w14:paraId="3FEB8E7D" w14:textId="25269F71" w:rsidR="007C3D3A" w:rsidRPr="001246A6" w:rsidRDefault="007C3D3A" w:rsidP="007C3D3A">
      <w:pPr>
        <w:rPr>
          <w:rFonts w:cstheme="minorHAnsi"/>
          <w:u w:val="single"/>
          <w:lang w:eastAsia="en-GB"/>
        </w:rPr>
      </w:pPr>
    </w:p>
    <w:p w14:paraId="4AC61FDC" w14:textId="77902393" w:rsidR="007C3D3A" w:rsidRPr="001246A6" w:rsidRDefault="007C3D3A" w:rsidP="007C3D3A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Tabela </w:t>
      </w:r>
      <w:r w:rsidR="005F1BC0" w:rsidRPr="001246A6">
        <w:rPr>
          <w:rFonts w:cstheme="minorHAnsi"/>
          <w:lang w:eastAsia="en-GB"/>
        </w:rPr>
        <w:t>I.</w:t>
      </w:r>
      <w:r w:rsidR="00E978A1" w:rsidRPr="001246A6">
        <w:rPr>
          <w:rFonts w:cstheme="minorHAnsi"/>
          <w:lang w:eastAsia="en-GB"/>
        </w:rPr>
        <w:t>I.</w:t>
      </w:r>
      <w:r w:rsidR="005F1BC0" w:rsidRPr="001246A6">
        <w:rPr>
          <w:rFonts w:cstheme="minorHAnsi"/>
          <w:lang w:eastAsia="en-GB"/>
        </w:rPr>
        <w:t>6.</w:t>
      </w:r>
      <w:r w:rsidRPr="001246A6">
        <w:rPr>
          <w:rFonts w:cstheme="minorHAnsi"/>
          <w:lang w:eastAsia="en-GB"/>
        </w:rPr>
        <w:t xml:space="preserve"> Parametry </w:t>
      </w:r>
      <w:r w:rsidR="005F1BC0" w:rsidRPr="001246A6">
        <w:rPr>
          <w:rFonts w:cstheme="minorHAnsi"/>
          <w:lang w:eastAsia="en-GB"/>
        </w:rPr>
        <w:t>Środowiska Testowego</w:t>
      </w:r>
      <w:r w:rsidRPr="001246A6">
        <w:rPr>
          <w:rFonts w:cstheme="minorHAnsi"/>
          <w:lang w:eastAsia="en-GB"/>
        </w:rPr>
        <w:t xml:space="preserve"> dla Te</w:t>
      </w:r>
      <w:r w:rsidR="00E978A1" w:rsidRPr="001246A6">
        <w:rPr>
          <w:rFonts w:cstheme="minorHAnsi"/>
          <w:lang w:eastAsia="en-GB"/>
        </w:rPr>
        <w:t>stu A</w:t>
      </w:r>
      <w:r w:rsidR="005F1BC0" w:rsidRPr="001246A6">
        <w:rPr>
          <w:rFonts w:cstheme="minorHAnsi"/>
          <w:lang w:eastAsia="en-GB"/>
        </w:rPr>
        <w:t>.4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43"/>
        <w:gridCol w:w="3670"/>
        <w:gridCol w:w="3697"/>
      </w:tblGrid>
      <w:tr w:rsidR="001F1ED5" w:rsidRPr="001246A6" w14:paraId="0E1D941C" w14:textId="77777777" w:rsidTr="00382F17">
        <w:tc>
          <w:tcPr>
            <w:tcW w:w="0" w:type="auto"/>
          </w:tcPr>
          <w:p w14:paraId="74D908F9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453A3E47" w14:textId="77777777" w:rsidR="001F1ED5" w:rsidRPr="001246A6" w:rsidRDefault="001F1ED5" w:rsidP="00382F17">
            <w:pPr>
              <w:jc w:val="both"/>
              <w:rPr>
                <w:rFonts w:asciiTheme="minorHAnsi" w:hAnsiTheme="minorHAnsi" w:cstheme="minorHAnsi"/>
                <w:b/>
                <w:bCs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A </w:t>
            </w:r>
            <w:r w:rsidRPr="001246A6"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przed i w trakcie pomiarów </w:t>
            </w:r>
          </w:p>
        </w:tc>
        <w:tc>
          <w:tcPr>
            <w:tcW w:w="0" w:type="auto"/>
          </w:tcPr>
          <w:p w14:paraId="66741384" w14:textId="77777777" w:rsidR="001F1ED5" w:rsidRPr="001246A6" w:rsidRDefault="001F1ED5" w:rsidP="00382F17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bCs/>
                <w:lang w:eastAsia="en-GB"/>
              </w:rPr>
              <w:t>Parametry powietrza w Sali lekcyjnej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A wraz z Szkolnym systemem zarządzającym</w:t>
            </w:r>
          </w:p>
        </w:tc>
      </w:tr>
      <w:tr w:rsidR="001F1ED5" w:rsidRPr="001246A6" w14:paraId="4E54EA51" w14:textId="77777777" w:rsidTr="00382F17">
        <w:tc>
          <w:tcPr>
            <w:tcW w:w="0" w:type="auto"/>
          </w:tcPr>
          <w:p w14:paraId="1FC7B1E4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4B0048C0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C]</w:t>
            </w:r>
          </w:p>
        </w:tc>
        <w:tc>
          <w:tcPr>
            <w:tcW w:w="0" w:type="auto"/>
          </w:tcPr>
          <w:p w14:paraId="64F3CE2E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  <w:p w14:paraId="7839B225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szCs w:val="22"/>
                <w:lang w:eastAsia="en-GB"/>
              </w:rPr>
            </w:pPr>
          </w:p>
        </w:tc>
        <w:tc>
          <w:tcPr>
            <w:tcW w:w="0" w:type="auto"/>
          </w:tcPr>
          <w:p w14:paraId="587423CF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 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  <w:p w14:paraId="7A8EAB77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szCs w:val="22"/>
                <w:lang w:eastAsia="en-GB"/>
              </w:rPr>
            </w:pPr>
          </w:p>
        </w:tc>
      </w:tr>
      <w:tr w:rsidR="001F1ED5" w:rsidRPr="001246A6" w14:paraId="7096F394" w14:textId="77777777" w:rsidTr="00382F17">
        <w:tc>
          <w:tcPr>
            <w:tcW w:w="0" w:type="auto"/>
          </w:tcPr>
          <w:p w14:paraId="2AAE0975" w14:textId="77777777" w:rsidR="001F1ED5" w:rsidRPr="001246A6" w:rsidRDefault="001F1ED5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powietrza [%]</w:t>
            </w:r>
          </w:p>
        </w:tc>
        <w:tc>
          <w:tcPr>
            <w:tcW w:w="0" w:type="auto"/>
          </w:tcPr>
          <w:p w14:paraId="71AD93C9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  <w:tc>
          <w:tcPr>
            <w:tcW w:w="0" w:type="auto"/>
          </w:tcPr>
          <w:p w14:paraId="2B0B6E65" w14:textId="77777777" w:rsidR="001F1ED5" w:rsidRPr="001246A6" w:rsidRDefault="001F1ED5" w:rsidP="00382F17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</w:tr>
    </w:tbl>
    <w:p w14:paraId="7E30180F" w14:textId="77902393" w:rsidR="001F1ED5" w:rsidRPr="001246A6" w:rsidRDefault="001F1ED5" w:rsidP="007C3D3A">
      <w:pPr>
        <w:rPr>
          <w:rFonts w:cstheme="minorHAnsi"/>
          <w:lang w:eastAsia="en-GB"/>
        </w:rPr>
      </w:pPr>
    </w:p>
    <w:p w14:paraId="02F1F1E1" w14:textId="77902393" w:rsidR="00886A15" w:rsidRPr="001246A6" w:rsidRDefault="00886A15" w:rsidP="00886A15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 xml:space="preserve">Środowisko Testowe dla Testu </w:t>
      </w:r>
      <w:r w:rsidR="00E978A1" w:rsidRPr="001246A6">
        <w:rPr>
          <w:rFonts w:cstheme="minorHAnsi"/>
          <w:b/>
          <w:lang w:eastAsia="pl-PL"/>
        </w:rPr>
        <w:t>A</w:t>
      </w:r>
      <w:r w:rsidR="005F1BC0" w:rsidRPr="001246A6">
        <w:rPr>
          <w:rFonts w:cstheme="minorHAnsi"/>
          <w:b/>
          <w:lang w:eastAsia="pl-PL"/>
        </w:rPr>
        <w:t>.</w:t>
      </w:r>
      <w:r w:rsidRPr="001246A6">
        <w:rPr>
          <w:rFonts w:cstheme="minorHAnsi"/>
          <w:b/>
          <w:lang w:eastAsia="pl-PL"/>
        </w:rPr>
        <w:t>5:</w:t>
      </w:r>
    </w:p>
    <w:p w14:paraId="4BB4F30C" w14:textId="77902393" w:rsidR="007C3D3A" w:rsidRPr="001246A6" w:rsidRDefault="007C3D3A" w:rsidP="007C3D3A">
      <w:pPr>
        <w:rPr>
          <w:rFonts w:cstheme="minorHAnsi"/>
          <w:lang w:eastAsia="pl-PL"/>
        </w:rPr>
      </w:pPr>
    </w:p>
    <w:p w14:paraId="0FDEEFC7" w14:textId="77902393" w:rsidR="00886A15" w:rsidRPr="001246A6" w:rsidRDefault="00886A15" w:rsidP="00886A15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 tabeli </w:t>
      </w:r>
      <w:r w:rsidR="005F1BC0" w:rsidRPr="001246A6">
        <w:rPr>
          <w:rFonts w:cstheme="minorHAnsi"/>
          <w:lang w:eastAsia="en-GB"/>
        </w:rPr>
        <w:t>I.</w:t>
      </w:r>
      <w:r w:rsidR="00E978A1" w:rsidRPr="001246A6">
        <w:rPr>
          <w:rFonts w:cstheme="minorHAnsi"/>
          <w:lang w:eastAsia="en-GB"/>
        </w:rPr>
        <w:t>I.</w:t>
      </w:r>
      <w:r w:rsidR="005F1BC0" w:rsidRPr="001246A6">
        <w:rPr>
          <w:rFonts w:cstheme="minorHAnsi"/>
          <w:lang w:eastAsia="en-GB"/>
        </w:rPr>
        <w:t>7.</w:t>
      </w:r>
      <w:r w:rsidRPr="001246A6">
        <w:rPr>
          <w:rFonts w:cstheme="minorHAnsi"/>
          <w:lang w:eastAsia="en-GB"/>
        </w:rPr>
        <w:t xml:space="preserve"> przedstawiono parametry </w:t>
      </w:r>
      <w:r w:rsidR="00E978A1" w:rsidRPr="001246A6">
        <w:rPr>
          <w:rFonts w:cstheme="minorHAnsi"/>
          <w:lang w:eastAsia="en-GB"/>
        </w:rPr>
        <w:t>Środowiska Testowego dla Testu A</w:t>
      </w:r>
      <w:r w:rsidR="005F1BC0" w:rsidRPr="001246A6">
        <w:rPr>
          <w:rFonts w:cstheme="minorHAnsi"/>
          <w:lang w:eastAsia="en-GB"/>
        </w:rPr>
        <w:t>.5.</w:t>
      </w:r>
    </w:p>
    <w:p w14:paraId="76A1638E" w14:textId="77777777" w:rsidR="00886A15" w:rsidRPr="001246A6" w:rsidRDefault="00886A15" w:rsidP="00886A15">
      <w:pPr>
        <w:rPr>
          <w:rFonts w:cstheme="minorHAnsi"/>
          <w:u w:val="single"/>
          <w:lang w:eastAsia="en-GB"/>
        </w:rPr>
      </w:pPr>
    </w:p>
    <w:p w14:paraId="28753C9E" w14:textId="10A9F33C" w:rsidR="00886A15" w:rsidRPr="001246A6" w:rsidRDefault="00886A15" w:rsidP="00886A15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Tabela </w:t>
      </w:r>
      <w:r w:rsidR="005F1BC0" w:rsidRPr="001246A6">
        <w:rPr>
          <w:rFonts w:cstheme="minorHAnsi"/>
          <w:lang w:eastAsia="en-GB"/>
        </w:rPr>
        <w:t>I.</w:t>
      </w:r>
      <w:r w:rsidR="00E978A1" w:rsidRPr="001246A6">
        <w:rPr>
          <w:rFonts w:cstheme="minorHAnsi"/>
          <w:lang w:eastAsia="en-GB"/>
        </w:rPr>
        <w:t>I.</w:t>
      </w:r>
      <w:r w:rsidR="005F1BC0" w:rsidRPr="001246A6">
        <w:rPr>
          <w:rFonts w:cstheme="minorHAnsi"/>
          <w:lang w:eastAsia="en-GB"/>
        </w:rPr>
        <w:t>7.</w:t>
      </w:r>
      <w:r w:rsidRPr="001246A6">
        <w:rPr>
          <w:rFonts w:cstheme="minorHAnsi"/>
          <w:lang w:eastAsia="en-GB"/>
        </w:rPr>
        <w:t xml:space="preserve"> Pa</w:t>
      </w:r>
      <w:r w:rsidR="005F1BC0" w:rsidRPr="001246A6">
        <w:rPr>
          <w:rFonts w:cstheme="minorHAnsi"/>
          <w:lang w:eastAsia="en-GB"/>
        </w:rPr>
        <w:t xml:space="preserve">rametry </w:t>
      </w:r>
      <w:r w:rsidR="00E978A1" w:rsidRPr="001246A6">
        <w:rPr>
          <w:rFonts w:cstheme="minorHAnsi"/>
          <w:lang w:eastAsia="en-GB"/>
        </w:rPr>
        <w:t>Środowiska Testowego dla Testu A</w:t>
      </w:r>
      <w:r w:rsidR="005F1BC0" w:rsidRPr="001246A6">
        <w:rPr>
          <w:rFonts w:cstheme="minorHAnsi"/>
          <w:lang w:eastAsia="en-GB"/>
        </w:rPr>
        <w:t>.5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43"/>
        <w:gridCol w:w="3670"/>
        <w:gridCol w:w="3697"/>
      </w:tblGrid>
      <w:tr w:rsidR="00BC69F4" w:rsidRPr="001246A6" w14:paraId="56840F9A" w14:textId="77777777" w:rsidTr="00886A15">
        <w:tc>
          <w:tcPr>
            <w:tcW w:w="0" w:type="auto"/>
          </w:tcPr>
          <w:p w14:paraId="6E547A0D" w14:textId="77777777" w:rsidR="00BC69F4" w:rsidRPr="001246A6" w:rsidRDefault="00BC69F4" w:rsidP="00BC69F4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lastRenderedPageBreak/>
              <w:t xml:space="preserve">Parametry powietrza </w:t>
            </w:r>
          </w:p>
        </w:tc>
        <w:tc>
          <w:tcPr>
            <w:tcW w:w="0" w:type="auto"/>
          </w:tcPr>
          <w:p w14:paraId="39DB2E86" w14:textId="76C80945" w:rsidR="00BC69F4" w:rsidRPr="001246A6" w:rsidRDefault="00BC69F4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A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28949071" w14:textId="0F3EB6B3" w:rsidR="00BC69F4" w:rsidRPr="001246A6" w:rsidRDefault="00BC69F4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Sali lekcyjnej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A wraz z Szkolnym systemem zarządzającym</w:t>
            </w:r>
          </w:p>
        </w:tc>
      </w:tr>
      <w:tr w:rsidR="00886A15" w:rsidRPr="001246A6" w14:paraId="2A52E241" w14:textId="77777777" w:rsidTr="005F1BC0">
        <w:tc>
          <w:tcPr>
            <w:tcW w:w="0" w:type="auto"/>
          </w:tcPr>
          <w:p w14:paraId="235763DC" w14:textId="77777777" w:rsidR="00886A15" w:rsidRPr="001246A6" w:rsidRDefault="00886A15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6A9EAB63" w14:textId="77777777" w:rsidR="00886A15" w:rsidRPr="001246A6" w:rsidRDefault="00886A15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C]</w:t>
            </w:r>
          </w:p>
        </w:tc>
        <w:tc>
          <w:tcPr>
            <w:tcW w:w="0" w:type="auto"/>
            <w:vAlign w:val="center"/>
          </w:tcPr>
          <w:p w14:paraId="6421E535" w14:textId="5A7C8264" w:rsidR="00886A15" w:rsidRPr="001246A6" w:rsidRDefault="00886A15" w:rsidP="005F1BC0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22,1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28,0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14:paraId="0362FFD8" w14:textId="4577AC2E" w:rsidR="00886A15" w:rsidRPr="001246A6" w:rsidRDefault="00886A15" w:rsidP="005F1BC0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22,1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28,0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  <w:tr w:rsidR="00886A15" w:rsidRPr="001246A6" w14:paraId="39EA0988" w14:textId="77777777" w:rsidTr="005F1BC0">
        <w:tc>
          <w:tcPr>
            <w:tcW w:w="0" w:type="auto"/>
          </w:tcPr>
          <w:p w14:paraId="48BE9235" w14:textId="77777777" w:rsidR="00886A15" w:rsidRPr="001246A6" w:rsidRDefault="00886A15" w:rsidP="007B72C8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powietrza [%]</w:t>
            </w:r>
          </w:p>
        </w:tc>
        <w:tc>
          <w:tcPr>
            <w:tcW w:w="0" w:type="auto"/>
            <w:vAlign w:val="center"/>
          </w:tcPr>
          <w:p w14:paraId="51FBD6BE" w14:textId="77777777" w:rsidR="00886A15" w:rsidRPr="001246A6" w:rsidRDefault="00886A15" w:rsidP="005F1BC0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  <w:tc>
          <w:tcPr>
            <w:tcW w:w="0" w:type="auto"/>
            <w:vAlign w:val="center"/>
          </w:tcPr>
          <w:p w14:paraId="456A088C" w14:textId="77777777" w:rsidR="00886A15" w:rsidRPr="001246A6" w:rsidRDefault="00886A15" w:rsidP="005F1BC0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</w:tr>
    </w:tbl>
    <w:p w14:paraId="34CB0756" w14:textId="77777777" w:rsidR="00886A15" w:rsidRPr="001246A6" w:rsidRDefault="00886A15" w:rsidP="00886A15">
      <w:pPr>
        <w:rPr>
          <w:rFonts w:cstheme="minorHAnsi"/>
          <w:b/>
          <w:lang w:eastAsia="pl-PL"/>
        </w:rPr>
      </w:pPr>
    </w:p>
    <w:p w14:paraId="1D1DEC39" w14:textId="77777777" w:rsidR="007C3D3A" w:rsidRPr="001246A6" w:rsidRDefault="007C3D3A" w:rsidP="007C3D3A">
      <w:pPr>
        <w:rPr>
          <w:rFonts w:cstheme="minorHAnsi"/>
          <w:lang w:eastAsia="pl-PL"/>
        </w:rPr>
      </w:pPr>
    </w:p>
    <w:p w14:paraId="6285AB14" w14:textId="23672241" w:rsidR="00835CA3" w:rsidRPr="001246A6" w:rsidRDefault="00835CA3" w:rsidP="007C3D3A">
      <w:pPr>
        <w:jc w:val="both"/>
        <w:rPr>
          <w:rFonts w:cstheme="minorHAnsi"/>
          <w:lang w:eastAsia="pl-PL"/>
        </w:rPr>
      </w:pPr>
    </w:p>
    <w:p w14:paraId="77074F87" w14:textId="79D695B3" w:rsidR="00B37142" w:rsidRPr="001246A6" w:rsidRDefault="006D5A50" w:rsidP="00B37142">
      <w:pPr>
        <w:jc w:val="both"/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 xml:space="preserve">Środowisko testowe dla Testów </w:t>
      </w:r>
      <w:r w:rsidR="00B37142" w:rsidRPr="001246A6">
        <w:rPr>
          <w:rFonts w:cstheme="minorHAnsi"/>
          <w:b/>
          <w:lang w:eastAsia="pl-PL"/>
        </w:rPr>
        <w:t xml:space="preserve">Funkcjonalności </w:t>
      </w:r>
    </w:p>
    <w:p w14:paraId="3839FC06" w14:textId="721308CC" w:rsidR="006D5A50" w:rsidRPr="001246A6" w:rsidRDefault="006D5A50" w:rsidP="00B37142">
      <w:pPr>
        <w:jc w:val="both"/>
        <w:rPr>
          <w:rFonts w:cstheme="minorHAnsi"/>
          <w:b/>
          <w:lang w:eastAsia="pl-PL"/>
        </w:rPr>
      </w:pPr>
    </w:p>
    <w:p w14:paraId="46C75EE5" w14:textId="77777777" w:rsidR="006D5A50" w:rsidRPr="001246A6" w:rsidRDefault="006D5A50" w:rsidP="006D5A50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Testu A.6:</w:t>
      </w:r>
    </w:p>
    <w:p w14:paraId="69904F4E" w14:textId="77777777" w:rsidR="006D5A50" w:rsidRPr="001246A6" w:rsidRDefault="006D5A50" w:rsidP="006D5A50">
      <w:pPr>
        <w:rPr>
          <w:rFonts w:cstheme="minorHAnsi"/>
          <w:lang w:eastAsia="pl-PL"/>
        </w:rPr>
      </w:pPr>
    </w:p>
    <w:p w14:paraId="603F548D" w14:textId="77777777" w:rsidR="006D5A50" w:rsidRPr="001246A6" w:rsidRDefault="006D5A50" w:rsidP="006D5A50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tabeli I.I.8. przedstawiono parametry powietrza dla Testu A.6.</w:t>
      </w:r>
    </w:p>
    <w:p w14:paraId="789B90AB" w14:textId="77777777" w:rsidR="006D5A50" w:rsidRPr="001246A6" w:rsidRDefault="006D5A50" w:rsidP="006D5A50">
      <w:pPr>
        <w:rPr>
          <w:rFonts w:cstheme="minorHAnsi"/>
          <w:u w:val="single"/>
          <w:lang w:eastAsia="en-GB"/>
        </w:rPr>
      </w:pPr>
    </w:p>
    <w:p w14:paraId="0309DC19" w14:textId="77777777" w:rsidR="006D5A50" w:rsidRPr="001246A6" w:rsidRDefault="006D5A50" w:rsidP="006D5A50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Tabela I.I.8. Parametry powietrza dla Testu A.6.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05"/>
        <w:gridCol w:w="3689"/>
        <w:gridCol w:w="3716"/>
      </w:tblGrid>
      <w:tr w:rsidR="006D5A50" w:rsidRPr="001246A6" w14:paraId="201E8A55" w14:textId="77777777" w:rsidTr="002C5616">
        <w:tc>
          <w:tcPr>
            <w:tcW w:w="0" w:type="auto"/>
          </w:tcPr>
          <w:p w14:paraId="2C4D54D2" w14:textId="77777777" w:rsidR="006D5A50" w:rsidRPr="001246A6" w:rsidRDefault="006D5A50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2DBBB670" w14:textId="77777777" w:rsidR="006D5A50" w:rsidRPr="001246A6" w:rsidRDefault="006D5A50" w:rsidP="002C5616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A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1552AF5F" w14:textId="77777777" w:rsidR="006D5A50" w:rsidRPr="001246A6" w:rsidRDefault="006D5A50" w:rsidP="002C5616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Sali lekcyjnej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A wraz z Szkolnym systemem zarządzającym</w:t>
            </w:r>
          </w:p>
        </w:tc>
      </w:tr>
      <w:tr w:rsidR="006D5A50" w:rsidRPr="001246A6" w14:paraId="7DEE61CC" w14:textId="77777777" w:rsidTr="002C5616">
        <w:tc>
          <w:tcPr>
            <w:tcW w:w="0" w:type="auto"/>
          </w:tcPr>
          <w:p w14:paraId="4EADA8E8" w14:textId="77777777" w:rsidR="006D5A50" w:rsidRPr="001246A6" w:rsidRDefault="006D5A50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7735B7CD" w14:textId="77777777" w:rsidR="006D5A50" w:rsidRPr="001246A6" w:rsidRDefault="006D5A50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C]</w:t>
            </w:r>
          </w:p>
        </w:tc>
        <w:tc>
          <w:tcPr>
            <w:tcW w:w="0" w:type="auto"/>
            <w:vAlign w:val="center"/>
          </w:tcPr>
          <w:p w14:paraId="62D92669" w14:textId="77777777" w:rsidR="006D5A50" w:rsidRPr="001246A6" w:rsidRDefault="006D5A50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22,1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28,0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14:paraId="3FA37C8F" w14:textId="77777777" w:rsidR="006D5A50" w:rsidRPr="001246A6" w:rsidRDefault="006D5A50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22,1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23,0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</w:tbl>
    <w:p w14:paraId="5F456541" w14:textId="77777777" w:rsidR="006D5A50" w:rsidRPr="001246A6" w:rsidRDefault="006D5A50" w:rsidP="00B37142">
      <w:pPr>
        <w:jc w:val="both"/>
        <w:rPr>
          <w:rFonts w:cstheme="minorHAnsi"/>
          <w:b/>
          <w:lang w:eastAsia="pl-PL"/>
        </w:rPr>
      </w:pPr>
    </w:p>
    <w:p w14:paraId="2634A3BA" w14:textId="2E1A073C" w:rsidR="00B37142" w:rsidRPr="001246A6" w:rsidRDefault="006D5A50" w:rsidP="002D51B6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Dla Testu A.7 </w:t>
      </w:r>
      <w:r w:rsidR="00B37142" w:rsidRPr="001246A6">
        <w:rPr>
          <w:rFonts w:cstheme="minorHAnsi"/>
          <w:lang w:eastAsia="pl-PL"/>
        </w:rPr>
        <w:t>Wykonawca zapewni sprzęt komputerowy, na którym zostanie udostępniony dostęp do Szkoln</w:t>
      </w:r>
      <w:r w:rsidR="002D51B6" w:rsidRPr="001246A6">
        <w:rPr>
          <w:rFonts w:cstheme="minorHAnsi"/>
          <w:lang w:eastAsia="pl-PL"/>
        </w:rPr>
        <w:t xml:space="preserve">ego Systemu zarządzającego. </w:t>
      </w:r>
      <w:r w:rsidRPr="001246A6">
        <w:rPr>
          <w:rFonts w:cstheme="minorHAnsi"/>
          <w:lang w:eastAsia="pl-PL"/>
        </w:rPr>
        <w:t>Natomiast dla Testów A.8 i A.9 Wykonawca zamontuje i podłączy elektrycznie R</w:t>
      </w:r>
      <w:r w:rsidR="002D51B6" w:rsidRPr="001246A6">
        <w:rPr>
          <w:rFonts w:cstheme="minorHAnsi"/>
          <w:lang w:eastAsia="pl-PL"/>
        </w:rPr>
        <w:t>egulator pomieszczeniowy A</w:t>
      </w:r>
      <w:r w:rsidRPr="001246A6">
        <w:rPr>
          <w:rFonts w:cstheme="minorHAnsi"/>
          <w:lang w:eastAsia="pl-PL"/>
        </w:rPr>
        <w:t xml:space="preserve"> oraz Elektroniczną tablice wyników </w:t>
      </w:r>
      <w:r w:rsidR="002D51B6" w:rsidRPr="001246A6">
        <w:rPr>
          <w:rFonts w:cstheme="minorHAnsi"/>
          <w:lang w:eastAsia="pl-PL"/>
        </w:rPr>
        <w:t xml:space="preserve">na </w:t>
      </w:r>
      <w:r w:rsidRPr="001246A6">
        <w:rPr>
          <w:rFonts w:cstheme="minorHAnsi"/>
          <w:lang w:eastAsia="pl-PL"/>
        </w:rPr>
        <w:t xml:space="preserve">wybranej </w:t>
      </w:r>
      <w:r w:rsidR="002D51B6" w:rsidRPr="001246A6">
        <w:rPr>
          <w:rFonts w:cstheme="minorHAnsi"/>
          <w:lang w:eastAsia="pl-PL"/>
        </w:rPr>
        <w:t>ścianie na odpo</w:t>
      </w:r>
      <w:r w:rsidRPr="001246A6">
        <w:rPr>
          <w:rFonts w:cstheme="minorHAnsi"/>
          <w:lang w:eastAsia="pl-PL"/>
        </w:rPr>
        <w:t>wiedniej wysokości umożliwiającą</w:t>
      </w:r>
      <w:r w:rsidR="002D51B6" w:rsidRPr="001246A6">
        <w:rPr>
          <w:rFonts w:cstheme="minorHAnsi"/>
          <w:lang w:eastAsia="pl-PL"/>
        </w:rPr>
        <w:t xml:space="preserve"> bezproblemową obsługę. </w:t>
      </w:r>
    </w:p>
    <w:p w14:paraId="3DDF563F" w14:textId="77777777" w:rsidR="00B37142" w:rsidRPr="001246A6" w:rsidRDefault="00B37142" w:rsidP="004E3C44">
      <w:pPr>
        <w:rPr>
          <w:rFonts w:cstheme="minorHAnsi"/>
          <w:lang w:eastAsia="pl-PL"/>
        </w:rPr>
      </w:pPr>
    </w:p>
    <w:p w14:paraId="000A4B9C" w14:textId="77777777" w:rsidR="004E3C44" w:rsidRPr="001246A6" w:rsidRDefault="004E3C44" w:rsidP="00590E20">
      <w:pPr>
        <w:pStyle w:val="Nagwek2"/>
        <w:ind w:firstLine="720"/>
        <w:rPr>
          <w:rFonts w:cstheme="minorHAnsi"/>
        </w:rPr>
      </w:pPr>
      <w:bookmarkStart w:id="19" w:name="_Toc73430302"/>
      <w:r w:rsidRPr="001246A6">
        <w:rPr>
          <w:rFonts w:cstheme="minorHAnsi"/>
        </w:rPr>
        <w:t>I.I.6.2. Procedura Przeprowadzania Testów</w:t>
      </w:r>
      <w:bookmarkEnd w:id="19"/>
    </w:p>
    <w:p w14:paraId="57EF870A" w14:textId="0EFE8E64" w:rsidR="00931C8A" w:rsidRPr="001246A6" w:rsidRDefault="5F3DDFBD" w:rsidP="007A7442">
      <w:pPr>
        <w:jc w:val="both"/>
        <w:rPr>
          <w:rFonts w:cstheme="minorHAnsi"/>
        </w:rPr>
      </w:pPr>
      <w:r w:rsidRPr="001246A6">
        <w:rPr>
          <w:rFonts w:cstheme="minorHAnsi"/>
        </w:rPr>
        <w:t>Szczegółowa procedura Testów Ilościowo-Jakościowych, Testów Funkcjonalności</w:t>
      </w:r>
      <w:r w:rsidR="70BA9691" w:rsidRPr="001246A6">
        <w:rPr>
          <w:rFonts w:cstheme="minorHAnsi"/>
        </w:rPr>
        <w:t xml:space="preserve"> Testów Funkcjonalności: Free coolingu Szkolnego systemu zarządzającego, Elektronicznej tablicy wyników, Regulatora pomieszczeniowego A, </w:t>
      </w:r>
      <w:r w:rsidRPr="001246A6">
        <w:rPr>
          <w:rFonts w:cstheme="minorHAnsi"/>
        </w:rPr>
        <w:t xml:space="preserve">zostanie podana przez </w:t>
      </w:r>
      <w:r w:rsidR="6FCC41F6" w:rsidRPr="001246A6">
        <w:rPr>
          <w:rFonts w:cstheme="minorHAnsi"/>
        </w:rPr>
        <w:t>Zamawiającego</w:t>
      </w:r>
      <w:r w:rsidRPr="001246A6">
        <w:rPr>
          <w:rFonts w:cstheme="minorHAnsi"/>
        </w:rPr>
        <w:t xml:space="preserve"> na 6 miesięcy przed ich przeprowadzeniem. </w:t>
      </w:r>
    </w:p>
    <w:p w14:paraId="75D1C356" w14:textId="00399978" w:rsidR="00931C8A" w:rsidRPr="001246A6" w:rsidRDefault="00931C8A" w:rsidP="007A7442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Wyniki przeprowadzonych Testów Prototypów oraz wyniki Etapu I stanowią podstawę wyboru </w:t>
      </w:r>
      <w:r w:rsidR="00CF2520" w:rsidRPr="001246A6">
        <w:rPr>
          <w:rFonts w:cstheme="minorHAnsi"/>
        </w:rPr>
        <w:t>Uczestników Przedsięwzięcia</w:t>
      </w:r>
      <w:r w:rsidRPr="001246A6">
        <w:rPr>
          <w:rFonts w:cstheme="minorHAnsi"/>
        </w:rPr>
        <w:t xml:space="preserve"> do Etapu II, zgodnie z Załącznikiem nr 5 do Regulaminu. </w:t>
      </w:r>
    </w:p>
    <w:p w14:paraId="2C2D5EB6" w14:textId="2712C988" w:rsidR="00931C8A" w:rsidRPr="001246A6" w:rsidRDefault="00931C8A" w:rsidP="007A7442">
      <w:pPr>
        <w:jc w:val="both"/>
        <w:rPr>
          <w:rFonts w:cstheme="minorHAnsi"/>
        </w:rPr>
      </w:pPr>
    </w:p>
    <w:p w14:paraId="2CE89AD3" w14:textId="6E5626A0" w:rsidR="00931C8A" w:rsidRPr="001246A6" w:rsidRDefault="35ED482A" w:rsidP="04041D69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Dodatkowo Zamawiający przeprowadzi weryfikacje zgodności </w:t>
      </w:r>
      <w:r w:rsidR="1540F8F3" w:rsidRPr="001246A6">
        <w:rPr>
          <w:rFonts w:cstheme="minorHAnsi"/>
        </w:rPr>
        <w:t xml:space="preserve">Prototypu </w:t>
      </w:r>
      <w:r w:rsidRPr="001246A6">
        <w:rPr>
          <w:rFonts w:cstheme="minorHAnsi"/>
        </w:rPr>
        <w:t xml:space="preserve">z wskazanymi w wymaganiu </w:t>
      </w:r>
      <w:r w:rsidR="6B3EA8F4" w:rsidRPr="001246A6">
        <w:rPr>
          <w:rFonts w:cstheme="minorHAnsi"/>
        </w:rPr>
        <w:t>1.1-1.5, 1.7, 2.9, 2.10.</w:t>
      </w:r>
      <w:r w:rsidRPr="001246A6">
        <w:rPr>
          <w:rFonts w:cstheme="minorHAnsi"/>
        </w:rPr>
        <w:t xml:space="preserve">Weryfikacja ta odbędzie się na bazie weryfikacji rozwiązania w czasie wizji lokalnej. Szczegóły weryfikacji zostaną określone w procedurze Testowej. </w:t>
      </w:r>
    </w:p>
    <w:p w14:paraId="3A217B17" w14:textId="3FB35EED" w:rsidR="00886A15" w:rsidRPr="001246A6" w:rsidRDefault="00886A15" w:rsidP="00072C84">
      <w:pPr>
        <w:rPr>
          <w:rFonts w:cstheme="minorHAnsi"/>
        </w:rPr>
      </w:pPr>
    </w:p>
    <w:p w14:paraId="7A60E062" w14:textId="0E826F4F" w:rsidR="00886A15" w:rsidRPr="001246A6" w:rsidRDefault="79F658CA" w:rsidP="007A7442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A</w:t>
      </w:r>
      <w:r w:rsidR="24D0809C" w:rsidRPr="001246A6">
        <w:rPr>
          <w:rFonts w:cstheme="minorHAnsi"/>
          <w:b/>
          <w:bCs/>
        </w:rPr>
        <w:t xml:space="preserve">.1. </w:t>
      </w:r>
      <w:r w:rsidR="24D0809C" w:rsidRPr="001246A6">
        <w:rPr>
          <w:rFonts w:cstheme="minorHAnsi"/>
        </w:rPr>
        <w:t xml:space="preserve">Test ilościowo-jakościowy będzie dotyczył spełnienia przez Prototyp Systemu </w:t>
      </w:r>
      <w:r w:rsidR="28B233B0" w:rsidRPr="001246A6">
        <w:rPr>
          <w:rFonts w:cstheme="minorHAnsi"/>
        </w:rPr>
        <w:t xml:space="preserve">A </w:t>
      </w:r>
      <w:r w:rsidR="24D0809C" w:rsidRPr="001246A6">
        <w:rPr>
          <w:rFonts w:cstheme="minorHAnsi"/>
        </w:rPr>
        <w:t xml:space="preserve">wymagania Konkursowego 7.1 oraz 7.3 deklarowanych przez Wykonawcę w Ofercie oraz Wymagań Obligatoryjnych </w:t>
      </w:r>
      <w:r w:rsidR="1AF296FD" w:rsidRPr="001246A6">
        <w:rPr>
          <w:rFonts w:cstheme="minorHAnsi"/>
        </w:rPr>
        <w:t xml:space="preserve">2.3, </w:t>
      </w:r>
      <w:r w:rsidR="0C497D2B" w:rsidRPr="001246A6">
        <w:rPr>
          <w:rFonts w:cstheme="minorHAnsi"/>
        </w:rPr>
        <w:t xml:space="preserve">3.11, </w:t>
      </w:r>
      <w:r w:rsidR="1AF296FD" w:rsidRPr="001246A6">
        <w:rPr>
          <w:rFonts w:cstheme="minorHAnsi"/>
        </w:rPr>
        <w:t>3.13, 3.19, 3.20, 4.5-4.12,</w:t>
      </w:r>
      <w:r w:rsidR="24D0809C" w:rsidRPr="001246A6">
        <w:rPr>
          <w:rFonts w:cstheme="minorHAnsi"/>
        </w:rPr>
        <w:t xml:space="preserve"> zgodnie z Załącznikiem nr 1 do Regulaminu. </w:t>
      </w:r>
    </w:p>
    <w:p w14:paraId="5180E6D3" w14:textId="1DA2D1A5" w:rsidR="007A7442" w:rsidRPr="001246A6" w:rsidRDefault="007A7442" w:rsidP="007A7442">
      <w:pPr>
        <w:jc w:val="both"/>
        <w:rPr>
          <w:rFonts w:cstheme="minorHAnsi"/>
        </w:rPr>
      </w:pPr>
    </w:p>
    <w:p w14:paraId="0A516A28" w14:textId="218DF59D" w:rsidR="007A7442" w:rsidRPr="001246A6" w:rsidRDefault="007A7442" w:rsidP="007A7442">
      <w:pPr>
        <w:jc w:val="both"/>
        <w:rPr>
          <w:rFonts w:cstheme="minorHAnsi"/>
        </w:rPr>
      </w:pPr>
      <w:r w:rsidRPr="001246A6">
        <w:rPr>
          <w:rFonts w:cstheme="minorHAnsi"/>
          <w:b/>
        </w:rPr>
        <w:t xml:space="preserve">Test </w:t>
      </w:r>
      <w:r w:rsidR="001326CF" w:rsidRPr="001246A6">
        <w:rPr>
          <w:rFonts w:cstheme="minorHAnsi"/>
          <w:b/>
        </w:rPr>
        <w:t>A</w:t>
      </w:r>
      <w:r w:rsidR="002D51B6" w:rsidRPr="001246A6">
        <w:rPr>
          <w:rFonts w:cstheme="minorHAnsi"/>
          <w:b/>
        </w:rPr>
        <w:t>.1.</w:t>
      </w:r>
      <w:r w:rsidRPr="001246A6">
        <w:rPr>
          <w:rFonts w:cstheme="minorHAnsi"/>
        </w:rPr>
        <w:t xml:space="preserve"> zostanie przeprowadzony zgodnie z poniższą procedurą:</w:t>
      </w:r>
    </w:p>
    <w:p w14:paraId="3B94203B" w14:textId="545109FB" w:rsidR="00886A15" w:rsidRPr="001246A6" w:rsidRDefault="00886A15" w:rsidP="00072C84">
      <w:pPr>
        <w:rPr>
          <w:rFonts w:cstheme="minorHAnsi"/>
        </w:rPr>
      </w:pPr>
    </w:p>
    <w:p w14:paraId="090128F3" w14:textId="6DB4147F" w:rsidR="00DF1DFD" w:rsidRPr="001246A6" w:rsidRDefault="00CE27C2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lastRenderedPageBreak/>
        <w:t>Wykonawca pod nadzorem Zamawiającego</w:t>
      </w:r>
      <w:r w:rsidR="4D15EE89" w:rsidRPr="001246A6">
        <w:rPr>
          <w:rFonts w:cstheme="minorHAnsi"/>
          <w:lang w:eastAsia="en-GB"/>
        </w:rPr>
        <w:t xml:space="preserve"> uruchamia System wentylacji A wraz z Szkolnym systemem zarządzającym, zamontowany przez Wykonawcę</w:t>
      </w:r>
      <w:r w:rsidR="446A7AD0" w:rsidRPr="001246A6">
        <w:rPr>
          <w:rFonts w:cstheme="minorHAnsi"/>
          <w:lang w:eastAsia="en-GB"/>
        </w:rPr>
        <w:t>.</w:t>
      </w:r>
    </w:p>
    <w:p w14:paraId="372DA2D2" w14:textId="3E7C54FA" w:rsidR="00886A15" w:rsidRPr="001246A6" w:rsidRDefault="51496A31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przeprowadza szkolenie</w:t>
      </w:r>
      <w:r w:rsidR="774AB170" w:rsidRPr="001246A6">
        <w:rPr>
          <w:rFonts w:cstheme="minorHAnsi"/>
          <w:lang w:eastAsia="en-GB"/>
        </w:rPr>
        <w:t xml:space="preserve"> dla</w:t>
      </w:r>
      <w:r w:rsidR="6F2AF976" w:rsidRPr="001246A6">
        <w:rPr>
          <w:rFonts w:cstheme="minorHAnsi"/>
          <w:lang w:eastAsia="en-GB"/>
        </w:rPr>
        <w:t xml:space="preserve"> Zamawiającego</w:t>
      </w:r>
      <w:r w:rsidRPr="001246A6">
        <w:rPr>
          <w:rFonts w:cstheme="minorHAnsi"/>
          <w:lang w:eastAsia="en-GB"/>
        </w:rPr>
        <w:t xml:space="preserve"> </w:t>
      </w:r>
      <w:r w:rsidR="4D3627B8" w:rsidRPr="001246A6">
        <w:rPr>
          <w:rFonts w:cstheme="minorHAnsi"/>
          <w:lang w:eastAsia="en-GB"/>
        </w:rPr>
        <w:t xml:space="preserve">oraz osób trzecich wyznaczonych przez Zamawiającego do prowadzenia Testów </w:t>
      </w:r>
      <w:r w:rsidRPr="001246A6">
        <w:rPr>
          <w:rFonts w:cstheme="minorHAnsi"/>
          <w:lang w:eastAsia="en-GB"/>
        </w:rPr>
        <w:t>z obsługi Systemu automatyki A, Regulatora pomieszczeniowego A oraz Szkolnego system</w:t>
      </w:r>
      <w:r w:rsidR="3658A228" w:rsidRPr="001246A6">
        <w:rPr>
          <w:rFonts w:cstheme="minorHAnsi"/>
          <w:lang w:eastAsia="en-GB"/>
        </w:rPr>
        <w:t>u zarządzającego</w:t>
      </w:r>
      <w:r w:rsidRPr="001246A6">
        <w:rPr>
          <w:rFonts w:cstheme="minorHAnsi"/>
          <w:lang w:eastAsia="en-GB"/>
        </w:rPr>
        <w:t xml:space="preserve">. </w:t>
      </w:r>
    </w:p>
    <w:p w14:paraId="4AA40FCC" w14:textId="107C85F9" w:rsidR="00886A15" w:rsidRPr="001246A6" w:rsidRDefault="15193FF0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pod nadzorem Zamawiającego ustawia System wentylacji A w Program Praca Profil</w:t>
      </w:r>
      <w:r w:rsidR="22B4CDF3" w:rsidRPr="001246A6">
        <w:rPr>
          <w:rFonts w:cstheme="minorHAnsi"/>
          <w:lang w:eastAsia="en-GB"/>
        </w:rPr>
        <w:t xml:space="preserve"> zgodnie z </w:t>
      </w:r>
      <w:r w:rsidR="29BC60F1" w:rsidRPr="001246A6">
        <w:rPr>
          <w:rFonts w:cstheme="minorHAnsi"/>
          <w:lang w:eastAsia="en-GB"/>
        </w:rPr>
        <w:t xml:space="preserve">Programem </w:t>
      </w:r>
      <w:r w:rsidR="22B4CDF3" w:rsidRPr="001246A6">
        <w:rPr>
          <w:rFonts w:cstheme="minorHAnsi"/>
          <w:lang w:eastAsia="en-GB"/>
        </w:rPr>
        <w:t xml:space="preserve">Profil zapotrzebowania na wentylację Sali lekcyjnej zamieszczonym w Załączniku </w:t>
      </w:r>
      <w:r w:rsidR="5B6D4A64" w:rsidRPr="001246A6">
        <w:rPr>
          <w:rFonts w:cstheme="minorHAnsi"/>
          <w:lang w:eastAsia="en-GB"/>
        </w:rPr>
        <w:t>3.2</w:t>
      </w:r>
      <w:r w:rsidR="6E0F2AB0" w:rsidRPr="001246A6">
        <w:rPr>
          <w:rFonts w:cstheme="minorHAnsi"/>
          <w:lang w:eastAsia="en-GB"/>
        </w:rPr>
        <w:t>.</w:t>
      </w:r>
      <w:r w:rsidR="22B4CDF3" w:rsidRPr="001246A6">
        <w:rPr>
          <w:rFonts w:cstheme="minorHAnsi"/>
          <w:lang w:eastAsia="en-GB"/>
        </w:rPr>
        <w:t xml:space="preserve"> do Załącznika </w:t>
      </w:r>
      <w:r w:rsidR="6E0F2AB0" w:rsidRPr="001246A6">
        <w:rPr>
          <w:rFonts w:cstheme="minorHAnsi"/>
          <w:lang w:eastAsia="en-GB"/>
        </w:rPr>
        <w:t>3</w:t>
      </w:r>
      <w:r w:rsidR="22B4CDF3" w:rsidRPr="001246A6">
        <w:rPr>
          <w:rFonts w:cstheme="minorHAnsi"/>
          <w:lang w:eastAsia="en-GB"/>
        </w:rPr>
        <w:t xml:space="preserve"> Regulaminu</w:t>
      </w:r>
      <w:r w:rsidRPr="001246A6">
        <w:rPr>
          <w:rFonts w:cstheme="minorHAnsi"/>
          <w:lang w:eastAsia="en-GB"/>
        </w:rPr>
        <w:t xml:space="preserve"> oraz Wymaganiem Obligatoryjnym </w:t>
      </w:r>
      <w:r w:rsidR="1B2ACCB1" w:rsidRPr="001246A6">
        <w:rPr>
          <w:rFonts w:cstheme="minorHAnsi"/>
          <w:lang w:eastAsia="en-GB"/>
        </w:rPr>
        <w:t>3.19.</w:t>
      </w:r>
    </w:p>
    <w:p w14:paraId="5235A74F" w14:textId="1A0039D0" w:rsidR="00DD71EA" w:rsidRPr="001246A6" w:rsidRDefault="00DD71EA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Zamawiający, realizuje pomiar w dwóch sekwencjach: </w:t>
      </w:r>
      <w:r w:rsidR="009A2430" w:rsidRPr="001246A6">
        <w:rPr>
          <w:rFonts w:cstheme="minorHAnsi"/>
          <w:lang w:eastAsia="en-GB"/>
        </w:rPr>
        <w:t xml:space="preserve">sekwencja </w:t>
      </w:r>
      <w:r w:rsidRPr="001246A6">
        <w:rPr>
          <w:rFonts w:cstheme="minorHAnsi"/>
          <w:lang w:eastAsia="en-GB"/>
        </w:rPr>
        <w:t>1. Pomiar przyrostu stężenia dwutlenku węgla ΔCO</w:t>
      </w:r>
      <w:r w:rsidRPr="001246A6">
        <w:rPr>
          <w:rFonts w:cstheme="minorHAnsi"/>
          <w:vertAlign w:val="subscript"/>
          <w:lang w:eastAsia="en-GB"/>
        </w:rPr>
        <w:t>2</w:t>
      </w:r>
      <w:r w:rsidRPr="001246A6">
        <w:rPr>
          <w:rFonts w:cstheme="minorHAnsi"/>
          <w:lang w:eastAsia="en-GB"/>
        </w:rPr>
        <w:t xml:space="preserve"> w trakcie pracy Program Praca</w:t>
      </w:r>
      <w:r w:rsidR="009A2430" w:rsidRPr="001246A6">
        <w:rPr>
          <w:rFonts w:cstheme="minorHAnsi"/>
          <w:lang w:eastAsia="en-GB"/>
        </w:rPr>
        <w:t xml:space="preserve"> Profil oraz</w:t>
      </w:r>
      <w:r w:rsidRPr="001246A6">
        <w:rPr>
          <w:rFonts w:cstheme="minorHAnsi"/>
          <w:lang w:eastAsia="en-GB"/>
        </w:rPr>
        <w:t xml:space="preserve"> </w:t>
      </w:r>
      <w:r w:rsidR="009A2430" w:rsidRPr="001246A6">
        <w:rPr>
          <w:rFonts w:cstheme="minorHAnsi"/>
          <w:lang w:eastAsia="en-GB"/>
        </w:rPr>
        <w:t xml:space="preserve">sekwencja </w:t>
      </w:r>
      <w:r w:rsidRPr="001246A6">
        <w:rPr>
          <w:rFonts w:cstheme="minorHAnsi"/>
          <w:lang w:eastAsia="en-GB"/>
        </w:rPr>
        <w:t xml:space="preserve">2. Pomiar koncentracji pyłów PM2.5 oraz zużycia energii elektrycznej. </w:t>
      </w:r>
    </w:p>
    <w:p w14:paraId="15B6A87F" w14:textId="609ED9C9" w:rsidR="009A2430" w:rsidRPr="001246A6" w:rsidRDefault="009A2430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równolegle z uruchomieniem Systemu wentylacji A w sekwencji 1 rozpoczyna generowanie zanieczyszczenia aerozolowego w powietrzu zasysanym przez czerpnię powietrza zgodnie z parametrami podanymi </w:t>
      </w:r>
      <w:r w:rsidR="00BC69F4" w:rsidRPr="001246A6">
        <w:rPr>
          <w:rFonts w:cstheme="minorHAnsi"/>
          <w:lang w:eastAsia="en-GB"/>
        </w:rPr>
        <w:t>w Tabeli I.I.3.</w:t>
      </w:r>
    </w:p>
    <w:p w14:paraId="48F12BE0" w14:textId="20589DF5" w:rsidR="00886A15" w:rsidRPr="001246A6" w:rsidRDefault="00DD71EA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</w:t>
      </w:r>
      <w:r w:rsidR="00886A15" w:rsidRPr="001246A6">
        <w:rPr>
          <w:rFonts w:cstheme="minorHAnsi"/>
          <w:lang w:eastAsia="en-GB"/>
        </w:rPr>
        <w:t xml:space="preserve">, </w:t>
      </w:r>
      <w:r w:rsidR="00DF1DFD" w:rsidRPr="001246A6">
        <w:rPr>
          <w:rFonts w:cstheme="minorHAnsi"/>
          <w:lang w:eastAsia="en-GB"/>
        </w:rPr>
        <w:t>po rozpoczęciu pracy Systemu wentylacji A w Programie Praca Profil</w:t>
      </w:r>
      <w:r w:rsidRPr="001246A6">
        <w:rPr>
          <w:rFonts w:cstheme="minorHAnsi"/>
          <w:lang w:eastAsia="en-GB"/>
        </w:rPr>
        <w:t xml:space="preserve"> </w:t>
      </w:r>
      <w:r w:rsidR="009A2430" w:rsidRPr="001246A6">
        <w:rPr>
          <w:rFonts w:cstheme="minorHAnsi"/>
          <w:lang w:eastAsia="en-GB"/>
        </w:rPr>
        <w:t>w</w:t>
      </w:r>
      <w:r w:rsidRPr="001246A6">
        <w:rPr>
          <w:rFonts w:cstheme="minorHAnsi"/>
          <w:lang w:eastAsia="en-GB"/>
        </w:rPr>
        <w:t xml:space="preserve"> sekwencji 1</w:t>
      </w:r>
      <w:r w:rsidR="00DF1DFD" w:rsidRPr="001246A6">
        <w:rPr>
          <w:rFonts w:cstheme="minorHAnsi"/>
          <w:lang w:eastAsia="en-GB"/>
        </w:rPr>
        <w:t xml:space="preserve"> </w:t>
      </w:r>
      <w:r w:rsidR="00886A15" w:rsidRPr="001246A6">
        <w:rPr>
          <w:rFonts w:cstheme="minorHAnsi"/>
          <w:lang w:eastAsia="en-GB"/>
        </w:rPr>
        <w:t>realizuje pomiar:</w:t>
      </w:r>
    </w:p>
    <w:p w14:paraId="672D135A" w14:textId="63C45D3F" w:rsidR="00886A15" w:rsidRPr="001246A6" w:rsidRDefault="00886A15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temperatury i wilgotności powietrza w Sali lekcyjnej realizowany w 6 punktach pomiarowych </w:t>
      </w:r>
      <w:r w:rsidR="00F05F4B" w:rsidRPr="001246A6">
        <w:rPr>
          <w:rFonts w:cstheme="minorHAnsi"/>
          <w:lang w:eastAsia="en-GB"/>
        </w:rPr>
        <w:t xml:space="preserve">P1-P6 </w:t>
      </w:r>
      <w:r w:rsidRPr="001246A6">
        <w:rPr>
          <w:rFonts w:cstheme="minorHAnsi"/>
          <w:lang w:eastAsia="en-GB"/>
        </w:rPr>
        <w:t xml:space="preserve">zaznaczonych w Załączniku </w:t>
      </w:r>
      <w:r w:rsidR="00E840F2" w:rsidRPr="001246A6">
        <w:rPr>
          <w:rFonts w:cstheme="minorHAnsi"/>
          <w:lang w:eastAsia="en-GB"/>
        </w:rPr>
        <w:t>3.3</w:t>
      </w:r>
      <w:r w:rsidR="007A7442" w:rsidRPr="001246A6">
        <w:rPr>
          <w:rFonts w:cstheme="minorHAnsi"/>
          <w:lang w:eastAsia="en-GB"/>
        </w:rPr>
        <w:t>.</w:t>
      </w:r>
      <w:r w:rsidR="00E840F2" w:rsidRPr="001246A6">
        <w:rPr>
          <w:rFonts w:cstheme="minorHAnsi"/>
          <w:lang w:eastAsia="en-GB"/>
        </w:rPr>
        <w:t xml:space="preserve"> do Załącznika nr 3 – Działanie 1. </w:t>
      </w:r>
      <w:r w:rsidRPr="001246A6">
        <w:rPr>
          <w:rFonts w:cstheme="minorHAnsi"/>
          <w:lang w:eastAsia="en-GB"/>
        </w:rPr>
        <w:t xml:space="preserve"> Rzut sali lekcyjnej</w:t>
      </w:r>
      <w:r w:rsidR="007A7442" w:rsidRPr="001246A6">
        <w:rPr>
          <w:rFonts w:cstheme="minorHAnsi"/>
          <w:lang w:eastAsia="en-GB"/>
        </w:rPr>
        <w:t>,</w:t>
      </w:r>
      <w:r w:rsidRPr="001246A6">
        <w:rPr>
          <w:rFonts w:cstheme="minorHAnsi"/>
          <w:lang w:eastAsia="en-GB"/>
        </w:rPr>
        <w:t xml:space="preserve"> zgodnie z wymaganiami konku</w:t>
      </w:r>
      <w:r w:rsidR="007A7442" w:rsidRPr="001246A6">
        <w:rPr>
          <w:rFonts w:cstheme="minorHAnsi"/>
          <w:lang w:eastAsia="en-GB"/>
        </w:rPr>
        <w:t>rsowymi zawartymi w Załączniku 3</w:t>
      </w:r>
      <w:r w:rsidRPr="001246A6">
        <w:rPr>
          <w:rFonts w:cstheme="minorHAnsi"/>
          <w:lang w:eastAsia="en-GB"/>
        </w:rPr>
        <w:t xml:space="preserve"> do Regulaminu.</w:t>
      </w:r>
    </w:p>
    <w:p w14:paraId="474C61E0" w14:textId="237D7C9A" w:rsidR="00886A15" w:rsidRPr="001246A6" w:rsidRDefault="00886A15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stężenia dwutlenku węgla w 6 punktach pomiarowych </w:t>
      </w:r>
      <w:r w:rsidR="00F05F4B" w:rsidRPr="001246A6">
        <w:rPr>
          <w:rFonts w:cstheme="minorHAnsi"/>
          <w:lang w:eastAsia="en-GB"/>
        </w:rPr>
        <w:t xml:space="preserve">P1-P6 </w:t>
      </w:r>
      <w:r w:rsidRPr="001246A6">
        <w:rPr>
          <w:rFonts w:cstheme="minorHAnsi"/>
          <w:lang w:eastAsia="en-GB"/>
        </w:rPr>
        <w:t>zaznaczonych na rzucie Sali lekcyjnej (</w:t>
      </w:r>
      <w:r w:rsidR="00E840F2" w:rsidRPr="001246A6">
        <w:rPr>
          <w:rFonts w:cstheme="minorHAnsi"/>
          <w:lang w:eastAsia="en-GB"/>
        </w:rPr>
        <w:t>Załącznik 3.3. do Załącznika nr 3 – Działanie 1.  Rzut sali lekcyjnej</w:t>
      </w:r>
      <w:r w:rsidRPr="001246A6">
        <w:rPr>
          <w:rFonts w:cstheme="minorHAnsi"/>
          <w:lang w:eastAsia="en-GB"/>
        </w:rPr>
        <w:t>) oraz w powietrzu zewnętrznym zgodnie z</w:t>
      </w:r>
      <w:r w:rsidR="007A7442" w:rsidRPr="001246A6">
        <w:rPr>
          <w:rFonts w:cstheme="minorHAnsi"/>
          <w:lang w:eastAsia="en-GB"/>
        </w:rPr>
        <w:t> </w:t>
      </w:r>
      <w:r w:rsidRPr="001246A6">
        <w:rPr>
          <w:rFonts w:cstheme="minorHAnsi"/>
          <w:lang w:eastAsia="en-GB"/>
        </w:rPr>
        <w:t>wymaganiami konku</w:t>
      </w:r>
      <w:r w:rsidR="007A7442" w:rsidRPr="001246A6">
        <w:rPr>
          <w:rFonts w:cstheme="minorHAnsi"/>
          <w:lang w:eastAsia="en-GB"/>
        </w:rPr>
        <w:t>rsowymi zawartymi w Załączniku 3.1</w:t>
      </w:r>
      <w:r w:rsidRPr="001246A6">
        <w:rPr>
          <w:rFonts w:cstheme="minorHAnsi"/>
          <w:lang w:eastAsia="en-GB"/>
        </w:rPr>
        <w:t xml:space="preserve"> do Regulaminu. </w:t>
      </w:r>
    </w:p>
    <w:p w14:paraId="1BBC9F6A" w14:textId="36738D76" w:rsidR="00886A15" w:rsidRPr="001246A6" w:rsidRDefault="00886A15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usuwanego przez System wentylacji</w:t>
      </w:r>
      <w:r w:rsidR="007A7442" w:rsidRPr="001246A6">
        <w:rPr>
          <w:rFonts w:cstheme="minorHAnsi"/>
          <w:lang w:eastAsia="en-GB"/>
        </w:rPr>
        <w:t xml:space="preserve"> A</w:t>
      </w:r>
      <w:r w:rsidRPr="001246A6">
        <w:rPr>
          <w:rFonts w:cstheme="minorHAnsi"/>
          <w:lang w:eastAsia="en-GB"/>
        </w:rPr>
        <w:t xml:space="preserve">. </w:t>
      </w:r>
    </w:p>
    <w:p w14:paraId="0A06B2B9" w14:textId="4681C1CD" w:rsidR="007B72C8" w:rsidRPr="001246A6" w:rsidRDefault="007B72C8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temperatury powietrza nawiewanego przez System wentylacji A.</w:t>
      </w:r>
    </w:p>
    <w:p w14:paraId="7E479019" w14:textId="7F4C7AB8" w:rsidR="00DF1DFD" w:rsidRPr="001246A6" w:rsidRDefault="00DF1DFD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Zamawiający, w trakcie trwania Programu Praca Profil oznaczonego Lekcja </w:t>
      </w:r>
      <w:r w:rsidR="00E840F2" w:rsidRPr="001246A6">
        <w:rPr>
          <w:rFonts w:cstheme="minorHAnsi"/>
          <w:lang w:eastAsia="en-GB"/>
        </w:rPr>
        <w:t>L</w:t>
      </w:r>
      <w:r w:rsidRPr="001246A6">
        <w:rPr>
          <w:rFonts w:cstheme="minorHAnsi"/>
          <w:lang w:eastAsia="en-GB"/>
        </w:rPr>
        <w:t xml:space="preserve">1 i Lekcja </w:t>
      </w:r>
      <w:r w:rsidR="00E840F2" w:rsidRPr="001246A6">
        <w:rPr>
          <w:rFonts w:cstheme="minorHAnsi"/>
          <w:lang w:eastAsia="en-GB"/>
        </w:rPr>
        <w:t>L</w:t>
      </w:r>
      <w:r w:rsidRPr="001246A6">
        <w:rPr>
          <w:rFonts w:cstheme="minorHAnsi"/>
          <w:lang w:eastAsia="en-GB"/>
        </w:rPr>
        <w:t>2 w</w:t>
      </w:r>
      <w:r w:rsidR="00DD71EA" w:rsidRPr="001246A6">
        <w:rPr>
          <w:rFonts w:cstheme="minorHAnsi"/>
          <w:lang w:eastAsia="en-GB"/>
        </w:rPr>
        <w:t> </w:t>
      </w:r>
      <w:r w:rsidR="001326CF" w:rsidRPr="001246A6">
        <w:rPr>
          <w:rFonts w:cstheme="minorHAnsi"/>
          <w:lang w:eastAsia="en-GB"/>
        </w:rPr>
        <w:t xml:space="preserve">opisanym w </w:t>
      </w:r>
      <w:r w:rsidR="00E840F2" w:rsidRPr="001246A6">
        <w:rPr>
          <w:rFonts w:cstheme="minorHAnsi"/>
          <w:lang w:eastAsia="en-GB"/>
        </w:rPr>
        <w:t>Załączniku 3.2</w:t>
      </w:r>
      <w:r w:rsidRPr="001246A6">
        <w:rPr>
          <w:rFonts w:cstheme="minorHAnsi"/>
          <w:lang w:eastAsia="en-GB"/>
        </w:rPr>
        <w:t>. do Załącznika 3 Regulaminu, generuje stężenie CO</w:t>
      </w:r>
      <w:r w:rsidRPr="001246A6">
        <w:rPr>
          <w:rFonts w:cstheme="minorHAnsi"/>
          <w:vertAlign w:val="subscript"/>
          <w:lang w:eastAsia="en-GB"/>
        </w:rPr>
        <w:t xml:space="preserve">2 </w:t>
      </w:r>
      <w:r w:rsidRPr="001246A6">
        <w:rPr>
          <w:rFonts w:cstheme="minorHAnsi"/>
          <w:lang w:eastAsia="en-GB"/>
        </w:rPr>
        <w:t>w 31 punktach pomiarowy</w:t>
      </w:r>
      <w:r w:rsidR="00E840F2" w:rsidRPr="001246A6">
        <w:rPr>
          <w:rFonts w:cstheme="minorHAnsi"/>
          <w:lang w:eastAsia="en-GB"/>
        </w:rPr>
        <w:t>ch zaznaczonych w Załączniku 3.3. do Załącznika nr 3 – Działanie 1.  Rzut sali lekcyjnej</w:t>
      </w:r>
      <w:r w:rsidRPr="001246A6">
        <w:rPr>
          <w:rFonts w:cstheme="minorHAnsi"/>
          <w:lang w:eastAsia="en-GB"/>
        </w:rPr>
        <w:t>.</w:t>
      </w:r>
    </w:p>
    <w:p w14:paraId="1E8393BB" w14:textId="579C2DF5" w:rsidR="009A2430" w:rsidRPr="001246A6" w:rsidRDefault="00DD71EA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lub Wykonawca przy udziale Zamawiającego, po zakończonej sekwencji 1 </w:t>
      </w:r>
      <w:r w:rsidR="009A2430" w:rsidRPr="001246A6">
        <w:rPr>
          <w:rFonts w:cstheme="minorHAnsi"/>
          <w:lang w:eastAsia="en-GB"/>
        </w:rPr>
        <w:t>ustawia</w:t>
      </w:r>
      <w:r w:rsidRPr="001246A6">
        <w:rPr>
          <w:rFonts w:cstheme="minorHAnsi"/>
          <w:lang w:eastAsia="en-GB"/>
        </w:rPr>
        <w:t xml:space="preserve"> w Systemie automatyki A zarejestrowany przez </w:t>
      </w:r>
      <w:r w:rsidR="009A2430" w:rsidRPr="001246A6">
        <w:rPr>
          <w:rFonts w:cstheme="minorHAnsi"/>
          <w:lang w:eastAsia="en-GB"/>
        </w:rPr>
        <w:t>System</w:t>
      </w:r>
      <w:r w:rsidRPr="001246A6">
        <w:rPr>
          <w:rFonts w:cstheme="minorHAnsi"/>
          <w:lang w:eastAsia="en-GB"/>
        </w:rPr>
        <w:t xml:space="preserve"> automatyki A przebieg pracy urządzenia tj. strumień powietrza nawiewanego i usuwanego, i przec</w:t>
      </w:r>
      <w:r w:rsidR="009A2430" w:rsidRPr="001246A6">
        <w:rPr>
          <w:rFonts w:cstheme="minorHAnsi"/>
          <w:lang w:eastAsia="en-GB"/>
        </w:rPr>
        <w:t>hodzi do pomiarów w sekwencji 2.</w:t>
      </w:r>
    </w:p>
    <w:p w14:paraId="76D424C0" w14:textId="7EA3E504" w:rsidR="00DD71EA" w:rsidRPr="001246A6" w:rsidRDefault="009A2430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równolegle z uruchomieniem Systemu wentylacji A w sekwencji 2, rozpoczyna generowanie zanieczyszczenia aerozolowego w powietrzu zasysanym przez czerpnię powietrza zgodnie z</w:t>
      </w:r>
      <w:r w:rsidR="00E840F2" w:rsidRPr="001246A6">
        <w:rPr>
          <w:rFonts w:cstheme="minorHAnsi"/>
          <w:lang w:eastAsia="en-GB"/>
        </w:rPr>
        <w:t> parametrami podanymi w Tabeli I.I.3.</w:t>
      </w:r>
    </w:p>
    <w:p w14:paraId="764F8D0E" w14:textId="118AE7FA" w:rsidR="00DD71EA" w:rsidRPr="001246A6" w:rsidRDefault="00DD71EA" w:rsidP="0029361A">
      <w:pPr>
        <w:pStyle w:val="Akapitzlist"/>
        <w:numPr>
          <w:ilvl w:val="0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Zamawiający, po rozpoczęciu pracy Systemu wentylacji A w </w:t>
      </w:r>
      <w:r w:rsidR="009A2430" w:rsidRPr="001246A6">
        <w:rPr>
          <w:rFonts w:cstheme="minorHAnsi"/>
          <w:lang w:eastAsia="en-GB"/>
        </w:rPr>
        <w:t>sekwencji 2, realizuje pomiar:</w:t>
      </w:r>
    </w:p>
    <w:p w14:paraId="1D90BF7D" w14:textId="5FC1D0C9" w:rsidR="009A2430" w:rsidRPr="001246A6" w:rsidRDefault="009A2430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temperatury i wilgotności powietrza w Sali lekcyjnej realizowany w 6 punktach pomiarowych </w:t>
      </w:r>
      <w:r w:rsidR="00F05F4B" w:rsidRPr="001246A6">
        <w:rPr>
          <w:rFonts w:cstheme="minorHAnsi"/>
          <w:lang w:eastAsia="en-GB"/>
        </w:rPr>
        <w:t xml:space="preserve">P1-P6 </w:t>
      </w:r>
      <w:r w:rsidRPr="001246A6">
        <w:rPr>
          <w:rFonts w:cstheme="minorHAnsi"/>
          <w:lang w:eastAsia="en-GB"/>
        </w:rPr>
        <w:t xml:space="preserve">zaznaczonych w </w:t>
      </w:r>
      <w:r w:rsidR="00E840F2" w:rsidRPr="001246A6">
        <w:rPr>
          <w:rFonts w:cstheme="minorHAnsi"/>
          <w:lang w:eastAsia="en-GB"/>
        </w:rPr>
        <w:t>Załączniku 3.3. do Załącznika nr 3 – Działanie 1.  Rzut sali lekcyjnej</w:t>
      </w:r>
      <w:r w:rsidRPr="001246A6">
        <w:rPr>
          <w:rFonts w:cstheme="minorHAnsi"/>
          <w:lang w:eastAsia="en-GB"/>
        </w:rPr>
        <w:t>, zgodnie z wymaganiami konkursowymi zawartymi w Załączniku 3 do Regulaminu.</w:t>
      </w:r>
    </w:p>
    <w:p w14:paraId="550EEAFC" w14:textId="5DB5D547" w:rsidR="009A2430" w:rsidRPr="001246A6" w:rsidRDefault="009A2430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koncentracji pyłów PM2.5 w 3 punktach pomiarowych </w:t>
      </w:r>
      <w:r w:rsidR="00F05F4B" w:rsidRPr="001246A6">
        <w:rPr>
          <w:rFonts w:cstheme="minorHAnsi"/>
          <w:lang w:eastAsia="en-GB"/>
        </w:rPr>
        <w:t xml:space="preserve">M1-M3 </w:t>
      </w:r>
      <w:r w:rsidRPr="001246A6">
        <w:rPr>
          <w:rFonts w:cstheme="minorHAnsi"/>
          <w:lang w:eastAsia="en-GB"/>
        </w:rPr>
        <w:t>zaznaczonych na rzucie Sali lekcyjnej (</w:t>
      </w:r>
      <w:r w:rsidR="00E840F2" w:rsidRPr="001246A6">
        <w:rPr>
          <w:rFonts w:cstheme="minorHAnsi"/>
          <w:lang w:eastAsia="en-GB"/>
        </w:rPr>
        <w:t>Załącznik 3.3. do Załącznika nr 3 – Działanie 1.  Rzut sali lekcyjnej</w:t>
      </w:r>
      <w:r w:rsidRPr="001246A6">
        <w:rPr>
          <w:rFonts w:cstheme="minorHAnsi"/>
          <w:lang w:eastAsia="en-GB"/>
        </w:rPr>
        <w:t xml:space="preserve">) oraz w powietrzu zewnętrznym zgodnie z wymaganiami konkursowymi zawartymi w Załączniku 3.1 do Regulaminu. </w:t>
      </w:r>
    </w:p>
    <w:p w14:paraId="3859B7D0" w14:textId="6368EF5A" w:rsidR="009A2430" w:rsidRPr="001246A6" w:rsidRDefault="009A2430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strumienia powietrza nawiewanego oraz usuwanego przez System wentylacji A. </w:t>
      </w:r>
    </w:p>
    <w:p w14:paraId="4BB34E19" w14:textId="26AB9EE0" w:rsidR="009A2430" w:rsidRPr="001246A6" w:rsidRDefault="009A2430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zużycie energii elektrycznej Systemu wentylacji A. </w:t>
      </w:r>
    </w:p>
    <w:p w14:paraId="20FACF7E" w14:textId="10A4C22A" w:rsidR="007B72C8" w:rsidRPr="001246A6" w:rsidRDefault="007B72C8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temperatury powietrza nawiewanego przez System wentylacji A. </w:t>
      </w:r>
    </w:p>
    <w:p w14:paraId="1BB98686" w14:textId="6ABAF802" w:rsidR="007B72C8" w:rsidRPr="001246A6" w:rsidRDefault="007B72C8" w:rsidP="0029361A">
      <w:pPr>
        <w:pStyle w:val="Akapitzlist"/>
        <w:numPr>
          <w:ilvl w:val="2"/>
          <w:numId w:val="1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koncentracji pyłów PM2.5 w powietrzu nawiewanym przez System wentylacji A.</w:t>
      </w:r>
    </w:p>
    <w:p w14:paraId="69881562" w14:textId="77777777" w:rsidR="009A2430" w:rsidRPr="001246A6" w:rsidRDefault="009A2430" w:rsidP="009A2430">
      <w:pPr>
        <w:jc w:val="both"/>
        <w:rPr>
          <w:rFonts w:cstheme="minorHAnsi"/>
          <w:lang w:eastAsia="en-GB"/>
        </w:rPr>
      </w:pPr>
    </w:p>
    <w:p w14:paraId="00C04650" w14:textId="443B691B" w:rsidR="008923DE" w:rsidRPr="001246A6" w:rsidRDefault="2859A84E" w:rsidP="008923DE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lastRenderedPageBreak/>
        <w:t>Test A</w:t>
      </w:r>
      <w:r w:rsidR="567EE76B" w:rsidRPr="001246A6">
        <w:rPr>
          <w:rFonts w:cstheme="minorHAnsi"/>
          <w:b/>
          <w:bCs/>
        </w:rPr>
        <w:t xml:space="preserve">.2. </w:t>
      </w:r>
      <w:r w:rsidR="567EE76B" w:rsidRPr="001246A6">
        <w:rPr>
          <w:rFonts w:cstheme="minorHAnsi"/>
        </w:rPr>
        <w:t>Test ilościowo-jakościowy będzie dotyczył spełnienia przez Prototyp Systemu</w:t>
      </w:r>
      <w:r w:rsidR="28B233B0" w:rsidRPr="001246A6">
        <w:rPr>
          <w:rFonts w:cstheme="minorHAnsi"/>
        </w:rPr>
        <w:t xml:space="preserve"> A</w:t>
      </w:r>
      <w:r w:rsidR="567EE76B" w:rsidRPr="001246A6">
        <w:rPr>
          <w:rFonts w:cstheme="minorHAnsi"/>
        </w:rPr>
        <w:t xml:space="preserve"> wymagania Konkursowego 7.2 deklarowanego przez Wykonawcę w Ofercie oraz Wymagań Obligatoryjnych </w:t>
      </w:r>
      <w:r w:rsidR="48FC31BA" w:rsidRPr="001246A6">
        <w:rPr>
          <w:rFonts w:cstheme="minorHAnsi"/>
          <w:color w:val="000000" w:themeColor="text1"/>
        </w:rPr>
        <w:t>2.3</w:t>
      </w:r>
      <w:r w:rsidR="567EE76B" w:rsidRPr="001246A6">
        <w:rPr>
          <w:rFonts w:cstheme="minorHAnsi"/>
          <w:color w:val="000000" w:themeColor="text1"/>
        </w:rPr>
        <w:t xml:space="preserve"> </w:t>
      </w:r>
      <w:r w:rsidR="567EE76B" w:rsidRPr="001246A6">
        <w:rPr>
          <w:rFonts w:cstheme="minorHAnsi"/>
        </w:rPr>
        <w:t xml:space="preserve">zgodnie z Załącznikiem nr 1 do Regulaminu. </w:t>
      </w:r>
    </w:p>
    <w:p w14:paraId="518B1958" w14:textId="142D2109" w:rsidR="00886A15" w:rsidRPr="001246A6" w:rsidRDefault="00886A15" w:rsidP="00072C84">
      <w:pPr>
        <w:rPr>
          <w:rFonts w:cstheme="minorHAnsi"/>
        </w:rPr>
      </w:pPr>
    </w:p>
    <w:p w14:paraId="3C28EE67" w14:textId="5367A7E2" w:rsidR="00886A15" w:rsidRPr="001246A6" w:rsidRDefault="00886A15" w:rsidP="00072C84">
      <w:pPr>
        <w:rPr>
          <w:rFonts w:cstheme="minorHAnsi"/>
        </w:rPr>
      </w:pPr>
    </w:p>
    <w:p w14:paraId="0BDB2AC8" w14:textId="16DFEE5A" w:rsidR="008923DE" w:rsidRPr="001246A6" w:rsidRDefault="00F950FC" w:rsidP="0029361A">
      <w:pPr>
        <w:pStyle w:val="Akapitzlist"/>
        <w:numPr>
          <w:ilvl w:val="0"/>
          <w:numId w:val="1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</w:t>
      </w:r>
      <w:r w:rsidR="2D39C8BF" w:rsidRPr="001246A6">
        <w:rPr>
          <w:rFonts w:cstheme="minorHAnsi"/>
          <w:lang w:eastAsia="en-GB"/>
        </w:rPr>
        <w:t xml:space="preserve"> pod nadzorem </w:t>
      </w:r>
      <w:r w:rsidRPr="001246A6">
        <w:rPr>
          <w:rFonts w:cstheme="minorHAnsi"/>
          <w:lang w:eastAsia="en-GB"/>
        </w:rPr>
        <w:t xml:space="preserve">Zamawiającego </w:t>
      </w:r>
      <w:r w:rsidR="2D39C8BF" w:rsidRPr="001246A6">
        <w:rPr>
          <w:rFonts w:cstheme="minorHAnsi"/>
          <w:lang w:eastAsia="en-GB"/>
        </w:rPr>
        <w:t xml:space="preserve">lub Zamawiający w </w:t>
      </w:r>
      <w:r w:rsidR="4778FAA2" w:rsidRPr="001246A6">
        <w:rPr>
          <w:rFonts w:cstheme="minorHAnsi"/>
          <w:lang w:eastAsia="en-GB"/>
        </w:rPr>
        <w:t>Systemie wentylacyjnym A</w:t>
      </w:r>
      <w:r w:rsidR="2D39C8BF" w:rsidRPr="001246A6">
        <w:rPr>
          <w:rFonts w:cstheme="minorHAnsi"/>
          <w:lang w:eastAsia="en-GB"/>
        </w:rPr>
        <w:t xml:space="preserve"> </w:t>
      </w:r>
      <w:r w:rsidR="4778FAA2" w:rsidRPr="001246A6">
        <w:rPr>
          <w:rFonts w:cstheme="minorHAnsi"/>
          <w:lang w:eastAsia="en-GB"/>
        </w:rPr>
        <w:t xml:space="preserve">wybiera </w:t>
      </w:r>
      <w:r w:rsidR="2D39C8BF" w:rsidRPr="001246A6">
        <w:rPr>
          <w:rFonts w:cstheme="minorHAnsi"/>
          <w:lang w:eastAsia="en-GB"/>
        </w:rPr>
        <w:t xml:space="preserve">Program Praca Manual, dla którego ustawia stałą nastawę przepływu powietrza nawiewanego i </w:t>
      </w:r>
      <w:r w:rsidR="2F9BB7D6" w:rsidRPr="001246A6">
        <w:rPr>
          <w:rFonts w:cstheme="minorHAnsi"/>
          <w:lang w:eastAsia="en-GB"/>
        </w:rPr>
        <w:t>usuwanego, uzyskanego w Teście A</w:t>
      </w:r>
      <w:r w:rsidR="2D39C8BF" w:rsidRPr="001246A6">
        <w:rPr>
          <w:rFonts w:cstheme="minorHAnsi"/>
          <w:lang w:eastAsia="en-GB"/>
        </w:rPr>
        <w:t>.1</w:t>
      </w:r>
      <w:r w:rsidR="4778FAA2" w:rsidRPr="001246A6">
        <w:rPr>
          <w:rFonts w:cstheme="minorHAnsi"/>
          <w:lang w:eastAsia="en-GB"/>
        </w:rPr>
        <w:t xml:space="preserve">, rozumianą jako maksymalna średnia strumienia powietrza wentylacyjnego określoną dla Programu Praca Profil Lekcja </w:t>
      </w:r>
      <w:r w:rsidR="2F9BB7D6" w:rsidRPr="001246A6">
        <w:rPr>
          <w:rFonts w:cstheme="minorHAnsi"/>
          <w:lang w:eastAsia="en-GB"/>
        </w:rPr>
        <w:t>L</w:t>
      </w:r>
      <w:r w:rsidR="4778FAA2" w:rsidRPr="001246A6">
        <w:rPr>
          <w:rFonts w:cstheme="minorHAnsi"/>
          <w:lang w:eastAsia="en-GB"/>
        </w:rPr>
        <w:t xml:space="preserve">1 lub Lekcja </w:t>
      </w:r>
      <w:r w:rsidR="2F9BB7D6" w:rsidRPr="001246A6">
        <w:rPr>
          <w:rFonts w:cstheme="minorHAnsi"/>
          <w:lang w:eastAsia="en-GB"/>
        </w:rPr>
        <w:t>L</w:t>
      </w:r>
      <w:r w:rsidR="4778FAA2" w:rsidRPr="001246A6">
        <w:rPr>
          <w:rFonts w:cstheme="minorHAnsi"/>
          <w:lang w:eastAsia="en-GB"/>
        </w:rPr>
        <w:t>2</w:t>
      </w:r>
      <w:r w:rsidR="2D39C8BF" w:rsidRPr="001246A6">
        <w:rPr>
          <w:rFonts w:cstheme="minorHAnsi"/>
          <w:lang w:eastAsia="en-GB"/>
        </w:rPr>
        <w:t xml:space="preserve">. </w:t>
      </w:r>
    </w:p>
    <w:p w14:paraId="0587D9C5" w14:textId="5B154A77" w:rsidR="006D0784" w:rsidRPr="001246A6" w:rsidRDefault="006D0784" w:rsidP="0029361A">
      <w:pPr>
        <w:pStyle w:val="Akapitzlist"/>
        <w:numPr>
          <w:ilvl w:val="0"/>
          <w:numId w:val="1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</w:t>
      </w:r>
      <w:r w:rsidR="008923DE" w:rsidRPr="001246A6">
        <w:rPr>
          <w:rFonts w:cstheme="minorHAnsi"/>
          <w:lang w:eastAsia="en-GB"/>
        </w:rPr>
        <w:t xml:space="preserve"> uruchamia System wen</w:t>
      </w:r>
      <w:r w:rsidRPr="001246A6">
        <w:rPr>
          <w:rFonts w:cstheme="minorHAnsi"/>
          <w:lang w:eastAsia="en-GB"/>
        </w:rPr>
        <w:t>tylacji A i realizuje 6 pom</w:t>
      </w:r>
      <w:r w:rsidR="00E840F2" w:rsidRPr="001246A6">
        <w:rPr>
          <w:rFonts w:cstheme="minorHAnsi"/>
          <w:lang w:eastAsia="en-GB"/>
        </w:rPr>
        <w:t>iarów zgodnie z Załącznikiem 3.2</w:t>
      </w:r>
      <w:r w:rsidRPr="001246A6">
        <w:rPr>
          <w:rFonts w:cstheme="minorHAnsi"/>
          <w:lang w:eastAsia="en-GB"/>
        </w:rPr>
        <w:t xml:space="preserve">. do Załącznika nr 3 </w:t>
      </w:r>
      <w:r w:rsidR="00F05F4B" w:rsidRPr="001246A6">
        <w:rPr>
          <w:rFonts w:cstheme="minorHAnsi"/>
          <w:lang w:eastAsia="en-GB"/>
        </w:rPr>
        <w:t>Regulaminu.</w:t>
      </w:r>
    </w:p>
    <w:p w14:paraId="42B4FD37" w14:textId="3F976324" w:rsidR="008923DE" w:rsidRPr="001246A6" w:rsidRDefault="008923DE" w:rsidP="0029361A">
      <w:pPr>
        <w:pStyle w:val="Akapitzlist"/>
        <w:numPr>
          <w:ilvl w:val="0"/>
          <w:numId w:val="1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w</w:t>
      </w:r>
      <w:r w:rsidR="00E840F2" w:rsidRPr="001246A6">
        <w:rPr>
          <w:rFonts w:cstheme="minorHAnsi"/>
          <w:lang w:eastAsia="en-GB"/>
        </w:rPr>
        <w:t xml:space="preserve"> trakcie Testu A</w:t>
      </w:r>
      <w:r w:rsidR="006D0784" w:rsidRPr="001246A6">
        <w:rPr>
          <w:rFonts w:cstheme="minorHAnsi"/>
          <w:lang w:eastAsia="en-GB"/>
        </w:rPr>
        <w:t>.</w:t>
      </w:r>
      <w:r w:rsidRPr="001246A6">
        <w:rPr>
          <w:rFonts w:cstheme="minorHAnsi"/>
          <w:lang w:eastAsia="en-GB"/>
        </w:rPr>
        <w:t>2:</w:t>
      </w:r>
    </w:p>
    <w:p w14:paraId="3462EFA9" w14:textId="7A24A81B" w:rsidR="008923DE" w:rsidRPr="001246A6" w:rsidRDefault="008923DE" w:rsidP="0029361A">
      <w:pPr>
        <w:pStyle w:val="Akapitzlist"/>
        <w:numPr>
          <w:ilvl w:val="1"/>
          <w:numId w:val="1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generuje bioaerozol bakteryjny GRAM(-)</w:t>
      </w:r>
      <w:r w:rsidR="006D0784" w:rsidRPr="001246A6">
        <w:rPr>
          <w:rFonts w:cstheme="minorHAnsi"/>
          <w:lang w:eastAsia="en-GB"/>
        </w:rPr>
        <w:t xml:space="preserve"> lub GRAM(+), w zależności od rodzaju Testu,</w:t>
      </w:r>
      <w:r w:rsidRPr="001246A6">
        <w:rPr>
          <w:rFonts w:cstheme="minorHAnsi"/>
          <w:lang w:eastAsia="en-GB"/>
        </w:rPr>
        <w:t xml:space="preserve"> w centralnym punkcie Sali lekcyjnej, zaznaczony w Załączniku </w:t>
      </w:r>
      <w:r w:rsidR="00E840F2" w:rsidRPr="001246A6">
        <w:rPr>
          <w:rFonts w:cstheme="minorHAnsi"/>
          <w:lang w:eastAsia="en-GB"/>
        </w:rPr>
        <w:t>3.3</w:t>
      </w:r>
      <w:r w:rsidRPr="001246A6">
        <w:rPr>
          <w:rFonts w:cstheme="minorHAnsi"/>
          <w:lang w:eastAsia="en-GB"/>
        </w:rPr>
        <w:t xml:space="preserve"> </w:t>
      </w:r>
      <w:r w:rsidR="00E840F2" w:rsidRPr="001246A6">
        <w:rPr>
          <w:rFonts w:cstheme="minorHAnsi"/>
          <w:lang w:eastAsia="en-GB"/>
        </w:rPr>
        <w:t xml:space="preserve">do Załącznika nr 3 – Działanie 1. </w:t>
      </w:r>
      <w:r w:rsidRPr="001246A6">
        <w:rPr>
          <w:rFonts w:cstheme="minorHAnsi"/>
          <w:lang w:eastAsia="en-GB"/>
        </w:rPr>
        <w:t>Rzut sali lekcyjnej.</w:t>
      </w:r>
    </w:p>
    <w:p w14:paraId="52910793" w14:textId="77777777" w:rsidR="008923DE" w:rsidRPr="001246A6" w:rsidRDefault="008923DE" w:rsidP="0029361A">
      <w:pPr>
        <w:pStyle w:val="Akapitzlist"/>
        <w:numPr>
          <w:ilvl w:val="1"/>
          <w:numId w:val="1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realizuje pomiar:</w:t>
      </w:r>
    </w:p>
    <w:p w14:paraId="20DC82CC" w14:textId="79B40AA3" w:rsidR="008923DE" w:rsidRPr="001246A6" w:rsidRDefault="008923DE" w:rsidP="0029361A">
      <w:pPr>
        <w:pStyle w:val="Akapitzlist"/>
        <w:numPr>
          <w:ilvl w:val="2"/>
          <w:numId w:val="1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temperatury i wilgotności powietrza </w:t>
      </w:r>
      <w:r w:rsidR="00F05F4B" w:rsidRPr="001246A6">
        <w:rPr>
          <w:rFonts w:cstheme="minorHAnsi"/>
          <w:lang w:eastAsia="en-GB"/>
        </w:rPr>
        <w:t>w Sali lekcyjnej realizowany w 3</w:t>
      </w:r>
      <w:r w:rsidRPr="001246A6">
        <w:rPr>
          <w:rFonts w:cstheme="minorHAnsi"/>
          <w:lang w:eastAsia="en-GB"/>
        </w:rPr>
        <w:t> punktach pomiar</w:t>
      </w:r>
      <w:r w:rsidR="006D0784" w:rsidRPr="001246A6">
        <w:rPr>
          <w:rFonts w:cstheme="minorHAnsi"/>
          <w:lang w:eastAsia="en-GB"/>
        </w:rPr>
        <w:t xml:space="preserve">owych </w:t>
      </w:r>
      <w:r w:rsidR="00F05F4B" w:rsidRPr="001246A6">
        <w:rPr>
          <w:rFonts w:cstheme="minorHAnsi"/>
          <w:lang w:eastAsia="en-GB"/>
        </w:rPr>
        <w:t xml:space="preserve">M1, M2, M3 </w:t>
      </w:r>
      <w:r w:rsidR="006D0784" w:rsidRPr="001246A6">
        <w:rPr>
          <w:rFonts w:cstheme="minorHAnsi"/>
          <w:lang w:eastAsia="en-GB"/>
        </w:rPr>
        <w:t xml:space="preserve">zaznaczonych w </w:t>
      </w:r>
      <w:r w:rsidR="00E840F2" w:rsidRPr="001246A6">
        <w:rPr>
          <w:rFonts w:cstheme="minorHAnsi"/>
          <w:lang w:eastAsia="en-GB"/>
        </w:rPr>
        <w:t xml:space="preserve">Załączniku 3.3 do Załącznika nr 3 – Działanie 1. Rzut sali lekcyjnej. </w:t>
      </w:r>
    </w:p>
    <w:p w14:paraId="46929145" w14:textId="13526D90" w:rsidR="008923DE" w:rsidRPr="001246A6" w:rsidRDefault="09036646" w:rsidP="0029361A">
      <w:pPr>
        <w:pStyle w:val="Akapitzlist"/>
        <w:numPr>
          <w:ilvl w:val="2"/>
          <w:numId w:val="1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liczby jednostek tworzących kolonie aerozolu bakteryjnego GRAM(-)</w:t>
      </w:r>
      <w:r w:rsidR="1BD52B80" w:rsidRPr="001246A6">
        <w:rPr>
          <w:rFonts w:cstheme="minorHAnsi"/>
          <w:lang w:eastAsia="en-GB"/>
        </w:rPr>
        <w:t xml:space="preserve"> lub GRAM(+) w</w:t>
      </w:r>
      <w:r w:rsidR="625576D4" w:rsidRPr="001246A6">
        <w:rPr>
          <w:rFonts w:cstheme="minorHAnsi"/>
          <w:lang w:eastAsia="en-GB"/>
        </w:rPr>
        <w:t> </w:t>
      </w:r>
      <w:r w:rsidR="1BD52B80" w:rsidRPr="001246A6">
        <w:rPr>
          <w:rFonts w:cstheme="minorHAnsi"/>
          <w:lang w:eastAsia="en-GB"/>
        </w:rPr>
        <w:t xml:space="preserve">zależności od rodzaju Testu, w </w:t>
      </w:r>
      <w:r w:rsidRPr="001246A6">
        <w:rPr>
          <w:rFonts w:cstheme="minorHAnsi"/>
          <w:lang w:eastAsia="en-GB"/>
        </w:rPr>
        <w:t xml:space="preserve">3 punktach pomiarowych </w:t>
      </w:r>
      <w:r w:rsidR="625576D4" w:rsidRPr="001246A6">
        <w:rPr>
          <w:rFonts w:cstheme="minorHAnsi"/>
          <w:lang w:eastAsia="en-GB"/>
        </w:rPr>
        <w:t xml:space="preserve">M1, M2, M3 </w:t>
      </w:r>
      <w:r w:rsidRPr="001246A6">
        <w:rPr>
          <w:rFonts w:cstheme="minorHAnsi"/>
          <w:lang w:eastAsia="en-GB"/>
        </w:rPr>
        <w:t xml:space="preserve">zaznaczonych w </w:t>
      </w:r>
      <w:r w:rsidR="2147D317" w:rsidRPr="001246A6">
        <w:rPr>
          <w:rFonts w:cstheme="minorHAnsi"/>
          <w:lang w:eastAsia="en-GB"/>
        </w:rPr>
        <w:t>Załączniku 3.3 do Załącznika nr 3 – Działanie 1. Rzut sali lekcyjnej.</w:t>
      </w:r>
    </w:p>
    <w:p w14:paraId="7FDBD0A4" w14:textId="77777777" w:rsidR="008923DE" w:rsidRPr="001246A6" w:rsidRDefault="008923DE" w:rsidP="0029361A">
      <w:pPr>
        <w:pStyle w:val="Akapitzlist"/>
        <w:numPr>
          <w:ilvl w:val="2"/>
          <w:numId w:val="1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usuwanego przez System wentylacji.</w:t>
      </w:r>
    </w:p>
    <w:p w14:paraId="0F8432C4" w14:textId="77777777" w:rsidR="007B72C8" w:rsidRPr="001246A6" w:rsidRDefault="007B72C8" w:rsidP="00072C84">
      <w:pPr>
        <w:rPr>
          <w:rFonts w:cstheme="minorHAnsi"/>
        </w:rPr>
      </w:pPr>
    </w:p>
    <w:p w14:paraId="0C92F88A" w14:textId="6D0548A4" w:rsidR="00F05F4B" w:rsidRPr="001246A6" w:rsidRDefault="0C7975B3" w:rsidP="00F05F4B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A</w:t>
      </w:r>
      <w:r w:rsidR="1000BC16" w:rsidRPr="001246A6">
        <w:rPr>
          <w:rFonts w:cstheme="minorHAnsi"/>
          <w:b/>
          <w:bCs/>
        </w:rPr>
        <w:t xml:space="preserve">.3 </w:t>
      </w:r>
      <w:r w:rsidR="1000BC16" w:rsidRPr="001246A6">
        <w:rPr>
          <w:rFonts w:cstheme="minorHAnsi"/>
        </w:rPr>
        <w:t xml:space="preserve">Test ilościowo-jakościowy będzie dotyczył spełnienia przez Prototyp Systemu A wymagania Konkursowego 7.4, 7.5 i 7.6 deklarowanych przez Wykonawcę w Ofercie oraz Wymagań Obligatoryjnych </w:t>
      </w:r>
      <w:r w:rsidR="2504A539" w:rsidRPr="001246A6">
        <w:rPr>
          <w:rFonts w:cstheme="minorHAnsi"/>
        </w:rPr>
        <w:t>2.4, 2.11, 3.6</w:t>
      </w:r>
      <w:r w:rsidR="5C360E28" w:rsidRPr="001246A6">
        <w:rPr>
          <w:rFonts w:cstheme="minorHAnsi"/>
        </w:rPr>
        <w:t>-3.8,</w:t>
      </w:r>
      <w:r w:rsidR="2504A539" w:rsidRPr="001246A6">
        <w:rPr>
          <w:rFonts w:cstheme="minorHAnsi"/>
        </w:rPr>
        <w:t xml:space="preserve"> </w:t>
      </w:r>
      <w:r w:rsidR="17A7686F" w:rsidRPr="001246A6">
        <w:rPr>
          <w:rFonts w:cstheme="minorHAnsi"/>
        </w:rPr>
        <w:t xml:space="preserve">3.13, </w:t>
      </w:r>
      <w:r w:rsidR="2504A539" w:rsidRPr="001246A6">
        <w:rPr>
          <w:rFonts w:cstheme="minorHAnsi"/>
        </w:rPr>
        <w:t>4.9</w:t>
      </w:r>
      <w:r w:rsidR="1000BC16" w:rsidRPr="001246A6">
        <w:rPr>
          <w:rFonts w:cstheme="minorHAnsi"/>
        </w:rPr>
        <w:t xml:space="preserve"> zgodnie z Załącznikiem nr 1 do Regulaminu. </w:t>
      </w:r>
    </w:p>
    <w:p w14:paraId="7C712197" w14:textId="7A1E9CDE" w:rsidR="00886A15" w:rsidRPr="001246A6" w:rsidRDefault="00886A15" w:rsidP="00072C84">
      <w:pPr>
        <w:rPr>
          <w:rFonts w:cstheme="minorHAnsi"/>
        </w:rPr>
      </w:pPr>
    </w:p>
    <w:p w14:paraId="345AEE2D" w14:textId="7A14C8D9" w:rsidR="00F05F4B" w:rsidRPr="001246A6" w:rsidRDefault="006E5F55" w:rsidP="0029361A">
      <w:pPr>
        <w:pStyle w:val="Akapitzlist"/>
        <w:numPr>
          <w:ilvl w:val="0"/>
          <w:numId w:val="1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pod nadzorem Zamawiającego</w:t>
      </w:r>
      <w:r w:rsidR="14D43F61" w:rsidRPr="001246A6">
        <w:rPr>
          <w:rFonts w:cstheme="minorHAnsi"/>
          <w:lang w:eastAsia="en-GB"/>
        </w:rPr>
        <w:t xml:space="preserve"> lub Zamawiający w Systemie wentylacyjnym A wybiera Program Praca Manual, dla którego ustawia stałą nastawę przepływu powietrza nawiewanego i </w:t>
      </w:r>
      <w:r w:rsidR="068F096D" w:rsidRPr="001246A6">
        <w:rPr>
          <w:rFonts w:cstheme="minorHAnsi"/>
          <w:lang w:eastAsia="en-GB"/>
        </w:rPr>
        <w:t>usuwanego, uzyskanego w Teście A</w:t>
      </w:r>
      <w:r w:rsidR="14D43F61" w:rsidRPr="001246A6">
        <w:rPr>
          <w:rFonts w:cstheme="minorHAnsi"/>
          <w:lang w:eastAsia="en-GB"/>
        </w:rPr>
        <w:t xml:space="preserve">.1, rozumianą jako maksymalna średnia strumienia powietrza wentylacyjnego określoną dla Programu Praca Profil Lekcja </w:t>
      </w:r>
      <w:r w:rsidR="068F096D" w:rsidRPr="001246A6">
        <w:rPr>
          <w:rFonts w:cstheme="minorHAnsi"/>
          <w:lang w:eastAsia="en-GB"/>
        </w:rPr>
        <w:t>L</w:t>
      </w:r>
      <w:r w:rsidR="14D43F61" w:rsidRPr="001246A6">
        <w:rPr>
          <w:rFonts w:cstheme="minorHAnsi"/>
          <w:lang w:eastAsia="en-GB"/>
        </w:rPr>
        <w:t xml:space="preserve">1 lub Lekcja </w:t>
      </w:r>
      <w:r w:rsidR="068F096D" w:rsidRPr="001246A6">
        <w:rPr>
          <w:rFonts w:cstheme="minorHAnsi"/>
          <w:lang w:eastAsia="en-GB"/>
        </w:rPr>
        <w:t>L</w:t>
      </w:r>
      <w:r w:rsidR="14D43F61" w:rsidRPr="001246A6">
        <w:rPr>
          <w:rFonts w:cstheme="minorHAnsi"/>
          <w:lang w:eastAsia="en-GB"/>
        </w:rPr>
        <w:t xml:space="preserve">2. </w:t>
      </w:r>
    </w:p>
    <w:p w14:paraId="5B629F1D" w14:textId="5D075A23" w:rsidR="00F05F4B" w:rsidRPr="001246A6" w:rsidRDefault="00F05F4B" w:rsidP="0029361A">
      <w:pPr>
        <w:pStyle w:val="Akapitzlist"/>
        <w:numPr>
          <w:ilvl w:val="0"/>
          <w:numId w:val="1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uruchamia System wentylacji A i przeprowadza 9 pomiarów dla p</w:t>
      </w:r>
      <w:r w:rsidR="001326CF" w:rsidRPr="001246A6">
        <w:rPr>
          <w:rFonts w:cstheme="minorHAnsi"/>
          <w:lang w:eastAsia="en-GB"/>
        </w:rPr>
        <w:t>arametrów opisanych w Załączniku 3.2 do Załącznika nr 3 – Działanie 1. Wymagania konkursowe. Tok obliczeniowy.</w:t>
      </w:r>
    </w:p>
    <w:p w14:paraId="679871CD" w14:textId="0A6A2F70" w:rsidR="00F05F4B" w:rsidRPr="001246A6" w:rsidRDefault="7D4BA24C" w:rsidP="0029361A">
      <w:pPr>
        <w:pStyle w:val="Akapitzlist"/>
        <w:numPr>
          <w:ilvl w:val="0"/>
          <w:numId w:val="1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w trakcie Testu A</w:t>
      </w:r>
      <w:r w:rsidR="28B233B0" w:rsidRPr="001246A6">
        <w:rPr>
          <w:rFonts w:cstheme="minorHAnsi"/>
          <w:lang w:eastAsia="en-GB"/>
        </w:rPr>
        <w:t>.3 realizuje pomiar:</w:t>
      </w:r>
    </w:p>
    <w:p w14:paraId="5E52A574" w14:textId="47059E1A" w:rsidR="00F05F4B" w:rsidRPr="001246A6" w:rsidRDefault="00F05F4B" w:rsidP="0029361A">
      <w:pPr>
        <w:pStyle w:val="Akapitzlist"/>
        <w:numPr>
          <w:ilvl w:val="2"/>
          <w:numId w:val="1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temperatury i wilgotności w powietrzu nawiewanym, usuwanym i czerpanym przez System wentylacji A </w:t>
      </w:r>
    </w:p>
    <w:p w14:paraId="73E8D738" w14:textId="635621F2" w:rsidR="00F05F4B" w:rsidRPr="001246A6" w:rsidRDefault="00F05F4B" w:rsidP="0029361A">
      <w:pPr>
        <w:pStyle w:val="Akapitzlist"/>
        <w:numPr>
          <w:ilvl w:val="2"/>
          <w:numId w:val="1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usuwanego przez System wentylacji.</w:t>
      </w:r>
    </w:p>
    <w:p w14:paraId="7A6121F1" w14:textId="738EB2E5" w:rsidR="00F05F4B" w:rsidRPr="001246A6" w:rsidRDefault="007B72C8" w:rsidP="0029361A">
      <w:pPr>
        <w:pStyle w:val="Akapitzlist"/>
        <w:numPr>
          <w:ilvl w:val="2"/>
          <w:numId w:val="1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</w:t>
      </w:r>
      <w:r w:rsidR="00F05F4B" w:rsidRPr="001246A6">
        <w:rPr>
          <w:rFonts w:cstheme="minorHAnsi"/>
          <w:lang w:eastAsia="en-GB"/>
        </w:rPr>
        <w:t>użycia energii elektrycznej przez System wentylacji A.</w:t>
      </w:r>
    </w:p>
    <w:p w14:paraId="5DCDE07C" w14:textId="033B4312" w:rsidR="00886A15" w:rsidRPr="001246A6" w:rsidRDefault="00886A15" w:rsidP="00072C84">
      <w:pPr>
        <w:rPr>
          <w:rFonts w:cstheme="minorHAnsi"/>
        </w:rPr>
      </w:pPr>
    </w:p>
    <w:p w14:paraId="78F00DDD" w14:textId="68D20117" w:rsidR="00062E1D" w:rsidRPr="001246A6" w:rsidRDefault="7D4BA24C" w:rsidP="00062E1D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A</w:t>
      </w:r>
      <w:r w:rsidR="4B396054" w:rsidRPr="001246A6">
        <w:rPr>
          <w:rFonts w:cstheme="minorHAnsi"/>
          <w:b/>
          <w:bCs/>
        </w:rPr>
        <w:t xml:space="preserve">.4 </w:t>
      </w:r>
      <w:r w:rsidR="4B396054" w:rsidRPr="001246A6">
        <w:rPr>
          <w:rFonts w:cstheme="minorHAnsi"/>
        </w:rPr>
        <w:t xml:space="preserve">Test ilościowo-jakościowy będzie dotyczył spełnienia przez Prototyp Systemu A wymagania Konkursowego 7.7 deklarowanego przez Wykonawcę w Ofercie oraz Wymagań Obligatoryjnych </w:t>
      </w:r>
      <w:r w:rsidR="069FD2AD" w:rsidRPr="001246A6">
        <w:rPr>
          <w:rFonts w:cstheme="minorHAnsi"/>
        </w:rPr>
        <w:t>1.6</w:t>
      </w:r>
      <w:r w:rsidR="2457A244" w:rsidRPr="001246A6">
        <w:rPr>
          <w:rFonts w:cstheme="minorHAnsi"/>
        </w:rPr>
        <w:t xml:space="preserve"> </w:t>
      </w:r>
      <w:r w:rsidR="4B396054" w:rsidRPr="001246A6">
        <w:rPr>
          <w:rFonts w:cstheme="minorHAnsi"/>
        </w:rPr>
        <w:t xml:space="preserve">zgodnie z Załącznikiem nr 1 do Regulaminu. </w:t>
      </w:r>
    </w:p>
    <w:p w14:paraId="314D5D14" w14:textId="23F4636E" w:rsidR="00F05F4B" w:rsidRPr="001246A6" w:rsidRDefault="00F05F4B" w:rsidP="00072C84">
      <w:pPr>
        <w:rPr>
          <w:rFonts w:cstheme="minorHAnsi"/>
        </w:rPr>
      </w:pPr>
    </w:p>
    <w:p w14:paraId="69C21E5E" w14:textId="4F91E9C8" w:rsidR="00062E1D" w:rsidRPr="001246A6" w:rsidRDefault="006E5F55" w:rsidP="0029361A">
      <w:pPr>
        <w:pStyle w:val="Akapitzlist"/>
        <w:numPr>
          <w:ilvl w:val="0"/>
          <w:numId w:val="1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pod nadzorem Zamawiającego</w:t>
      </w:r>
      <w:r w:rsidR="5A9FB468" w:rsidRPr="001246A6">
        <w:rPr>
          <w:rFonts w:cstheme="minorHAnsi"/>
          <w:lang w:eastAsia="en-GB"/>
        </w:rPr>
        <w:t xml:space="preserve"> lub Zamawiający w Systemie wentylacyjnym A wybiera Program Praca Manual, dla którego ustawia stałą nastawę przepływu powietrza nawiewanego i usuwanego, uzyskanego w Teście </w:t>
      </w:r>
      <w:r w:rsidR="6843A9F7" w:rsidRPr="001246A6">
        <w:rPr>
          <w:rFonts w:cstheme="minorHAnsi"/>
          <w:lang w:eastAsia="en-GB"/>
        </w:rPr>
        <w:t>A</w:t>
      </w:r>
      <w:r w:rsidR="5A9FB468" w:rsidRPr="001246A6">
        <w:rPr>
          <w:rFonts w:cstheme="minorHAnsi"/>
          <w:lang w:eastAsia="en-GB"/>
        </w:rPr>
        <w:t xml:space="preserve">.1, rozumianą jako maksymalna średnia strumienia powietrza wentylacyjnego określoną dla Programu Praca Profil Lekcja </w:t>
      </w:r>
      <w:r w:rsidR="1E42D847" w:rsidRPr="001246A6">
        <w:rPr>
          <w:rFonts w:cstheme="minorHAnsi"/>
          <w:lang w:eastAsia="en-GB"/>
        </w:rPr>
        <w:t>L</w:t>
      </w:r>
      <w:r w:rsidR="5A9FB468" w:rsidRPr="001246A6">
        <w:rPr>
          <w:rFonts w:cstheme="minorHAnsi"/>
          <w:lang w:eastAsia="en-GB"/>
        </w:rPr>
        <w:t xml:space="preserve">1 lub Lekcja </w:t>
      </w:r>
      <w:r w:rsidR="738D1BED" w:rsidRPr="001246A6">
        <w:rPr>
          <w:rFonts w:cstheme="minorHAnsi"/>
          <w:lang w:eastAsia="en-GB"/>
        </w:rPr>
        <w:t>L</w:t>
      </w:r>
      <w:r w:rsidR="5A9FB468" w:rsidRPr="001246A6">
        <w:rPr>
          <w:rFonts w:cstheme="minorHAnsi"/>
          <w:lang w:eastAsia="en-GB"/>
        </w:rPr>
        <w:t xml:space="preserve">2. </w:t>
      </w:r>
    </w:p>
    <w:p w14:paraId="1E915821" w14:textId="58A12CB4" w:rsidR="00062E1D" w:rsidRPr="001246A6" w:rsidRDefault="00062E1D" w:rsidP="0029361A">
      <w:pPr>
        <w:pStyle w:val="Akapitzlist"/>
        <w:numPr>
          <w:ilvl w:val="0"/>
          <w:numId w:val="1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uruchamia System we</w:t>
      </w:r>
      <w:r w:rsidR="007B72C8" w:rsidRPr="001246A6">
        <w:rPr>
          <w:rFonts w:cstheme="minorHAnsi"/>
          <w:lang w:eastAsia="en-GB"/>
        </w:rPr>
        <w:t xml:space="preserve">ntylacji i przeprowadza Test </w:t>
      </w:r>
      <w:r w:rsidR="001326CF" w:rsidRPr="001246A6">
        <w:rPr>
          <w:rFonts w:cstheme="minorHAnsi"/>
          <w:lang w:eastAsia="en-GB"/>
        </w:rPr>
        <w:t>A</w:t>
      </w:r>
      <w:r w:rsidRPr="001246A6">
        <w:rPr>
          <w:rFonts w:cstheme="minorHAnsi"/>
          <w:lang w:eastAsia="en-GB"/>
        </w:rPr>
        <w:t>.4.</w:t>
      </w:r>
    </w:p>
    <w:p w14:paraId="48EEB358" w14:textId="7EADF252" w:rsidR="00062E1D" w:rsidRPr="001246A6" w:rsidRDefault="4B396054" w:rsidP="0029361A">
      <w:pPr>
        <w:pStyle w:val="Akapitzlist"/>
        <w:numPr>
          <w:ilvl w:val="0"/>
          <w:numId w:val="1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Zamawiający, w trakcie Testu </w:t>
      </w:r>
      <w:r w:rsidR="6F131C60" w:rsidRPr="001246A6">
        <w:rPr>
          <w:rFonts w:cstheme="minorHAnsi"/>
          <w:lang w:eastAsia="en-GB"/>
        </w:rPr>
        <w:t>A</w:t>
      </w:r>
      <w:r w:rsidRPr="001246A6">
        <w:rPr>
          <w:rFonts w:cstheme="minorHAnsi"/>
          <w:lang w:eastAsia="en-GB"/>
        </w:rPr>
        <w:t>.4 realizuje pomiar:</w:t>
      </w:r>
    </w:p>
    <w:p w14:paraId="08630A25" w14:textId="52B8D008" w:rsidR="00062E1D" w:rsidRPr="001246A6" w:rsidRDefault="00062E1D" w:rsidP="0029361A">
      <w:pPr>
        <w:pStyle w:val="Akapitzlist"/>
        <w:numPr>
          <w:ilvl w:val="1"/>
          <w:numId w:val="1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lastRenderedPageBreak/>
        <w:t>temperatury powietrza w Sali lekcyjnej realizowany w 6 punktach pomiarowych P1-P6 zaznaczonych w Załączniku 3.1 Rzut sali lekcyjnej, zgodnie z wymaganiami konkursowymi zawartymi w Załączniku 1 do Regulaminu.</w:t>
      </w:r>
    </w:p>
    <w:p w14:paraId="5A88D261" w14:textId="2BA5BDEE" w:rsidR="00062E1D" w:rsidRPr="001246A6" w:rsidRDefault="00062E1D" w:rsidP="0029361A">
      <w:pPr>
        <w:pStyle w:val="Akapitzlist"/>
        <w:numPr>
          <w:ilvl w:val="1"/>
          <w:numId w:val="1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średniego poziomu dźwięku, zmierzonego w 6 punktach pomiarowych</w:t>
      </w:r>
      <w:r w:rsidR="007B72C8" w:rsidRPr="001246A6">
        <w:rPr>
          <w:rFonts w:cstheme="minorHAnsi"/>
          <w:lang w:eastAsia="en-GB"/>
        </w:rPr>
        <w:t xml:space="preserve"> P1-P6</w:t>
      </w:r>
      <w:r w:rsidRPr="001246A6">
        <w:rPr>
          <w:rFonts w:cstheme="minorHAnsi"/>
          <w:lang w:eastAsia="en-GB"/>
        </w:rPr>
        <w:t xml:space="preserve"> zaznaczo</w:t>
      </w:r>
      <w:r w:rsidR="007B72C8" w:rsidRPr="001246A6">
        <w:rPr>
          <w:rFonts w:cstheme="minorHAnsi"/>
          <w:lang w:eastAsia="en-GB"/>
        </w:rPr>
        <w:t>nych na rzucie Sali lekcyjnej (Z</w:t>
      </w:r>
      <w:r w:rsidRPr="001246A6">
        <w:rPr>
          <w:rFonts w:cstheme="minorHAnsi"/>
          <w:lang w:eastAsia="en-GB"/>
        </w:rPr>
        <w:t xml:space="preserve">ałącznik </w:t>
      </w:r>
      <w:r w:rsidR="007B72C8" w:rsidRPr="001246A6">
        <w:rPr>
          <w:rFonts w:cstheme="minorHAnsi"/>
          <w:lang w:eastAsia="en-GB"/>
        </w:rPr>
        <w:t>3.2. do Załącznika nr 3 Regulaminu</w:t>
      </w:r>
      <w:r w:rsidRPr="001246A6">
        <w:rPr>
          <w:rFonts w:cstheme="minorHAnsi"/>
          <w:lang w:eastAsia="en-GB"/>
        </w:rPr>
        <w:t xml:space="preserve">). </w:t>
      </w:r>
    </w:p>
    <w:p w14:paraId="3020EF23" w14:textId="6AD81EE5" w:rsidR="007B72C8" w:rsidRPr="001246A6" w:rsidRDefault="00062E1D" w:rsidP="0029361A">
      <w:pPr>
        <w:pStyle w:val="Akapitzlist"/>
        <w:numPr>
          <w:ilvl w:val="1"/>
          <w:numId w:val="1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usuwanego przez System wentylacji</w:t>
      </w:r>
      <w:r w:rsidR="007B72C8" w:rsidRPr="001246A6">
        <w:rPr>
          <w:rFonts w:cstheme="minorHAnsi"/>
          <w:lang w:eastAsia="en-GB"/>
        </w:rPr>
        <w:t xml:space="preserve"> A</w:t>
      </w:r>
      <w:r w:rsidRPr="001246A6">
        <w:rPr>
          <w:rFonts w:cstheme="minorHAnsi"/>
          <w:lang w:eastAsia="en-GB"/>
        </w:rPr>
        <w:t>.</w:t>
      </w:r>
    </w:p>
    <w:p w14:paraId="4DFBC222" w14:textId="50ED31CB" w:rsidR="00062E1D" w:rsidRPr="001246A6" w:rsidRDefault="007B72C8" w:rsidP="0029361A">
      <w:pPr>
        <w:pStyle w:val="Akapitzlist"/>
        <w:numPr>
          <w:ilvl w:val="1"/>
          <w:numId w:val="1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temperatury powietrza nawiewanego przez System wentylacji A.</w:t>
      </w:r>
      <w:r w:rsidR="00062E1D" w:rsidRPr="001246A6">
        <w:rPr>
          <w:rFonts w:cstheme="minorHAnsi"/>
          <w:lang w:eastAsia="en-GB"/>
        </w:rPr>
        <w:t xml:space="preserve"> </w:t>
      </w:r>
    </w:p>
    <w:p w14:paraId="7197332C" w14:textId="77777777" w:rsidR="00F05F4B" w:rsidRPr="001246A6" w:rsidRDefault="00F05F4B" w:rsidP="00072C84">
      <w:pPr>
        <w:rPr>
          <w:rFonts w:cstheme="minorHAnsi"/>
        </w:rPr>
      </w:pPr>
    </w:p>
    <w:p w14:paraId="376D3E8F" w14:textId="7E535926" w:rsidR="007B72C8" w:rsidRPr="001246A6" w:rsidRDefault="7D4BA24C" w:rsidP="007B72C8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A</w:t>
      </w:r>
      <w:r w:rsidR="3EB5D9A6" w:rsidRPr="001246A6">
        <w:rPr>
          <w:rFonts w:cstheme="minorHAnsi"/>
          <w:b/>
          <w:bCs/>
        </w:rPr>
        <w:t xml:space="preserve">.5 </w:t>
      </w:r>
      <w:r w:rsidR="3EB5D9A6" w:rsidRPr="001246A6">
        <w:rPr>
          <w:rFonts w:cstheme="minorHAnsi"/>
        </w:rPr>
        <w:t xml:space="preserve">Test ilościowo-jakościowy będzie dotyczył spełnienia przez Prototyp Systemu A wymagania Konkursowego 7.8 deklarowanego przez Wykonawcę w Ofercie oraz Wymagań Obligatoryjnych </w:t>
      </w:r>
      <w:r w:rsidR="34F11E77" w:rsidRPr="001246A6">
        <w:rPr>
          <w:rFonts w:cstheme="minorHAnsi"/>
        </w:rPr>
        <w:t>3.6.</w:t>
      </w:r>
      <w:r w:rsidR="3EB5D9A6" w:rsidRPr="001246A6">
        <w:rPr>
          <w:rFonts w:cstheme="minorHAnsi"/>
        </w:rPr>
        <w:t xml:space="preserve"> zgodnie z Załącznikiem nr 1 do Regulaminu. </w:t>
      </w:r>
    </w:p>
    <w:p w14:paraId="5B435462" w14:textId="77777777" w:rsidR="007B72C8" w:rsidRPr="001246A6" w:rsidRDefault="007B72C8" w:rsidP="00072C84">
      <w:pPr>
        <w:rPr>
          <w:rFonts w:cstheme="minorHAnsi"/>
        </w:rPr>
      </w:pPr>
    </w:p>
    <w:p w14:paraId="6BA4060E" w14:textId="1D68A26F" w:rsidR="007B72C8" w:rsidRPr="001246A6" w:rsidRDefault="006E5F55" w:rsidP="0029361A">
      <w:pPr>
        <w:pStyle w:val="Akapitzlist"/>
        <w:numPr>
          <w:ilvl w:val="0"/>
          <w:numId w:val="1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pod nadzorem Zamawiającego</w:t>
      </w:r>
      <w:r w:rsidR="1A26CECA" w:rsidRPr="001246A6">
        <w:rPr>
          <w:rFonts w:cstheme="minorHAnsi"/>
          <w:lang w:eastAsia="en-GB"/>
        </w:rPr>
        <w:t xml:space="preserve"> lub Zamawiający w Systemie wentylacyjnym A wybiera Program Praca Manual, dla którego ustawia stałą nastawę przepływu powietrza nawiewanego i usuwanego.</w:t>
      </w:r>
    </w:p>
    <w:p w14:paraId="335FA8BD" w14:textId="04228B48" w:rsidR="007B72C8" w:rsidRPr="001246A6" w:rsidRDefault="691159EB" w:rsidP="0029361A">
      <w:pPr>
        <w:pStyle w:val="Akapitzlist"/>
        <w:numPr>
          <w:ilvl w:val="0"/>
          <w:numId w:val="1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przeprowadza Test </w:t>
      </w:r>
      <w:r w:rsidR="4E8DBB60" w:rsidRPr="001246A6">
        <w:rPr>
          <w:rFonts w:cstheme="minorHAnsi"/>
          <w:lang w:eastAsia="en-GB"/>
        </w:rPr>
        <w:t>A</w:t>
      </w:r>
      <w:r w:rsidRPr="001246A6">
        <w:rPr>
          <w:rFonts w:cstheme="minorHAnsi"/>
          <w:lang w:eastAsia="en-GB"/>
        </w:rPr>
        <w:t xml:space="preserve">.5 dla dwóch sekwencji: sekwencja 1. dla średniego strumienia powietrza wentylacyjnego określonego dla Programu Praca Profil Lekcja </w:t>
      </w:r>
      <w:r w:rsidR="4E8DBB60" w:rsidRPr="001246A6">
        <w:rPr>
          <w:rFonts w:cstheme="minorHAnsi"/>
          <w:lang w:eastAsia="en-GB"/>
        </w:rPr>
        <w:t>L1 w Teście A</w:t>
      </w:r>
      <w:r w:rsidRPr="001246A6">
        <w:rPr>
          <w:rFonts w:cstheme="minorHAnsi"/>
          <w:lang w:eastAsia="en-GB"/>
        </w:rPr>
        <w:t>.1 oraz sekwencja 2. dla średniego strumienia powietrza wentylacyjnego określo</w:t>
      </w:r>
      <w:r w:rsidR="4E8DBB60" w:rsidRPr="001246A6">
        <w:rPr>
          <w:rFonts w:cstheme="minorHAnsi"/>
          <w:lang w:eastAsia="en-GB"/>
        </w:rPr>
        <w:t xml:space="preserve">nego dla Programu Praca Profil </w:t>
      </w:r>
      <w:r w:rsidRPr="001246A6">
        <w:rPr>
          <w:rFonts w:cstheme="minorHAnsi"/>
          <w:lang w:eastAsia="en-GB"/>
        </w:rPr>
        <w:t xml:space="preserve">Lekcja </w:t>
      </w:r>
      <w:r w:rsidR="4E8DBB60" w:rsidRPr="001246A6">
        <w:rPr>
          <w:rFonts w:cstheme="minorHAnsi"/>
          <w:lang w:eastAsia="en-GB"/>
        </w:rPr>
        <w:t>L2 w Teście A</w:t>
      </w:r>
      <w:r w:rsidRPr="001246A6">
        <w:rPr>
          <w:rFonts w:cstheme="minorHAnsi"/>
          <w:lang w:eastAsia="en-GB"/>
        </w:rPr>
        <w:t xml:space="preserve">.1. </w:t>
      </w:r>
    </w:p>
    <w:p w14:paraId="18F69BC2" w14:textId="48895BE6" w:rsidR="007B72C8" w:rsidRPr="001246A6" w:rsidRDefault="007B72C8" w:rsidP="0029361A">
      <w:pPr>
        <w:pStyle w:val="Akapitzlist"/>
        <w:numPr>
          <w:ilvl w:val="0"/>
          <w:numId w:val="1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Zamawiający, w trakcie Testu </w:t>
      </w:r>
      <w:r w:rsidR="001326CF" w:rsidRPr="001246A6">
        <w:rPr>
          <w:rFonts w:cstheme="minorHAnsi"/>
          <w:lang w:eastAsia="en-GB"/>
        </w:rPr>
        <w:t>A</w:t>
      </w:r>
      <w:r w:rsidRPr="001246A6">
        <w:rPr>
          <w:rFonts w:cstheme="minorHAnsi"/>
          <w:lang w:eastAsia="en-GB"/>
        </w:rPr>
        <w:t>.5 realizuje pomiar:</w:t>
      </w:r>
    </w:p>
    <w:p w14:paraId="47C2304D" w14:textId="3C62D3B7" w:rsidR="007B72C8" w:rsidRPr="001246A6" w:rsidRDefault="007B72C8" w:rsidP="0029361A">
      <w:pPr>
        <w:pStyle w:val="Akapitzlist"/>
        <w:numPr>
          <w:ilvl w:val="1"/>
          <w:numId w:val="1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temperatury powietrza w Sali lekcyjnej realizowany w 9 punktach pomiarowych P1-P6 i M1-M3 z</w:t>
      </w:r>
      <w:r w:rsidR="001326CF" w:rsidRPr="001246A6">
        <w:rPr>
          <w:rFonts w:cstheme="minorHAnsi"/>
          <w:lang w:eastAsia="en-GB"/>
        </w:rPr>
        <w:t>aznaczonych w Załączniku 3.3 do Załącznika nr 3 – Działanie 1</w:t>
      </w:r>
      <w:r w:rsidRPr="001246A6">
        <w:rPr>
          <w:rFonts w:cstheme="minorHAnsi"/>
          <w:lang w:eastAsia="en-GB"/>
        </w:rPr>
        <w:t xml:space="preserve">. Rzut sali lekcyjnej. </w:t>
      </w:r>
    </w:p>
    <w:p w14:paraId="7FC3D71B" w14:textId="2757B2D5" w:rsidR="007B72C8" w:rsidRPr="001246A6" w:rsidRDefault="007B72C8" w:rsidP="0029361A">
      <w:pPr>
        <w:pStyle w:val="Akapitzlist"/>
        <w:numPr>
          <w:ilvl w:val="1"/>
          <w:numId w:val="1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prędkości powietrza w każdym z punktów pomiarowych P1-P6 i M1-M3 na 3 wysokościach: 0,1m; 0,6m oraz 1,1m.  </w:t>
      </w:r>
    </w:p>
    <w:p w14:paraId="17201E8C" w14:textId="7D30C1CD" w:rsidR="007B72C8" w:rsidRPr="001246A6" w:rsidRDefault="007B72C8" w:rsidP="0029361A">
      <w:pPr>
        <w:pStyle w:val="Akapitzlist"/>
        <w:numPr>
          <w:ilvl w:val="1"/>
          <w:numId w:val="1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strumienia powietrza nawiewanego oraz usuwanego przez System wentylacji A. </w:t>
      </w:r>
    </w:p>
    <w:p w14:paraId="635E9082" w14:textId="0D94FD0A" w:rsidR="007B72C8" w:rsidRPr="001246A6" w:rsidRDefault="007B72C8" w:rsidP="0029361A">
      <w:pPr>
        <w:pStyle w:val="Akapitzlist"/>
        <w:numPr>
          <w:ilvl w:val="1"/>
          <w:numId w:val="1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Temperatury powietrza nawiewanego przez System wentylacji A.</w:t>
      </w:r>
    </w:p>
    <w:p w14:paraId="69D39B8C" w14:textId="77777777" w:rsidR="007B72C8" w:rsidRPr="001246A6" w:rsidRDefault="007B72C8" w:rsidP="00072C84">
      <w:pPr>
        <w:rPr>
          <w:rFonts w:cstheme="minorHAnsi"/>
        </w:rPr>
      </w:pPr>
    </w:p>
    <w:p w14:paraId="2EEAEA2A" w14:textId="26AA7FE1" w:rsidR="00A258DC" w:rsidRPr="001246A6" w:rsidRDefault="368A318A" w:rsidP="00F1052B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 xml:space="preserve">Test </w:t>
      </w:r>
      <w:r w:rsidR="0C3EE380" w:rsidRPr="001246A6">
        <w:rPr>
          <w:rFonts w:cstheme="minorHAnsi"/>
          <w:b/>
          <w:bCs/>
        </w:rPr>
        <w:t>A.6</w:t>
      </w:r>
      <w:r w:rsidR="054460CD" w:rsidRPr="001246A6">
        <w:rPr>
          <w:rFonts w:cstheme="minorHAnsi"/>
          <w:b/>
          <w:bCs/>
        </w:rPr>
        <w:t>. Test Funkcjonalności Free</w:t>
      </w:r>
      <w:r w:rsidR="0C3EE380" w:rsidRPr="001246A6">
        <w:rPr>
          <w:rFonts w:cstheme="minorHAnsi"/>
          <w:b/>
          <w:bCs/>
        </w:rPr>
        <w:t xml:space="preserve"> </w:t>
      </w:r>
      <w:r w:rsidR="054460CD" w:rsidRPr="001246A6">
        <w:rPr>
          <w:rFonts w:cstheme="minorHAnsi"/>
          <w:b/>
          <w:bCs/>
        </w:rPr>
        <w:t>cooling</w:t>
      </w:r>
      <w:r w:rsidR="054460CD" w:rsidRPr="001246A6">
        <w:rPr>
          <w:rFonts w:cstheme="minorHAnsi"/>
        </w:rPr>
        <w:t>, będzie weryfikował spełnienie przez System wentylacji A Wymagania Obligatoryjnego</w:t>
      </w:r>
      <w:r w:rsidR="733826DD" w:rsidRPr="001246A6">
        <w:rPr>
          <w:rFonts w:cstheme="minorHAnsi"/>
        </w:rPr>
        <w:t xml:space="preserve"> 1.8, 3.9, 5.15</w:t>
      </w:r>
      <w:r w:rsidR="054460CD" w:rsidRPr="001246A6">
        <w:rPr>
          <w:rFonts w:cstheme="minorHAnsi"/>
        </w:rPr>
        <w:t xml:space="preserve"> zgodnie z Załącznikiem nr 1 do Regulaminu. </w:t>
      </w:r>
    </w:p>
    <w:p w14:paraId="05261F02" w14:textId="77777777" w:rsidR="00A258DC" w:rsidRPr="001246A6" w:rsidRDefault="00A258DC" w:rsidP="00A258DC">
      <w:pPr>
        <w:rPr>
          <w:rFonts w:cstheme="minorHAnsi"/>
        </w:rPr>
      </w:pPr>
    </w:p>
    <w:p w14:paraId="228049B9" w14:textId="6A2BEC3A" w:rsidR="00A258DC" w:rsidRPr="001246A6" w:rsidRDefault="5FD72895" w:rsidP="00A258DC">
      <w:pPr>
        <w:rPr>
          <w:rFonts w:cstheme="minorHAnsi"/>
        </w:rPr>
      </w:pPr>
      <w:r w:rsidRPr="001246A6">
        <w:rPr>
          <w:rFonts w:cstheme="minorHAnsi"/>
        </w:rPr>
        <w:t>Test Funkcjonalności Test</w:t>
      </w:r>
      <w:r w:rsidR="5C67DD80" w:rsidRPr="001246A6">
        <w:rPr>
          <w:rFonts w:cstheme="minorHAnsi"/>
        </w:rPr>
        <w:t xml:space="preserve"> </w:t>
      </w:r>
      <w:r w:rsidR="4EB23A2D" w:rsidRPr="001246A6">
        <w:rPr>
          <w:rFonts w:cstheme="minorHAnsi"/>
        </w:rPr>
        <w:t>A.6</w:t>
      </w:r>
      <w:r w:rsidRPr="001246A6">
        <w:rPr>
          <w:rFonts w:cstheme="minorHAnsi"/>
        </w:rPr>
        <w:t xml:space="preserve"> zostanie przeprowadzony zgodnie z poniższą procedurą:</w:t>
      </w:r>
    </w:p>
    <w:p w14:paraId="2E990850" w14:textId="77777777" w:rsidR="00A258DC" w:rsidRPr="001246A6" w:rsidRDefault="00A258DC" w:rsidP="00A258DC">
      <w:pPr>
        <w:rPr>
          <w:rFonts w:cstheme="minorHAnsi"/>
        </w:rPr>
      </w:pPr>
    </w:p>
    <w:p w14:paraId="3FE0B131" w14:textId="3F19DBAD" w:rsidR="00A258DC" w:rsidRPr="001246A6" w:rsidRDefault="00A258DC" w:rsidP="00A258DC">
      <w:pPr>
        <w:rPr>
          <w:rFonts w:cstheme="minorHAnsi"/>
        </w:rPr>
      </w:pPr>
      <w:r w:rsidRPr="001246A6">
        <w:rPr>
          <w:rFonts w:cstheme="minorHAnsi"/>
        </w:rPr>
        <w:t>Procedura testowa dla Te</w:t>
      </w:r>
      <w:r w:rsidR="00E62B67" w:rsidRPr="001246A6">
        <w:rPr>
          <w:rFonts w:cstheme="minorHAnsi"/>
        </w:rPr>
        <w:t xml:space="preserve">stu </w:t>
      </w:r>
      <w:r w:rsidR="00F1052B" w:rsidRPr="001246A6">
        <w:rPr>
          <w:rFonts w:cstheme="minorHAnsi"/>
        </w:rPr>
        <w:t>A.6</w:t>
      </w:r>
      <w:r w:rsidRPr="001246A6">
        <w:rPr>
          <w:rFonts w:cstheme="minorHAnsi"/>
        </w:rPr>
        <w:t>:</w:t>
      </w:r>
    </w:p>
    <w:p w14:paraId="21365EEA" w14:textId="78BE9056" w:rsidR="00845D73" w:rsidRPr="001246A6" w:rsidRDefault="00D20EF6" w:rsidP="0029361A">
      <w:pPr>
        <w:pStyle w:val="Akapitzlist"/>
        <w:numPr>
          <w:ilvl w:val="0"/>
          <w:numId w:val="20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 xml:space="preserve">Wykonawca pod nadzorem Zamawiającego </w:t>
      </w:r>
      <w:r w:rsidR="054460CD" w:rsidRPr="001246A6">
        <w:rPr>
          <w:rFonts w:cstheme="minorHAnsi"/>
          <w:lang w:eastAsia="en-GB"/>
        </w:rPr>
        <w:t>lub Zamawiający uruchamia System A</w:t>
      </w:r>
      <w:r w:rsidR="6D11FAD3" w:rsidRPr="001246A6">
        <w:rPr>
          <w:rFonts w:cstheme="minorHAnsi"/>
          <w:lang w:eastAsia="en-GB"/>
        </w:rPr>
        <w:t xml:space="preserve"> oraz wprowadza parametry pracy w Szkolnym systemie zarządzającym dla Programu ECO. </w:t>
      </w:r>
    </w:p>
    <w:p w14:paraId="073E4942" w14:textId="20FA145C" w:rsidR="00A258DC" w:rsidRPr="001246A6" w:rsidRDefault="00845D73" w:rsidP="0029361A">
      <w:pPr>
        <w:pStyle w:val="Akapitzlist"/>
        <w:numPr>
          <w:ilvl w:val="0"/>
          <w:numId w:val="20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>Zamawiający zapewnia temperaturę powietrza w Sali lekcyjnej w zakresie 24,0</w:t>
      </w:r>
      <w:r w:rsidRPr="001246A6">
        <w:rPr>
          <w:rFonts w:cstheme="minorHAnsi"/>
          <w:vertAlign w:val="superscript"/>
          <w:lang w:eastAsia="en-GB"/>
        </w:rPr>
        <w:t>o</w:t>
      </w:r>
      <w:r w:rsidRPr="001246A6">
        <w:rPr>
          <w:rFonts w:cstheme="minorHAnsi"/>
          <w:lang w:eastAsia="en-GB"/>
        </w:rPr>
        <w:t>C do 28,0</w:t>
      </w:r>
      <w:r w:rsidRPr="001246A6">
        <w:rPr>
          <w:rFonts w:cstheme="minorHAnsi"/>
          <w:vertAlign w:val="superscript"/>
          <w:lang w:eastAsia="en-GB"/>
        </w:rPr>
        <w:t>o</w:t>
      </w:r>
      <w:r w:rsidRPr="001246A6">
        <w:rPr>
          <w:rFonts w:cstheme="minorHAnsi"/>
          <w:lang w:eastAsia="en-GB"/>
        </w:rPr>
        <w:t xml:space="preserve">C i </w:t>
      </w:r>
      <w:r w:rsidR="00A258DC" w:rsidRPr="001246A6">
        <w:rPr>
          <w:rFonts w:cstheme="minorHAnsi"/>
          <w:lang w:eastAsia="en-GB"/>
        </w:rPr>
        <w:t>dostarcza na czerpnię powietrze o temperaturze w zakresie od 12</w:t>
      </w:r>
      <w:r w:rsidR="00A258DC" w:rsidRPr="001246A6">
        <w:rPr>
          <w:rFonts w:cstheme="minorHAnsi"/>
          <w:vertAlign w:val="superscript"/>
          <w:lang w:eastAsia="en-GB"/>
        </w:rPr>
        <w:t>o</w:t>
      </w:r>
      <w:r w:rsidR="00A258DC" w:rsidRPr="001246A6">
        <w:rPr>
          <w:rFonts w:cstheme="minorHAnsi"/>
          <w:lang w:eastAsia="en-GB"/>
        </w:rPr>
        <w:t>C do 19,9</w:t>
      </w:r>
      <w:r w:rsidR="00A258DC" w:rsidRPr="001246A6">
        <w:rPr>
          <w:rFonts w:cstheme="minorHAnsi"/>
          <w:vertAlign w:val="superscript"/>
          <w:lang w:eastAsia="en-GB"/>
        </w:rPr>
        <w:t>o</w:t>
      </w:r>
      <w:r w:rsidR="00A258DC" w:rsidRPr="001246A6">
        <w:rPr>
          <w:rFonts w:cstheme="minorHAnsi"/>
          <w:lang w:eastAsia="en-GB"/>
        </w:rPr>
        <w:t>C</w:t>
      </w:r>
      <w:r w:rsidRPr="001246A6">
        <w:rPr>
          <w:rFonts w:cstheme="minorHAnsi"/>
          <w:lang w:eastAsia="en-GB"/>
        </w:rPr>
        <w:t>.</w:t>
      </w:r>
    </w:p>
    <w:p w14:paraId="59A6E23A" w14:textId="7A4D886E" w:rsidR="00845D73" w:rsidRPr="001246A6" w:rsidRDefault="054460CD" w:rsidP="0029361A">
      <w:pPr>
        <w:pStyle w:val="Akapitzlist"/>
        <w:numPr>
          <w:ilvl w:val="0"/>
          <w:numId w:val="20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>Z</w:t>
      </w:r>
      <w:r w:rsidR="6D11FAD3" w:rsidRPr="001246A6">
        <w:rPr>
          <w:rFonts w:cstheme="minorHAnsi"/>
          <w:lang w:eastAsia="en-GB"/>
        </w:rPr>
        <w:t>amawiający po upływie</w:t>
      </w:r>
      <w:r w:rsidR="2C8584EC" w:rsidRPr="001246A6">
        <w:rPr>
          <w:rFonts w:cstheme="minorHAnsi"/>
          <w:lang w:eastAsia="en-GB"/>
        </w:rPr>
        <w:t xml:space="preserve"> ustalonej liczby</w:t>
      </w:r>
      <w:r w:rsidRPr="001246A6">
        <w:rPr>
          <w:rFonts w:cstheme="minorHAnsi"/>
          <w:lang w:eastAsia="en-GB"/>
        </w:rPr>
        <w:t xml:space="preserve"> </w:t>
      </w:r>
      <w:r w:rsidR="6D11FAD3" w:rsidRPr="001246A6">
        <w:rPr>
          <w:rFonts w:cstheme="minorHAnsi"/>
          <w:lang w:eastAsia="en-GB"/>
        </w:rPr>
        <w:t>godzin</w:t>
      </w:r>
      <w:r w:rsidRPr="001246A6">
        <w:rPr>
          <w:rFonts w:cstheme="minorHAnsi"/>
          <w:lang w:eastAsia="en-GB"/>
        </w:rPr>
        <w:t xml:space="preserve"> od </w:t>
      </w:r>
      <w:r w:rsidR="6D11FAD3" w:rsidRPr="001246A6">
        <w:rPr>
          <w:rFonts w:cstheme="minorHAnsi"/>
          <w:lang w:eastAsia="en-GB"/>
        </w:rPr>
        <w:t>załączeniu Programu ECO</w:t>
      </w:r>
      <w:r w:rsidRPr="001246A6">
        <w:rPr>
          <w:rFonts w:cstheme="minorHAnsi"/>
          <w:lang w:eastAsia="en-GB"/>
        </w:rPr>
        <w:t xml:space="preserve"> dokona pomiarów temperatury powietrza w 6 punktach P1-P6 rozmieszczonych w Sali lekcyjnej</w:t>
      </w:r>
      <w:r w:rsidR="6D11FAD3" w:rsidRPr="001246A6">
        <w:rPr>
          <w:rFonts w:cstheme="minorHAnsi"/>
          <w:lang w:eastAsia="en-GB"/>
        </w:rPr>
        <w:t xml:space="preserve"> oraz przyrostu stężenia dwutlenku węgla. </w:t>
      </w:r>
    </w:p>
    <w:p w14:paraId="244ACEEE" w14:textId="7005629E" w:rsidR="004E026A" w:rsidRPr="001246A6" w:rsidRDefault="004E026A" w:rsidP="00072C84">
      <w:pPr>
        <w:rPr>
          <w:rFonts w:cstheme="minorHAnsi"/>
        </w:rPr>
      </w:pPr>
    </w:p>
    <w:p w14:paraId="19A53984" w14:textId="7EE40BCE" w:rsidR="004E026A" w:rsidRPr="001246A6" w:rsidRDefault="00F1052B" w:rsidP="00404CA9">
      <w:pPr>
        <w:jc w:val="both"/>
        <w:rPr>
          <w:rFonts w:cstheme="minorHAnsi"/>
        </w:rPr>
      </w:pPr>
      <w:r w:rsidRPr="001246A6">
        <w:rPr>
          <w:rFonts w:cstheme="minorHAnsi"/>
          <w:b/>
        </w:rPr>
        <w:t>Test A.7</w:t>
      </w:r>
      <w:r w:rsidR="00404CA9" w:rsidRPr="001246A6">
        <w:rPr>
          <w:rFonts w:cstheme="minorHAnsi"/>
          <w:b/>
        </w:rPr>
        <w:t>. Test Funkcjonalności Szkolnego systemu zarządzającego</w:t>
      </w:r>
      <w:r w:rsidR="00404CA9" w:rsidRPr="001246A6">
        <w:rPr>
          <w:rFonts w:cstheme="minorHAnsi"/>
        </w:rPr>
        <w:t>, będzie weryfikował spełnienie przez Prototyp Systemu</w:t>
      </w:r>
      <w:r w:rsidR="00B30019" w:rsidRPr="001246A6">
        <w:rPr>
          <w:rFonts w:cstheme="minorHAnsi"/>
        </w:rPr>
        <w:t xml:space="preserve"> A</w:t>
      </w:r>
      <w:r w:rsidR="00404CA9" w:rsidRPr="001246A6">
        <w:rPr>
          <w:rFonts w:cstheme="minorHAnsi"/>
        </w:rPr>
        <w:t xml:space="preserve"> wymagań Obligatoryjnych </w:t>
      </w:r>
      <w:r w:rsidR="00B30019" w:rsidRPr="001246A6">
        <w:rPr>
          <w:rFonts w:cstheme="minorHAnsi"/>
        </w:rPr>
        <w:t>5.3, 5.5, 5.6, 5.10, 5.12-5.17</w:t>
      </w:r>
      <w:r w:rsidR="00404CA9" w:rsidRPr="001246A6">
        <w:rPr>
          <w:rFonts w:cstheme="minorHAnsi"/>
        </w:rPr>
        <w:t xml:space="preserve"> zgodnie z Załącznikiem nr 1 do Regulaminu. </w:t>
      </w:r>
    </w:p>
    <w:p w14:paraId="4DAFE4FD" w14:textId="62672A2C" w:rsidR="00404CA9" w:rsidRPr="001246A6" w:rsidRDefault="00404CA9" w:rsidP="00072C84">
      <w:pPr>
        <w:rPr>
          <w:rFonts w:cstheme="minorHAnsi"/>
        </w:rPr>
      </w:pPr>
    </w:p>
    <w:p w14:paraId="2AC9CEF3" w14:textId="090DD137" w:rsidR="00404CA9" w:rsidRPr="001246A6" w:rsidRDefault="35DBB7C1" w:rsidP="00072C84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4EB23A2D" w:rsidRPr="001246A6">
        <w:rPr>
          <w:rFonts w:cstheme="minorHAnsi"/>
        </w:rPr>
        <w:t xml:space="preserve"> A.7</w:t>
      </w:r>
      <w:r w:rsidRPr="001246A6">
        <w:rPr>
          <w:rFonts w:cstheme="minorHAnsi"/>
        </w:rPr>
        <w:t xml:space="preserve"> zostanie przeprowadzony zgodnie z poniższ</w:t>
      </w:r>
      <w:r w:rsidR="76002A0C" w:rsidRPr="001246A6">
        <w:rPr>
          <w:rFonts w:cstheme="minorHAnsi"/>
        </w:rPr>
        <w:t>ą</w:t>
      </w:r>
      <w:r w:rsidRPr="001246A6">
        <w:rPr>
          <w:rFonts w:cstheme="minorHAnsi"/>
        </w:rPr>
        <w:t xml:space="preserve"> procedurą:</w:t>
      </w:r>
    </w:p>
    <w:p w14:paraId="1C490C06" w14:textId="302B9B3F" w:rsidR="00404CA9" w:rsidRPr="001246A6" w:rsidRDefault="00404CA9" w:rsidP="00072C84">
      <w:pPr>
        <w:rPr>
          <w:rFonts w:cstheme="minorHAnsi"/>
        </w:rPr>
      </w:pPr>
    </w:p>
    <w:p w14:paraId="13EF9E99" w14:textId="0B761775" w:rsidR="00404CA9" w:rsidRPr="001246A6" w:rsidRDefault="00404CA9" w:rsidP="00072C84">
      <w:pPr>
        <w:rPr>
          <w:rFonts w:cstheme="minorHAnsi"/>
        </w:rPr>
      </w:pPr>
      <w:r w:rsidRPr="001246A6">
        <w:rPr>
          <w:rFonts w:cstheme="minorHAnsi"/>
        </w:rPr>
        <w:t>Procedura testowa:</w:t>
      </w:r>
    </w:p>
    <w:p w14:paraId="4C6E8F90" w14:textId="19091A72" w:rsidR="00404CA9" w:rsidRPr="001246A6" w:rsidRDefault="00D20EF6" w:rsidP="0029361A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 xml:space="preserve">Wykonawca pod nadzorem Zamawiającego </w:t>
      </w:r>
      <w:r w:rsidR="6A16EB2C" w:rsidRPr="001246A6">
        <w:rPr>
          <w:rFonts w:cstheme="minorHAnsi"/>
        </w:rPr>
        <w:t>lub Zamawiający uruchamia System A wraz z Szkolnym systemem zarządzającym</w:t>
      </w:r>
      <w:r w:rsidR="5B34878E" w:rsidRPr="001246A6">
        <w:rPr>
          <w:rFonts w:cstheme="minorHAnsi"/>
        </w:rPr>
        <w:t>, stację pogodową oraz Elektroniczną tablicę wyników</w:t>
      </w:r>
      <w:r w:rsidR="6A16EB2C" w:rsidRPr="001246A6">
        <w:rPr>
          <w:rFonts w:cstheme="minorHAnsi"/>
        </w:rPr>
        <w:t xml:space="preserve">. </w:t>
      </w:r>
    </w:p>
    <w:p w14:paraId="1DDF725B" w14:textId="55FAD4DD" w:rsidR="00404CA9" w:rsidRPr="001246A6" w:rsidRDefault="00404CA9" w:rsidP="0029361A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1246A6">
        <w:rPr>
          <w:rFonts w:cstheme="minorHAnsi"/>
        </w:rPr>
        <w:lastRenderedPageBreak/>
        <w:t xml:space="preserve">Zamawiający po uruchomieniu Szkolnego </w:t>
      </w:r>
      <w:r w:rsidR="00B30019" w:rsidRPr="001246A6">
        <w:rPr>
          <w:rFonts w:cstheme="minorHAnsi"/>
        </w:rPr>
        <w:t>systemu zarządzającego odczyta</w:t>
      </w:r>
      <w:r w:rsidRPr="001246A6">
        <w:rPr>
          <w:rFonts w:cstheme="minorHAnsi"/>
        </w:rPr>
        <w:t xml:space="preserve"> następujące informacje:</w:t>
      </w:r>
    </w:p>
    <w:p w14:paraId="16ECBD82" w14:textId="77777777" w:rsidR="00404CA9" w:rsidRPr="001246A6" w:rsidRDefault="00404CA9" w:rsidP="00404CA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parametry powietrza z Systemu wentylacji A tj. temperaturę powietrza, wilgotność względną, stężenie dwutlenku węgla oraz koncentrację cząstek PM2.5, </w:t>
      </w:r>
    </w:p>
    <w:p w14:paraId="6AB06023" w14:textId="77777777" w:rsidR="00404CA9" w:rsidRPr="001246A6" w:rsidRDefault="00404CA9" w:rsidP="00404CA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parametry pracy Systemu wentylacji A, </w:t>
      </w:r>
    </w:p>
    <w:p w14:paraId="3FEDDE4B" w14:textId="77777777" w:rsidR="00404CA9" w:rsidRPr="001246A6" w:rsidRDefault="00404CA9" w:rsidP="00404CA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nastawy z Regulatora pomieszczeniowego A, </w:t>
      </w:r>
    </w:p>
    <w:p w14:paraId="7E0EE625" w14:textId="77777777" w:rsidR="00404CA9" w:rsidRPr="001246A6" w:rsidRDefault="00404CA9" w:rsidP="00404CA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stany awarii, </w:t>
      </w:r>
    </w:p>
    <w:p w14:paraId="025B6067" w14:textId="77777777" w:rsidR="006D7F4F" w:rsidRPr="001246A6" w:rsidRDefault="00404CA9" w:rsidP="00404CA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</w:t>
      </w:r>
      <w:r w:rsidR="006D7F4F" w:rsidRPr="001246A6">
        <w:rPr>
          <w:rFonts w:cstheme="minorHAnsi"/>
        </w:rPr>
        <w:t xml:space="preserve">pomiar środowiskowej jakości powietrza EAQ, </w:t>
      </w:r>
    </w:p>
    <w:p w14:paraId="3203CADE" w14:textId="77777777" w:rsidR="006D7F4F" w:rsidRPr="001246A6" w:rsidRDefault="006D7F4F" w:rsidP="00404CA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pomiar sprawności odzysku ciepła lub chłodu, </w:t>
      </w:r>
    </w:p>
    <w:p w14:paraId="301E6497" w14:textId="77777777" w:rsidR="006D7F4F" w:rsidRPr="001246A6" w:rsidRDefault="006D7F4F" w:rsidP="00404CA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pomiar sprawności odzysku wilgoci, </w:t>
      </w:r>
    </w:p>
    <w:p w14:paraId="28DC1866" w14:textId="0ED051D7" w:rsidR="006D7F4F" w:rsidRPr="001246A6" w:rsidRDefault="006D7F4F" w:rsidP="00404CA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pomiar zużycia energii. </w:t>
      </w:r>
    </w:p>
    <w:p w14:paraId="68E0659E" w14:textId="6ED1E578" w:rsidR="006D7F4F" w:rsidRPr="001246A6" w:rsidRDefault="006D7F4F" w:rsidP="0029361A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1246A6">
        <w:rPr>
          <w:rFonts w:cstheme="minorHAnsi"/>
        </w:rPr>
        <w:t>Zamawiający weryfikuje poprawność rejestracji i archiwizacji mieszonych jak i regulowanych parametrów pracy, poprawność eksportu do formatu Programu Excel.</w:t>
      </w:r>
    </w:p>
    <w:p w14:paraId="1018C77C" w14:textId="44953989" w:rsidR="006D7F4F" w:rsidRPr="001246A6" w:rsidRDefault="006D7F4F" w:rsidP="0029361A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1246A6">
        <w:rPr>
          <w:rFonts w:cstheme="minorHAnsi"/>
        </w:rPr>
        <w:t>Zamawiający weryfikuje sposób przeprowadzania zdalnej aktualizacji oprogramowania poszczególnych systemów wentylacji, w tym celu Wnioskodawca dostarcz</w:t>
      </w:r>
      <w:r w:rsidR="00B30019" w:rsidRPr="001246A6">
        <w:rPr>
          <w:rFonts w:cstheme="minorHAnsi"/>
        </w:rPr>
        <w:t xml:space="preserve">a 2 pliki aktualizacji. </w:t>
      </w:r>
    </w:p>
    <w:p w14:paraId="2BCD1842" w14:textId="2AB3E6B6" w:rsidR="00B30019" w:rsidRPr="001246A6" w:rsidRDefault="00B30019" w:rsidP="0029361A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1246A6">
        <w:rPr>
          <w:rFonts w:cstheme="minorHAnsi"/>
        </w:rPr>
        <w:t>Zamawiający weryfikuje, wprowadzanie parametrów Harmonogramu Programu Praca, Parametry Programu Praca, Eco, Wakacje.</w:t>
      </w:r>
    </w:p>
    <w:p w14:paraId="1B8B6728" w14:textId="2355AD0A" w:rsidR="00404CA9" w:rsidRPr="001246A6" w:rsidRDefault="00404CA9" w:rsidP="00404CA9">
      <w:pPr>
        <w:pStyle w:val="Akapitzlist"/>
        <w:ind w:left="1440"/>
        <w:rPr>
          <w:rFonts w:cstheme="minorHAnsi"/>
          <w:b/>
        </w:rPr>
      </w:pPr>
      <w:r w:rsidRPr="001246A6">
        <w:rPr>
          <w:rFonts w:cstheme="minorHAnsi"/>
          <w:b/>
        </w:rPr>
        <w:t xml:space="preserve"> </w:t>
      </w:r>
    </w:p>
    <w:p w14:paraId="2DD75099" w14:textId="3DD6F746" w:rsidR="00B30019" w:rsidRPr="001246A6" w:rsidRDefault="00F1052B" w:rsidP="00B30019">
      <w:pPr>
        <w:jc w:val="both"/>
        <w:rPr>
          <w:rFonts w:cstheme="minorHAnsi"/>
        </w:rPr>
      </w:pPr>
      <w:r w:rsidRPr="001246A6">
        <w:rPr>
          <w:rFonts w:cstheme="minorHAnsi"/>
          <w:b/>
        </w:rPr>
        <w:t>Test A.8</w:t>
      </w:r>
      <w:r w:rsidR="00B30019" w:rsidRPr="001246A6">
        <w:rPr>
          <w:rFonts w:cstheme="minorHAnsi"/>
          <w:b/>
        </w:rPr>
        <w:t>. Test Funkcjonalności Elektronicznej tablicy wyników</w:t>
      </w:r>
      <w:r w:rsidR="00B30019" w:rsidRPr="001246A6">
        <w:rPr>
          <w:rFonts w:cstheme="minorHAnsi"/>
        </w:rPr>
        <w:t xml:space="preserve">, będzie weryfikował spełnienie przez Prototyp Systemu A wymagań Obligatoryjnych 5.8 zgodnie z Załącznikiem nr 1 do Regulaminu. </w:t>
      </w:r>
    </w:p>
    <w:p w14:paraId="4BD9326A" w14:textId="220B9B40" w:rsidR="00404CA9" w:rsidRPr="001246A6" w:rsidRDefault="00404CA9" w:rsidP="00072C84">
      <w:pPr>
        <w:rPr>
          <w:rFonts w:cstheme="minorHAnsi"/>
          <w:b/>
        </w:rPr>
      </w:pPr>
    </w:p>
    <w:p w14:paraId="5DC54137" w14:textId="758D5230" w:rsidR="00B30019" w:rsidRPr="001246A6" w:rsidRDefault="5F0B3FEA" w:rsidP="00B30019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4EB23A2D" w:rsidRPr="001246A6">
        <w:rPr>
          <w:rFonts w:cstheme="minorHAnsi"/>
        </w:rPr>
        <w:t xml:space="preserve"> A.8</w:t>
      </w:r>
      <w:r w:rsidRPr="001246A6">
        <w:rPr>
          <w:rFonts w:cstheme="minorHAnsi"/>
        </w:rPr>
        <w:t xml:space="preserve"> zostanie przeprowadzony zgodnie z poniższ</w:t>
      </w:r>
      <w:r w:rsidR="1216C706" w:rsidRPr="001246A6">
        <w:rPr>
          <w:rFonts w:cstheme="minorHAnsi"/>
        </w:rPr>
        <w:t>ą</w:t>
      </w:r>
      <w:r w:rsidRPr="001246A6">
        <w:rPr>
          <w:rFonts w:cstheme="minorHAnsi"/>
        </w:rPr>
        <w:t xml:space="preserve"> procedurą:</w:t>
      </w:r>
    </w:p>
    <w:p w14:paraId="7363BB1C" w14:textId="77777777" w:rsidR="00B30019" w:rsidRPr="001246A6" w:rsidRDefault="00B30019" w:rsidP="00B30019">
      <w:pPr>
        <w:rPr>
          <w:rFonts w:cstheme="minorHAnsi"/>
        </w:rPr>
      </w:pPr>
    </w:p>
    <w:p w14:paraId="540E2319" w14:textId="77777777" w:rsidR="00B30019" w:rsidRPr="001246A6" w:rsidRDefault="00B30019" w:rsidP="00B30019">
      <w:pPr>
        <w:rPr>
          <w:rFonts w:cstheme="minorHAnsi"/>
        </w:rPr>
      </w:pPr>
      <w:r w:rsidRPr="001246A6">
        <w:rPr>
          <w:rFonts w:cstheme="minorHAnsi"/>
        </w:rPr>
        <w:t>Procedura testowa:</w:t>
      </w:r>
    </w:p>
    <w:p w14:paraId="3D654EB9" w14:textId="6849740D" w:rsidR="00B30019" w:rsidRPr="001246A6" w:rsidRDefault="00D20EF6" w:rsidP="0029361A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 xml:space="preserve">Wykonawca pod nadzorem Zamawiającego </w:t>
      </w:r>
      <w:r w:rsidR="5B34878E" w:rsidRPr="001246A6">
        <w:rPr>
          <w:rFonts w:cstheme="minorHAnsi"/>
        </w:rPr>
        <w:t xml:space="preserve">lub Zamawiający uruchamia System A wraz z Szkolnym systemem zarządzającym, stację pogodową oraz Elektroniczną tablicę wyników. </w:t>
      </w:r>
    </w:p>
    <w:p w14:paraId="0D8CA62B" w14:textId="670467C6" w:rsidR="00B30019" w:rsidRPr="001246A6" w:rsidRDefault="00B30019" w:rsidP="0029361A">
      <w:pPr>
        <w:pStyle w:val="Akapitzlist"/>
        <w:numPr>
          <w:ilvl w:val="0"/>
          <w:numId w:val="24"/>
        </w:numPr>
        <w:jc w:val="both"/>
        <w:rPr>
          <w:rFonts w:cstheme="minorHAnsi"/>
        </w:rPr>
      </w:pPr>
      <w:r w:rsidRPr="001246A6">
        <w:rPr>
          <w:rFonts w:cstheme="minorHAnsi"/>
        </w:rPr>
        <w:t>Zamawiający po uruchomieniu Elektronicznej tablicy wyników odczyta następujące informacje:</w:t>
      </w:r>
    </w:p>
    <w:p w14:paraId="32F32404" w14:textId="39CB265F" w:rsidR="00B30019" w:rsidRPr="001246A6" w:rsidRDefault="00B30019" w:rsidP="0029361A">
      <w:pPr>
        <w:pStyle w:val="Akapitzlist"/>
        <w:numPr>
          <w:ilvl w:val="0"/>
          <w:numId w:val="46"/>
        </w:numPr>
        <w:jc w:val="both"/>
        <w:rPr>
          <w:rFonts w:cstheme="minorHAnsi"/>
        </w:rPr>
      </w:pPr>
      <w:r w:rsidRPr="001246A6">
        <w:rPr>
          <w:rFonts w:cstheme="minorHAnsi"/>
        </w:rPr>
        <w:t>wyświetlanie parametrów jakości środowiska wewnętrznego tj. temperatury powietrza, wilgotności względnej, stężenia CO</w:t>
      </w:r>
      <w:r w:rsidRPr="001246A6">
        <w:rPr>
          <w:rFonts w:cstheme="minorHAnsi"/>
          <w:vertAlign w:val="subscript"/>
        </w:rPr>
        <w:t>2</w:t>
      </w:r>
      <w:r w:rsidRPr="001246A6">
        <w:rPr>
          <w:rFonts w:cstheme="minorHAnsi"/>
        </w:rPr>
        <w:t xml:space="preserve">, koncentracji cząstek PM2.5 dla Systemu A, </w:t>
      </w:r>
    </w:p>
    <w:p w14:paraId="70036178" w14:textId="4BD38CAC" w:rsidR="00B30019" w:rsidRPr="001246A6" w:rsidRDefault="00B30019" w:rsidP="0029361A">
      <w:pPr>
        <w:pStyle w:val="Akapitzlist"/>
        <w:numPr>
          <w:ilvl w:val="0"/>
          <w:numId w:val="46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wyświetlania interpretacji graficznej oceny jakości powietrza. </w:t>
      </w:r>
    </w:p>
    <w:p w14:paraId="6BDA6F7A" w14:textId="47905482" w:rsidR="00B30019" w:rsidRPr="001246A6" w:rsidRDefault="00B30019" w:rsidP="00AA57EC">
      <w:pPr>
        <w:jc w:val="both"/>
        <w:rPr>
          <w:rFonts w:cstheme="minorHAnsi"/>
        </w:rPr>
      </w:pPr>
    </w:p>
    <w:p w14:paraId="35F5B273" w14:textId="4E908D36" w:rsidR="00B30019" w:rsidRPr="001246A6" w:rsidRDefault="00B30019" w:rsidP="00B30019">
      <w:pPr>
        <w:jc w:val="both"/>
        <w:rPr>
          <w:rFonts w:cstheme="minorHAnsi"/>
        </w:rPr>
      </w:pPr>
      <w:r w:rsidRPr="001246A6">
        <w:rPr>
          <w:rFonts w:cstheme="minorHAnsi"/>
          <w:b/>
        </w:rPr>
        <w:t xml:space="preserve">Test </w:t>
      </w:r>
      <w:r w:rsidR="00F1052B" w:rsidRPr="001246A6">
        <w:rPr>
          <w:rFonts w:cstheme="minorHAnsi"/>
          <w:b/>
        </w:rPr>
        <w:t>A.9</w:t>
      </w:r>
      <w:r w:rsidRPr="001246A6">
        <w:rPr>
          <w:rFonts w:cstheme="minorHAnsi"/>
          <w:b/>
        </w:rPr>
        <w:t>. Test Funkcjonalności Regulatora pomieszczeniowego</w:t>
      </w:r>
      <w:r w:rsidR="00F1052B" w:rsidRPr="001246A6">
        <w:rPr>
          <w:rFonts w:cstheme="minorHAnsi"/>
          <w:b/>
        </w:rPr>
        <w:t xml:space="preserve"> A</w:t>
      </w:r>
      <w:r w:rsidRPr="001246A6">
        <w:rPr>
          <w:rFonts w:cstheme="minorHAnsi"/>
        </w:rPr>
        <w:t xml:space="preserve">, będzie weryfikował spełnienie przez Prototyp Systemu A wymagań Obligatoryjnych </w:t>
      </w:r>
      <w:r w:rsidR="00AA57EC" w:rsidRPr="001246A6">
        <w:rPr>
          <w:rFonts w:cstheme="minorHAnsi"/>
        </w:rPr>
        <w:t>4.1-4.10</w:t>
      </w:r>
      <w:r w:rsidRPr="001246A6">
        <w:rPr>
          <w:rFonts w:cstheme="minorHAnsi"/>
        </w:rPr>
        <w:t xml:space="preserve"> zgodnie z Załącznikiem nr 1 do Regulaminu. </w:t>
      </w:r>
    </w:p>
    <w:p w14:paraId="2DCBB820" w14:textId="77777777" w:rsidR="00B30019" w:rsidRPr="001246A6" w:rsidRDefault="00B30019" w:rsidP="00B30019">
      <w:pPr>
        <w:rPr>
          <w:rFonts w:cstheme="minorHAnsi"/>
          <w:b/>
        </w:rPr>
      </w:pPr>
    </w:p>
    <w:p w14:paraId="7B636F00" w14:textId="109358A0" w:rsidR="00B30019" w:rsidRPr="001246A6" w:rsidRDefault="5F0B3FEA" w:rsidP="00B30019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4EB23A2D" w:rsidRPr="001246A6">
        <w:rPr>
          <w:rFonts w:cstheme="minorHAnsi"/>
        </w:rPr>
        <w:t xml:space="preserve"> A.9</w:t>
      </w:r>
      <w:r w:rsidRPr="001246A6">
        <w:rPr>
          <w:rFonts w:cstheme="minorHAnsi"/>
        </w:rPr>
        <w:t xml:space="preserve"> zostanie przeprowadzony zgodnie z poniższ</w:t>
      </w:r>
      <w:r w:rsidR="5C0CDE38" w:rsidRPr="001246A6">
        <w:rPr>
          <w:rFonts w:cstheme="minorHAnsi"/>
        </w:rPr>
        <w:t>ą</w:t>
      </w:r>
      <w:r w:rsidRPr="001246A6">
        <w:rPr>
          <w:rFonts w:cstheme="minorHAnsi"/>
        </w:rPr>
        <w:t xml:space="preserve"> procedurą:</w:t>
      </w:r>
    </w:p>
    <w:p w14:paraId="30A648DD" w14:textId="77777777" w:rsidR="00B30019" w:rsidRPr="001246A6" w:rsidRDefault="00B30019" w:rsidP="00B30019">
      <w:pPr>
        <w:rPr>
          <w:rFonts w:cstheme="minorHAnsi"/>
        </w:rPr>
      </w:pPr>
    </w:p>
    <w:p w14:paraId="7646157B" w14:textId="77777777" w:rsidR="00B30019" w:rsidRPr="001246A6" w:rsidRDefault="00B30019" w:rsidP="00B30019">
      <w:pPr>
        <w:rPr>
          <w:rFonts w:cstheme="minorHAnsi"/>
        </w:rPr>
      </w:pPr>
      <w:r w:rsidRPr="001246A6">
        <w:rPr>
          <w:rFonts w:cstheme="minorHAnsi"/>
        </w:rPr>
        <w:t>Procedura testowa:</w:t>
      </w:r>
    </w:p>
    <w:p w14:paraId="443CF6FE" w14:textId="07E9F2E4" w:rsidR="00AA57EC" w:rsidRPr="001246A6" w:rsidRDefault="00D20EF6" w:rsidP="0029361A">
      <w:pPr>
        <w:pStyle w:val="Akapitzlist"/>
        <w:numPr>
          <w:ilvl w:val="0"/>
          <w:numId w:val="25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>Wykonawca pod nadzorem Zamawiającego</w:t>
      </w:r>
      <w:r w:rsidR="733826DD" w:rsidRPr="001246A6">
        <w:rPr>
          <w:rFonts w:cstheme="minorHAnsi"/>
        </w:rPr>
        <w:t xml:space="preserve"> lub Zamawiający uruchamia System A wraz z Szkolnym systemem zarządzającym</w:t>
      </w:r>
    </w:p>
    <w:p w14:paraId="7D25F5A3" w14:textId="7CBC6F92" w:rsidR="00AA57EC" w:rsidRPr="001246A6" w:rsidRDefault="00AA57EC" w:rsidP="0029361A">
      <w:pPr>
        <w:pStyle w:val="Akapitzlist"/>
        <w:numPr>
          <w:ilvl w:val="0"/>
          <w:numId w:val="25"/>
        </w:numPr>
        <w:jc w:val="both"/>
        <w:rPr>
          <w:rFonts w:cstheme="minorHAnsi"/>
        </w:rPr>
      </w:pPr>
      <w:r w:rsidRPr="001246A6">
        <w:rPr>
          <w:rFonts w:cstheme="minorHAnsi"/>
        </w:rPr>
        <w:t>Wykonawca pod nadzorem Zamawiającego lub Zamawiający przeprowadza weryfikację Regulatora pomieszczeniowego obejmującą:</w:t>
      </w:r>
    </w:p>
    <w:p w14:paraId="50B8E73A" w14:textId="502601F3" w:rsidR="00AA57EC" w:rsidRPr="001246A6" w:rsidRDefault="00AA57EC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załączenie Programu Przerwa, </w:t>
      </w:r>
    </w:p>
    <w:p w14:paraId="5AA1D9F3" w14:textId="00026402" w:rsidR="00AA57EC" w:rsidRPr="001246A6" w:rsidRDefault="00AA57EC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załączenie Programu OFF, </w:t>
      </w:r>
    </w:p>
    <w:p w14:paraId="4F39B734" w14:textId="7F7A09FA" w:rsidR="00AA57EC" w:rsidRPr="001246A6" w:rsidRDefault="00AA57EC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załączenie Programu Praca, </w:t>
      </w:r>
    </w:p>
    <w:p w14:paraId="20C69A91" w14:textId="35B4B9A5" w:rsidR="00AA57EC" w:rsidRPr="001246A6" w:rsidRDefault="00AA57EC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>pomiar temperatury powietrza, wilgotności względnej, stężenia CO</w:t>
      </w:r>
      <w:r w:rsidRPr="001246A6">
        <w:rPr>
          <w:rFonts w:cstheme="minorHAnsi"/>
          <w:vertAlign w:val="subscript"/>
        </w:rPr>
        <w:t>2</w:t>
      </w:r>
      <w:r w:rsidRPr="001246A6">
        <w:rPr>
          <w:rFonts w:cstheme="minorHAnsi"/>
        </w:rPr>
        <w:t xml:space="preserve">, pomiar koncentracji cząstek PM2.5, </w:t>
      </w:r>
    </w:p>
    <w:p w14:paraId="7F208D99" w14:textId="78C65215" w:rsidR="00AA57EC" w:rsidRPr="001246A6" w:rsidRDefault="00AA57EC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zmianę nastaw: temperatury powietrza w pomieszczeniu i reakcję Systemu wentylacji na taka zmianę, </w:t>
      </w:r>
    </w:p>
    <w:p w14:paraId="6EAFE260" w14:textId="331516BE" w:rsidR="00AA57EC" w:rsidRPr="001246A6" w:rsidRDefault="00AA57EC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lastRenderedPageBreak/>
        <w:t>sposób prezentowania danych na wyświetlaczu.</w:t>
      </w:r>
    </w:p>
    <w:p w14:paraId="47C31633" w14:textId="0A9FC421" w:rsidR="00AA57EC" w:rsidRPr="001246A6" w:rsidRDefault="00AA57EC" w:rsidP="00AA57EC">
      <w:pPr>
        <w:ind w:left="360" w:firstLine="720"/>
        <w:jc w:val="both"/>
        <w:rPr>
          <w:rFonts w:cstheme="minorHAnsi"/>
        </w:rPr>
      </w:pPr>
    </w:p>
    <w:p w14:paraId="2E33ED52" w14:textId="687CD2D6" w:rsidR="003D7C5C" w:rsidRPr="001246A6" w:rsidRDefault="003D7C5C" w:rsidP="003D7C5C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W celu zachowania równego traktowania </w:t>
      </w:r>
      <w:r w:rsidR="00CF2520" w:rsidRPr="001246A6">
        <w:rPr>
          <w:rFonts w:cstheme="minorHAnsi"/>
        </w:rPr>
        <w:t>Uczestników Przedsięwzięcia</w:t>
      </w:r>
      <w:r w:rsidRPr="001246A6">
        <w:rPr>
          <w:rFonts w:cstheme="minorHAnsi"/>
        </w:rPr>
        <w:t xml:space="preserve"> oraz przy utrzymaniu generalnej zasady prowadzenia testów, zmiany w procedurze mogą być wprowadzone w celu usprawnienia lub poprawy sensowności testów lub dostosowania się do warunków prowadzenia testów realizowanych wybranym miejscu testów.</w:t>
      </w:r>
    </w:p>
    <w:p w14:paraId="5415AFAB" w14:textId="77777777" w:rsidR="003D7C5C" w:rsidRPr="001246A6" w:rsidRDefault="003D7C5C" w:rsidP="00AA57EC">
      <w:pPr>
        <w:ind w:left="360" w:firstLine="720"/>
        <w:jc w:val="both"/>
        <w:rPr>
          <w:rFonts w:cstheme="minorHAnsi"/>
        </w:rPr>
      </w:pPr>
    </w:p>
    <w:p w14:paraId="555CAFBE" w14:textId="2482A894" w:rsidR="00FA1BB0" w:rsidRPr="001246A6" w:rsidRDefault="113DD083" w:rsidP="2FFF7F0D">
      <w:pPr>
        <w:pStyle w:val="Nagwek2"/>
        <w:ind w:firstLine="360"/>
        <w:rPr>
          <w:rFonts w:cstheme="minorHAnsi"/>
        </w:rPr>
      </w:pPr>
      <w:bookmarkStart w:id="20" w:name="_Toc73430303"/>
      <w:r w:rsidRPr="001246A6">
        <w:rPr>
          <w:rFonts w:cstheme="minorHAnsi"/>
        </w:rPr>
        <w:t xml:space="preserve">I.I.6.3. Aparatura pomiarowa używana w Testach Systemów wentylacyjnych wraz z </w:t>
      </w:r>
      <w:r w:rsidR="733826DD" w:rsidRPr="001246A6">
        <w:rPr>
          <w:rFonts w:cstheme="minorHAnsi"/>
        </w:rPr>
        <w:t>Szkolnym</w:t>
      </w:r>
      <w:r w:rsidRPr="001246A6">
        <w:rPr>
          <w:rFonts w:cstheme="minorHAnsi"/>
        </w:rPr>
        <w:t xml:space="preserve"> systemem zarządzającym</w:t>
      </w:r>
      <w:bookmarkEnd w:id="20"/>
    </w:p>
    <w:p w14:paraId="5FCF0029" w14:textId="40AAF783" w:rsidR="00FA1BB0" w:rsidRPr="001246A6" w:rsidRDefault="00FA1BB0" w:rsidP="00FA1BB0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 Prototypów Systemu Wentylacji A są prowadzone przez Zamawiającego, przy czym Zamawiający zastrzega sobie prawo do zlecenia przeprowadzenia Testów Prototypów Systemów Wentylacyjnych przez niezależny podmiot zewnętrzny. `</w:t>
      </w:r>
    </w:p>
    <w:p w14:paraId="23461391" w14:textId="77777777" w:rsidR="00FA1BB0" w:rsidRPr="001246A6" w:rsidRDefault="00FA1BB0" w:rsidP="00FA1BB0">
      <w:pPr>
        <w:rPr>
          <w:rFonts w:cstheme="minorHAnsi"/>
          <w:lang w:eastAsia="pl-PL"/>
        </w:rPr>
      </w:pPr>
    </w:p>
    <w:p w14:paraId="52696004" w14:textId="2D286B16" w:rsidR="00FA1BB0" w:rsidRPr="001246A6" w:rsidRDefault="00FA1BB0" w:rsidP="00FA1BB0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Urządzenia pomiarowe, które zostaną użyte w trakcie Testów Prototypu Systemu wentylacji A oraz S</w:t>
      </w:r>
      <w:r w:rsidR="006F5791" w:rsidRPr="001246A6">
        <w:rPr>
          <w:rFonts w:cstheme="minorHAnsi"/>
          <w:lang w:eastAsia="pl-PL"/>
        </w:rPr>
        <w:t>zkol</w:t>
      </w:r>
      <w:r w:rsidRPr="001246A6">
        <w:rPr>
          <w:rFonts w:cstheme="minorHAnsi"/>
          <w:lang w:eastAsia="pl-PL"/>
        </w:rPr>
        <w:t>n</w:t>
      </w:r>
      <w:r w:rsidR="006F5791" w:rsidRPr="001246A6">
        <w:rPr>
          <w:rFonts w:cstheme="minorHAnsi"/>
          <w:lang w:eastAsia="pl-PL"/>
        </w:rPr>
        <w:t>e</w:t>
      </w:r>
      <w:r w:rsidRPr="001246A6">
        <w:rPr>
          <w:rFonts w:cstheme="minorHAnsi"/>
          <w:lang w:eastAsia="pl-PL"/>
        </w:rPr>
        <w:t>go systemu zarządzającego:</w:t>
      </w:r>
    </w:p>
    <w:p w14:paraId="02A0F76C" w14:textId="77777777" w:rsidR="00C7176B" w:rsidRPr="001246A6" w:rsidRDefault="00C7176B" w:rsidP="00FA1BB0">
      <w:pPr>
        <w:jc w:val="both"/>
        <w:rPr>
          <w:rFonts w:cstheme="minorHAnsi"/>
          <w:lang w:eastAsia="pl-PL"/>
        </w:rPr>
      </w:pPr>
    </w:p>
    <w:p w14:paraId="2F955817" w14:textId="1657725A" w:rsidR="00FA1BB0" w:rsidRPr="001246A6" w:rsidRDefault="08C274C1" w:rsidP="0029361A">
      <w:pPr>
        <w:pStyle w:val="Akapitzlist"/>
        <w:numPr>
          <w:ilvl w:val="0"/>
          <w:numId w:val="6"/>
        </w:numPr>
        <w:rPr>
          <w:rFonts w:cstheme="minorHAnsi"/>
          <w:lang w:eastAsia="pl-PL"/>
        </w:rPr>
      </w:pPr>
      <w:r w:rsidRPr="001246A6">
        <w:rPr>
          <w:rFonts w:cstheme="minorHAnsi"/>
          <w:b/>
          <w:bCs/>
          <w:lang w:eastAsia="pl-PL"/>
        </w:rPr>
        <w:t>Test</w:t>
      </w:r>
      <w:r w:rsidR="2E24C3DD" w:rsidRPr="001246A6">
        <w:rPr>
          <w:rFonts w:cstheme="minorHAnsi"/>
          <w:b/>
          <w:bCs/>
          <w:lang w:eastAsia="pl-PL"/>
        </w:rPr>
        <w:t xml:space="preserve"> A.1</w:t>
      </w:r>
    </w:p>
    <w:p w14:paraId="0F612DA5" w14:textId="77777777" w:rsidR="00FA1BB0" w:rsidRPr="001246A6" w:rsidRDefault="113DD083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6 szt. – pomieszczeniowych czujników temperatury powietrza: dokładność min. ±0,5</w:t>
      </w:r>
      <w:r w:rsidRPr="001246A6">
        <w:rPr>
          <w:rFonts w:cstheme="minorHAnsi"/>
          <w:vertAlign w:val="superscript"/>
          <w:lang w:eastAsia="pl-PL"/>
        </w:rPr>
        <w:t>o</w:t>
      </w:r>
      <w:r w:rsidRPr="001246A6">
        <w:rPr>
          <w:rFonts w:cstheme="minorHAnsi"/>
          <w:lang w:eastAsia="pl-PL"/>
        </w:rPr>
        <w:t>C,</w:t>
      </w:r>
    </w:p>
    <w:p w14:paraId="1E20CAC4" w14:textId="77777777" w:rsidR="00FA1BB0" w:rsidRPr="001246A6" w:rsidRDefault="113DD083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6 szt. – pomieszczeniowych czujników wilgotności względnej: dokładność min. ±5%,</w:t>
      </w:r>
    </w:p>
    <w:p w14:paraId="6B0F810A" w14:textId="77777777" w:rsidR="00FA1BB0" w:rsidRPr="001246A6" w:rsidRDefault="113DD083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6 szt. – pomieszczeniowych czujników stężenia CO</w:t>
      </w:r>
      <w:r w:rsidRPr="001246A6">
        <w:rPr>
          <w:rFonts w:cstheme="minorHAnsi"/>
          <w:vertAlign w:val="subscript"/>
          <w:lang w:eastAsia="pl-PL"/>
        </w:rPr>
        <w:t>2</w:t>
      </w:r>
      <w:r w:rsidRPr="001246A6">
        <w:rPr>
          <w:rFonts w:cstheme="minorHAnsi"/>
          <w:lang w:eastAsia="pl-PL"/>
        </w:rPr>
        <w:t>: dokładność min. 50ppm,</w:t>
      </w:r>
    </w:p>
    <w:p w14:paraId="4CD6538B" w14:textId="43843603" w:rsidR="00FA1BB0" w:rsidRPr="001246A6" w:rsidRDefault="5C35552E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3 szt. – laserowych mierników koncentracji cząstek PM2.5,</w:t>
      </w:r>
    </w:p>
    <w:p w14:paraId="554FDF86" w14:textId="77777777" w:rsidR="00FA1BB0" w:rsidRPr="001246A6" w:rsidRDefault="113DD083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1 szt. – kanałowy anemometr cieplno-oporowy,</w:t>
      </w:r>
    </w:p>
    <w:p w14:paraId="743F0453" w14:textId="77777777" w:rsidR="00FA1BB0" w:rsidRPr="001246A6" w:rsidRDefault="113DD083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1 szt. – rurka Prandtla, </w:t>
      </w:r>
    </w:p>
    <w:p w14:paraId="3095CC87" w14:textId="3B473C09" w:rsidR="00FA1BB0" w:rsidRPr="001246A6" w:rsidRDefault="113DD083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1 szt. </w:t>
      </w:r>
      <w:r w:rsidR="561C6128" w:rsidRPr="001246A6">
        <w:rPr>
          <w:rFonts w:cstheme="minorHAnsi"/>
          <w:lang w:eastAsia="pl-PL"/>
        </w:rPr>
        <w:t>– balometr lub nasada pomiarowa</w:t>
      </w:r>
    </w:p>
    <w:p w14:paraId="36D708B3" w14:textId="4DC6DEEE" w:rsidR="00C7176B" w:rsidRPr="001246A6" w:rsidRDefault="5F813769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1 szt. – watomierz z pomiarem wartości True RMS.</w:t>
      </w:r>
    </w:p>
    <w:p w14:paraId="7DD431ED" w14:textId="77777777" w:rsidR="00FA1BB0" w:rsidRPr="001246A6" w:rsidRDefault="00FA1BB0" w:rsidP="00FA1BB0">
      <w:pPr>
        <w:pStyle w:val="Akapitzlist"/>
        <w:rPr>
          <w:rFonts w:cstheme="minorHAnsi"/>
          <w:lang w:eastAsia="pl-PL"/>
        </w:rPr>
      </w:pPr>
    </w:p>
    <w:p w14:paraId="33FD92CA" w14:textId="5353CF25" w:rsidR="00FA1BB0" w:rsidRPr="001246A6" w:rsidRDefault="008240F8" w:rsidP="0029361A">
      <w:pPr>
        <w:pStyle w:val="Akapitzlist"/>
        <w:numPr>
          <w:ilvl w:val="0"/>
          <w:numId w:val="6"/>
        </w:numPr>
        <w:rPr>
          <w:rFonts w:cstheme="minorHAnsi"/>
          <w:lang w:eastAsia="pl-PL"/>
        </w:rPr>
      </w:pPr>
      <w:r w:rsidRPr="001246A6">
        <w:rPr>
          <w:rFonts w:cstheme="minorHAnsi"/>
          <w:b/>
          <w:lang w:eastAsia="pl-PL"/>
        </w:rPr>
        <w:t xml:space="preserve">Test </w:t>
      </w:r>
      <w:r w:rsidR="00C7176B" w:rsidRPr="001246A6">
        <w:rPr>
          <w:rFonts w:cstheme="minorHAnsi"/>
          <w:b/>
          <w:lang w:eastAsia="pl-PL"/>
        </w:rPr>
        <w:t>A.2</w:t>
      </w:r>
    </w:p>
    <w:p w14:paraId="21F522DB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6 szt. – pomieszczeniowych czujników temperatury powietrza: dokładność min. ±0,5</w:t>
      </w:r>
      <w:r w:rsidRPr="001246A6">
        <w:rPr>
          <w:rFonts w:cstheme="minorHAnsi"/>
          <w:vertAlign w:val="superscript"/>
          <w:lang w:eastAsia="pl-PL"/>
        </w:rPr>
        <w:t>o</w:t>
      </w:r>
      <w:r w:rsidRPr="001246A6">
        <w:rPr>
          <w:rFonts w:cstheme="minorHAnsi"/>
          <w:lang w:eastAsia="pl-PL"/>
        </w:rPr>
        <w:t>C,</w:t>
      </w:r>
    </w:p>
    <w:p w14:paraId="5446EC5F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6 szt. – pomieszczeniowych czujników wilgotności względnej: dokładność min. ±5%,</w:t>
      </w:r>
    </w:p>
    <w:p w14:paraId="3FE6D6EC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6 szt. –  impaktorów do badań mikrobiologicznych,</w:t>
      </w:r>
    </w:p>
    <w:p w14:paraId="15CFF07B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1 szt. – kanałowy anemometr cieplno-oporowy,</w:t>
      </w:r>
    </w:p>
    <w:p w14:paraId="654962DE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1 szt. – rurka Prandtla, </w:t>
      </w:r>
    </w:p>
    <w:p w14:paraId="4B62C3BA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1 szt. – balometr lub nasada pomiarowa.</w:t>
      </w:r>
    </w:p>
    <w:p w14:paraId="26FB91AF" w14:textId="77777777" w:rsidR="00FA1BB0" w:rsidRPr="001246A6" w:rsidRDefault="00FA1BB0" w:rsidP="00FA1BB0">
      <w:pPr>
        <w:pStyle w:val="Akapitzlist"/>
        <w:ind w:left="1440"/>
        <w:rPr>
          <w:rFonts w:cstheme="minorHAnsi"/>
          <w:lang w:eastAsia="pl-PL"/>
        </w:rPr>
      </w:pPr>
    </w:p>
    <w:p w14:paraId="5A8DC407" w14:textId="35C07B0F" w:rsidR="00FA1BB0" w:rsidRPr="001246A6" w:rsidRDefault="00C7176B" w:rsidP="0029361A">
      <w:pPr>
        <w:pStyle w:val="Akapitzlist"/>
        <w:numPr>
          <w:ilvl w:val="0"/>
          <w:numId w:val="6"/>
        </w:numPr>
        <w:rPr>
          <w:rFonts w:cstheme="minorHAnsi"/>
          <w:lang w:eastAsia="pl-PL"/>
        </w:rPr>
      </w:pPr>
      <w:r w:rsidRPr="001246A6">
        <w:rPr>
          <w:rFonts w:cstheme="minorHAnsi"/>
          <w:b/>
          <w:lang w:eastAsia="pl-PL"/>
        </w:rPr>
        <w:t>Test A.3</w:t>
      </w:r>
    </w:p>
    <w:p w14:paraId="0BA61A03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3 szt. – kanałowych czujników temperatury powietrza: dokładność min. ±0,5</w:t>
      </w:r>
      <w:r w:rsidRPr="001246A6">
        <w:rPr>
          <w:rFonts w:cstheme="minorHAnsi"/>
          <w:vertAlign w:val="superscript"/>
          <w:lang w:eastAsia="pl-PL"/>
        </w:rPr>
        <w:t>o</w:t>
      </w:r>
      <w:r w:rsidRPr="001246A6">
        <w:rPr>
          <w:rFonts w:cstheme="minorHAnsi"/>
          <w:lang w:eastAsia="pl-PL"/>
        </w:rPr>
        <w:t>C,</w:t>
      </w:r>
    </w:p>
    <w:p w14:paraId="7E4093EB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3 szt. – kanałowych czujników wilgotności powietrza: dokładność min. ±5%,</w:t>
      </w:r>
    </w:p>
    <w:p w14:paraId="0E778C5F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1 szt. – kanałowy anemometr cieplno-oporowy,</w:t>
      </w:r>
    </w:p>
    <w:p w14:paraId="1B50BE81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1 szt. – rurka Prandtla, </w:t>
      </w:r>
    </w:p>
    <w:p w14:paraId="03A911DD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1 szt. – balometr lub nasada pomiarowa.</w:t>
      </w:r>
    </w:p>
    <w:p w14:paraId="541975FD" w14:textId="1359E47D" w:rsidR="00FA1BB0" w:rsidRPr="001246A6" w:rsidRDefault="08C274C1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1 szt. – watomierz z pomiarem</w:t>
      </w:r>
      <w:r w:rsidR="19D37695" w:rsidRPr="001246A6">
        <w:rPr>
          <w:rFonts w:cstheme="minorHAnsi"/>
          <w:lang w:eastAsia="pl-PL"/>
        </w:rPr>
        <w:t xml:space="preserve"> wartości</w:t>
      </w:r>
      <w:r w:rsidRPr="001246A6">
        <w:rPr>
          <w:rFonts w:cstheme="minorHAnsi"/>
          <w:lang w:eastAsia="pl-PL"/>
        </w:rPr>
        <w:t xml:space="preserve"> True RMS, </w:t>
      </w:r>
    </w:p>
    <w:p w14:paraId="6FD05C0D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1 szt. – kanałowy anemometr cieplno-oporowy,</w:t>
      </w:r>
    </w:p>
    <w:p w14:paraId="27684334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1 szt. – rurka Prandtla, </w:t>
      </w:r>
    </w:p>
    <w:p w14:paraId="65E6EBB1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1 szt. – balometr lub nasada pomiarowa.</w:t>
      </w:r>
    </w:p>
    <w:p w14:paraId="66ECE247" w14:textId="77777777" w:rsidR="00FA1BB0" w:rsidRPr="001246A6" w:rsidRDefault="00FA1BB0" w:rsidP="00FA1BB0">
      <w:pPr>
        <w:pStyle w:val="Akapitzlist"/>
        <w:ind w:left="1440"/>
        <w:rPr>
          <w:rFonts w:cstheme="minorHAnsi"/>
          <w:lang w:eastAsia="pl-PL"/>
        </w:rPr>
      </w:pPr>
    </w:p>
    <w:p w14:paraId="28B1BD19" w14:textId="203AD37B" w:rsidR="00FA1BB0" w:rsidRPr="001246A6" w:rsidRDefault="00C7176B" w:rsidP="0029361A">
      <w:pPr>
        <w:pStyle w:val="Akapitzlist"/>
        <w:numPr>
          <w:ilvl w:val="0"/>
          <w:numId w:val="6"/>
        </w:num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Test A.4</w:t>
      </w:r>
    </w:p>
    <w:p w14:paraId="45B032DC" w14:textId="77777777" w:rsidR="00FA1BB0" w:rsidRPr="001246A6" w:rsidRDefault="00FA1BB0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6 szt. – pomieszczeniowych czujników temperatury powietrza: dokładność min. ±0,5</w:t>
      </w:r>
      <w:r w:rsidRPr="001246A6">
        <w:rPr>
          <w:rFonts w:cstheme="minorHAnsi"/>
          <w:vertAlign w:val="superscript"/>
          <w:lang w:eastAsia="pl-PL"/>
        </w:rPr>
        <w:t>o</w:t>
      </w:r>
      <w:r w:rsidRPr="001246A6">
        <w:rPr>
          <w:rFonts w:cstheme="minorHAnsi"/>
          <w:lang w:eastAsia="pl-PL"/>
        </w:rPr>
        <w:t>C,</w:t>
      </w:r>
    </w:p>
    <w:p w14:paraId="139C0667" w14:textId="1D26D2BB" w:rsidR="00FA1BB0" w:rsidRPr="001246A6" w:rsidRDefault="08C274C1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1 szt. – cyfrowego analizatora dźwięku 1 klasy, </w:t>
      </w:r>
    </w:p>
    <w:p w14:paraId="63AE6725" w14:textId="5CE20DF9" w:rsidR="00FA1BB0" w:rsidRPr="001246A6" w:rsidRDefault="08C274C1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6 szt. – mikrofonów pomiarowych,</w:t>
      </w:r>
    </w:p>
    <w:p w14:paraId="34B7EC74" w14:textId="78D0B34B" w:rsidR="00FA1BB0" w:rsidRPr="001246A6" w:rsidRDefault="00FA1BB0" w:rsidP="00FA1BB0">
      <w:pPr>
        <w:rPr>
          <w:rFonts w:cstheme="minorHAnsi"/>
          <w:lang w:eastAsia="pl-PL"/>
        </w:rPr>
      </w:pPr>
    </w:p>
    <w:p w14:paraId="0EF6FB34" w14:textId="7051AD7C" w:rsidR="00FA1BB0" w:rsidRPr="001246A6" w:rsidRDefault="00C7176B" w:rsidP="0029361A">
      <w:pPr>
        <w:pStyle w:val="Akapitzlist"/>
        <w:numPr>
          <w:ilvl w:val="0"/>
          <w:numId w:val="6"/>
        </w:numPr>
        <w:rPr>
          <w:rFonts w:cstheme="minorHAnsi"/>
          <w:lang w:eastAsia="pl-PL"/>
        </w:rPr>
      </w:pPr>
      <w:r w:rsidRPr="001246A6">
        <w:rPr>
          <w:rFonts w:cstheme="minorHAnsi"/>
          <w:b/>
          <w:lang w:eastAsia="pl-PL"/>
        </w:rPr>
        <w:lastRenderedPageBreak/>
        <w:t>Test A.5</w:t>
      </w:r>
    </w:p>
    <w:p w14:paraId="340FC44C" w14:textId="10DB0CF1" w:rsidR="00FA1BB0" w:rsidRPr="001246A6" w:rsidRDefault="2E24C3DD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6</w:t>
      </w:r>
      <w:r w:rsidR="08C274C1" w:rsidRPr="001246A6">
        <w:rPr>
          <w:rFonts w:cstheme="minorHAnsi"/>
          <w:lang w:eastAsia="pl-PL"/>
        </w:rPr>
        <w:t xml:space="preserve"> szt. – czujników temperatury: dokładność min. ±0,5</w:t>
      </w:r>
      <w:r w:rsidR="08C274C1" w:rsidRPr="001246A6">
        <w:rPr>
          <w:rFonts w:cstheme="minorHAnsi"/>
          <w:vertAlign w:val="superscript"/>
          <w:lang w:eastAsia="pl-PL"/>
        </w:rPr>
        <w:t>o</w:t>
      </w:r>
      <w:r w:rsidR="08C274C1" w:rsidRPr="001246A6">
        <w:rPr>
          <w:rFonts w:cstheme="minorHAnsi"/>
          <w:lang w:eastAsia="pl-PL"/>
        </w:rPr>
        <w:t>C,</w:t>
      </w:r>
    </w:p>
    <w:p w14:paraId="5BEA593F" w14:textId="6A0CC572" w:rsidR="00FA1BB0" w:rsidRPr="001246A6" w:rsidRDefault="00C7176B" w:rsidP="0029361A">
      <w:pPr>
        <w:pStyle w:val="Akapitzlist"/>
        <w:numPr>
          <w:ilvl w:val="1"/>
          <w:numId w:val="6"/>
        </w:numPr>
        <w:ind w:left="993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6</w:t>
      </w:r>
      <w:r w:rsidR="00FA1BB0" w:rsidRPr="001246A6">
        <w:rPr>
          <w:rFonts w:cstheme="minorHAnsi"/>
          <w:lang w:eastAsia="pl-PL"/>
        </w:rPr>
        <w:t xml:space="preserve"> szt. – anemometrów cieplno-oporowych: dokładność min. ±0,1m/s,</w:t>
      </w:r>
    </w:p>
    <w:p w14:paraId="3739EC1E" w14:textId="5F29963B" w:rsidR="00FA1BB0" w:rsidRPr="001246A6" w:rsidRDefault="00FA1BB0" w:rsidP="00072C84">
      <w:pPr>
        <w:rPr>
          <w:rFonts w:cstheme="minorHAnsi"/>
        </w:rPr>
      </w:pPr>
    </w:p>
    <w:p w14:paraId="76D727D5" w14:textId="16CD4486" w:rsidR="00931C8A" w:rsidRPr="001246A6" w:rsidRDefault="113DD083" w:rsidP="00590E20">
      <w:pPr>
        <w:pStyle w:val="Nagwek2"/>
        <w:ind w:firstLine="633"/>
        <w:rPr>
          <w:rFonts w:cstheme="minorHAnsi"/>
        </w:rPr>
      </w:pPr>
      <w:bookmarkStart w:id="21" w:name="_Toc73430304"/>
      <w:r w:rsidRPr="001246A6">
        <w:rPr>
          <w:rFonts w:cstheme="minorHAnsi"/>
        </w:rPr>
        <w:t>I.I.6.4. Wynik Oczekiwany Testów</w:t>
      </w:r>
      <w:bookmarkEnd w:id="21"/>
    </w:p>
    <w:p w14:paraId="2BCE1E71" w14:textId="1403F365" w:rsidR="04041D69" w:rsidRPr="001246A6" w:rsidRDefault="04041D69">
      <w:pPr>
        <w:rPr>
          <w:rFonts w:cstheme="minorHAnsi"/>
        </w:rPr>
      </w:pPr>
    </w:p>
    <w:p w14:paraId="187E8333" w14:textId="411E4052" w:rsidR="00FA1BB0" w:rsidRPr="001246A6" w:rsidRDefault="00FA1BB0" w:rsidP="00072C84">
      <w:pPr>
        <w:rPr>
          <w:rFonts w:cstheme="minorHAnsi"/>
        </w:rPr>
      </w:pPr>
      <w:r w:rsidRPr="001246A6">
        <w:rPr>
          <w:rFonts w:cstheme="minorHAnsi"/>
        </w:rPr>
        <w:t>Oczekiwane wyniki testów:</w:t>
      </w:r>
    </w:p>
    <w:p w14:paraId="40966833" w14:textId="6ACF5B2F" w:rsidR="00E62B67" w:rsidRPr="001246A6" w:rsidRDefault="00E62B67" w:rsidP="00072C84">
      <w:pPr>
        <w:rPr>
          <w:rFonts w:cstheme="minorHAnsi"/>
        </w:rPr>
      </w:pPr>
    </w:p>
    <w:p w14:paraId="2FEA1927" w14:textId="142C5460" w:rsidR="00E62B67" w:rsidRPr="001246A6" w:rsidRDefault="00E62B67" w:rsidP="00072C84">
      <w:pPr>
        <w:rPr>
          <w:rFonts w:cstheme="minorHAnsi"/>
          <w:b/>
        </w:rPr>
      </w:pPr>
      <w:r w:rsidRPr="001246A6">
        <w:rPr>
          <w:rFonts w:cstheme="minorHAnsi"/>
          <w:b/>
        </w:rPr>
        <w:t>Test</w:t>
      </w:r>
      <w:r w:rsidR="00C7176B" w:rsidRPr="001246A6">
        <w:rPr>
          <w:rFonts w:cstheme="minorHAnsi"/>
          <w:b/>
        </w:rPr>
        <w:t>y</w:t>
      </w:r>
      <w:r w:rsidRPr="001246A6">
        <w:rPr>
          <w:rFonts w:cstheme="minorHAnsi"/>
          <w:b/>
        </w:rPr>
        <w:t xml:space="preserve"> </w:t>
      </w:r>
      <w:r w:rsidR="00C7176B" w:rsidRPr="001246A6">
        <w:rPr>
          <w:rFonts w:cstheme="minorHAnsi"/>
          <w:b/>
        </w:rPr>
        <w:t>A.</w:t>
      </w:r>
      <w:r w:rsidRPr="001246A6">
        <w:rPr>
          <w:rFonts w:cstheme="minorHAnsi"/>
          <w:b/>
        </w:rPr>
        <w:t>1.</w:t>
      </w:r>
      <w:r w:rsidR="00C7176B" w:rsidRPr="001246A6">
        <w:rPr>
          <w:rFonts w:cstheme="minorHAnsi"/>
          <w:b/>
        </w:rPr>
        <w:t>-A.5.</w:t>
      </w:r>
      <w:r w:rsidRPr="001246A6">
        <w:rPr>
          <w:rFonts w:cstheme="minorHAnsi"/>
          <w:b/>
        </w:rPr>
        <w:t xml:space="preserve"> Test</w:t>
      </w:r>
      <w:r w:rsidR="00C7176B" w:rsidRPr="001246A6">
        <w:rPr>
          <w:rFonts w:cstheme="minorHAnsi"/>
          <w:b/>
        </w:rPr>
        <w:t>y ilościowo-jakościowe</w:t>
      </w:r>
    </w:p>
    <w:p w14:paraId="0E2FD2F1" w14:textId="28D940A6" w:rsidR="00E62B67" w:rsidRPr="001246A6" w:rsidRDefault="00E62B67" w:rsidP="00072C84">
      <w:pPr>
        <w:rPr>
          <w:rFonts w:cstheme="minorHAnsi"/>
        </w:rPr>
      </w:pPr>
    </w:p>
    <w:p w14:paraId="64C8C1BF" w14:textId="2E31E7D9" w:rsidR="00404CA9" w:rsidRPr="001246A6" w:rsidRDefault="00C7176B" w:rsidP="00C7176B">
      <w:pPr>
        <w:jc w:val="both"/>
        <w:rPr>
          <w:rFonts w:cstheme="minorHAnsi"/>
        </w:rPr>
      </w:pPr>
      <w:r w:rsidRPr="001246A6">
        <w:rPr>
          <w:rFonts w:cstheme="minorHAnsi"/>
        </w:rPr>
        <w:t>Testy ilościowo jakościowe A.1. – A.5.</w:t>
      </w:r>
      <w:r w:rsidR="00E62B67" w:rsidRPr="001246A6">
        <w:rPr>
          <w:rFonts w:cstheme="minorHAnsi"/>
        </w:rPr>
        <w:t xml:space="preserve"> </w:t>
      </w:r>
      <w:r w:rsidRPr="001246A6">
        <w:rPr>
          <w:rFonts w:cstheme="minorHAnsi"/>
        </w:rPr>
        <w:t>są uznane za pozytywne</w:t>
      </w:r>
      <w:r w:rsidR="004C2E5C" w:rsidRPr="001246A6">
        <w:rPr>
          <w:rFonts w:cstheme="minorHAnsi"/>
        </w:rPr>
        <w:t>, jeśli</w:t>
      </w:r>
      <w:r w:rsidR="00404CA9" w:rsidRPr="001246A6">
        <w:rPr>
          <w:rFonts w:cstheme="minorHAnsi"/>
        </w:rPr>
        <w:t>:</w:t>
      </w:r>
    </w:p>
    <w:p w14:paraId="607F05E1" w14:textId="77777777" w:rsidR="00404CA9" w:rsidRPr="001246A6" w:rsidRDefault="00404CA9" w:rsidP="0029361A">
      <w:pPr>
        <w:pStyle w:val="Akapitzlist"/>
        <w:numPr>
          <w:ilvl w:val="0"/>
          <w:numId w:val="21"/>
        </w:numPr>
        <w:jc w:val="both"/>
        <w:rPr>
          <w:rFonts w:cstheme="minorHAnsi"/>
        </w:rPr>
      </w:pPr>
      <w:r w:rsidRPr="001246A6">
        <w:rPr>
          <w:rFonts w:cstheme="minorHAnsi"/>
        </w:rPr>
        <w:t>W</w:t>
      </w:r>
      <w:r w:rsidR="004C2E5C" w:rsidRPr="001246A6">
        <w:rPr>
          <w:rFonts w:cstheme="minorHAnsi"/>
        </w:rPr>
        <w:t>artości</w:t>
      </w:r>
      <w:r w:rsidR="00E62B67" w:rsidRPr="001246A6">
        <w:rPr>
          <w:rFonts w:cstheme="minorHAnsi"/>
        </w:rPr>
        <w:t xml:space="preserve"> parametrów konkursowych 7.1-7.8 będą </w:t>
      </w:r>
      <w:r w:rsidR="004C2E5C" w:rsidRPr="001246A6">
        <w:rPr>
          <w:rFonts w:cstheme="minorHAnsi"/>
        </w:rPr>
        <w:t>równe bądź wyższe od Parametrów Wymagań Konkursowych deklarowanych przez Wykonawcę w Ofercie, z uwzględnieniem Granicy Błędu określonej w Załączniku nr 1 do Regulaminu.</w:t>
      </w:r>
    </w:p>
    <w:p w14:paraId="242A607B" w14:textId="5BED622D" w:rsidR="00404CA9" w:rsidRPr="001246A6" w:rsidRDefault="79C85EA9" w:rsidP="0029361A">
      <w:pPr>
        <w:pStyle w:val="Akapitzlist"/>
        <w:numPr>
          <w:ilvl w:val="0"/>
          <w:numId w:val="21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Prototyp Testowanego Systemu A spełnia wymagania </w:t>
      </w:r>
      <w:r w:rsidR="5930D622" w:rsidRPr="001246A6">
        <w:rPr>
          <w:rFonts w:cstheme="minorHAnsi"/>
        </w:rPr>
        <w:t>1.6, 2.3, 2.4, 2.11, 3.6</w:t>
      </w:r>
      <w:r w:rsidR="30926004" w:rsidRPr="001246A6">
        <w:rPr>
          <w:rFonts w:cstheme="minorHAnsi"/>
        </w:rPr>
        <w:t>-3,8,</w:t>
      </w:r>
      <w:r w:rsidR="5930D622" w:rsidRPr="001246A6">
        <w:rPr>
          <w:rFonts w:cstheme="minorHAnsi"/>
        </w:rPr>
        <w:t xml:space="preserve"> 3.11, 3.13, 3.19, 3.20, </w:t>
      </w:r>
      <w:r w:rsidR="46EDC035" w:rsidRPr="001246A6">
        <w:rPr>
          <w:rFonts w:cstheme="minorHAnsi"/>
        </w:rPr>
        <w:t>4.5-4.12</w:t>
      </w:r>
      <w:r w:rsidR="5930D622" w:rsidRPr="001246A6">
        <w:rPr>
          <w:rFonts w:cstheme="minorHAnsi"/>
        </w:rPr>
        <w:t xml:space="preserve"> </w:t>
      </w:r>
      <w:r w:rsidRPr="001246A6">
        <w:rPr>
          <w:rFonts w:cstheme="minorHAnsi"/>
        </w:rPr>
        <w:t>zgodnie z Załącznikiem nr</w:t>
      </w:r>
      <w:r w:rsidR="34CF727F" w:rsidRPr="001246A6">
        <w:rPr>
          <w:rFonts w:cstheme="minorHAnsi"/>
        </w:rPr>
        <w:t xml:space="preserve"> 1</w:t>
      </w:r>
      <w:r w:rsidRPr="001246A6">
        <w:rPr>
          <w:rFonts w:cstheme="minorHAnsi"/>
        </w:rPr>
        <w:t xml:space="preserve"> do Regulaminu.</w:t>
      </w:r>
    </w:p>
    <w:p w14:paraId="1A1DFE9A" w14:textId="77777777" w:rsidR="004C2E5C" w:rsidRPr="001246A6" w:rsidRDefault="004C2E5C" w:rsidP="004C2E5C">
      <w:pPr>
        <w:ind w:left="360"/>
        <w:jc w:val="both"/>
        <w:rPr>
          <w:rFonts w:cstheme="minorHAnsi"/>
          <w:b/>
        </w:rPr>
      </w:pPr>
    </w:p>
    <w:p w14:paraId="2648BAB0" w14:textId="5952473B" w:rsidR="00FA1BB0" w:rsidRPr="001246A6" w:rsidRDefault="004C2E5C" w:rsidP="00072C84">
      <w:pPr>
        <w:rPr>
          <w:rFonts w:cstheme="minorHAnsi"/>
          <w:b/>
        </w:rPr>
      </w:pPr>
      <w:r w:rsidRPr="001246A6">
        <w:rPr>
          <w:rFonts w:cstheme="minorHAnsi"/>
          <w:b/>
        </w:rPr>
        <w:t>Test</w:t>
      </w:r>
      <w:r w:rsidR="00C7176B" w:rsidRPr="001246A6">
        <w:rPr>
          <w:rFonts w:cstheme="minorHAnsi"/>
          <w:b/>
        </w:rPr>
        <w:t>y</w:t>
      </w:r>
      <w:r w:rsidRPr="001246A6">
        <w:rPr>
          <w:rFonts w:cstheme="minorHAnsi"/>
          <w:b/>
        </w:rPr>
        <w:t xml:space="preserve"> </w:t>
      </w:r>
      <w:r w:rsidR="00C7176B" w:rsidRPr="001246A6">
        <w:rPr>
          <w:rFonts w:cstheme="minorHAnsi"/>
          <w:b/>
        </w:rPr>
        <w:t>A.6</w:t>
      </w:r>
      <w:r w:rsidRPr="001246A6">
        <w:rPr>
          <w:rFonts w:cstheme="minorHAnsi"/>
          <w:b/>
        </w:rPr>
        <w:t>. Test Funkcjonalności</w:t>
      </w:r>
    </w:p>
    <w:p w14:paraId="5C053C43" w14:textId="5E076903" w:rsidR="004C2E5C" w:rsidRPr="001246A6" w:rsidRDefault="004C2E5C" w:rsidP="00072C84">
      <w:pPr>
        <w:rPr>
          <w:rFonts w:cstheme="minorHAnsi"/>
        </w:rPr>
      </w:pPr>
    </w:p>
    <w:p w14:paraId="5D54814A" w14:textId="3DBA78E6" w:rsidR="004C2E5C" w:rsidRPr="001246A6" w:rsidRDefault="004C2E5C" w:rsidP="00072C84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00AA57EC" w:rsidRPr="001246A6">
        <w:rPr>
          <w:rFonts w:cstheme="minorHAnsi"/>
          <w:b/>
        </w:rPr>
        <w:t xml:space="preserve"> </w:t>
      </w:r>
      <w:r w:rsidR="00C7176B" w:rsidRPr="001246A6">
        <w:rPr>
          <w:rFonts w:cstheme="minorHAnsi"/>
        </w:rPr>
        <w:t>A.6</w:t>
      </w:r>
      <w:r w:rsidR="00C7176B" w:rsidRPr="001246A6">
        <w:rPr>
          <w:rFonts w:cstheme="minorHAnsi"/>
          <w:b/>
        </w:rPr>
        <w:t xml:space="preserve"> </w:t>
      </w:r>
      <w:r w:rsidR="00C7176B" w:rsidRPr="001246A6">
        <w:rPr>
          <w:rFonts w:cstheme="minorHAnsi"/>
        </w:rPr>
        <w:t>jest</w:t>
      </w:r>
      <w:r w:rsidRPr="001246A6">
        <w:rPr>
          <w:rFonts w:cstheme="minorHAnsi"/>
        </w:rPr>
        <w:t xml:space="preserve"> </w:t>
      </w:r>
      <w:r w:rsidR="00404CA9" w:rsidRPr="001246A6">
        <w:rPr>
          <w:rFonts w:cstheme="minorHAnsi"/>
        </w:rPr>
        <w:t>uznany</w:t>
      </w:r>
      <w:r w:rsidR="00C7176B" w:rsidRPr="001246A6">
        <w:rPr>
          <w:rFonts w:cstheme="minorHAnsi"/>
        </w:rPr>
        <w:t xml:space="preserve"> za pozytywny</w:t>
      </w:r>
      <w:r w:rsidR="00404CA9" w:rsidRPr="001246A6">
        <w:rPr>
          <w:rFonts w:cstheme="minorHAnsi"/>
        </w:rPr>
        <w:t>, jeśli:</w:t>
      </w:r>
    </w:p>
    <w:p w14:paraId="1978ACD1" w14:textId="647E0BB6" w:rsidR="00404CA9" w:rsidRPr="001246A6" w:rsidRDefault="742DCFAC" w:rsidP="0029361A">
      <w:pPr>
        <w:pStyle w:val="Akapitzlist"/>
        <w:numPr>
          <w:ilvl w:val="0"/>
          <w:numId w:val="22"/>
        </w:numPr>
        <w:rPr>
          <w:rFonts w:eastAsiaTheme="minorEastAsia" w:cstheme="minorHAnsi"/>
          <w:szCs w:val="22"/>
        </w:rPr>
      </w:pPr>
      <w:r w:rsidRPr="001246A6">
        <w:rPr>
          <w:rFonts w:cstheme="minorHAnsi"/>
        </w:rPr>
        <w:t>Prototyp Testowanego</w:t>
      </w:r>
      <w:r w:rsidR="733826DD" w:rsidRPr="001246A6">
        <w:rPr>
          <w:rFonts w:cstheme="minorHAnsi"/>
        </w:rPr>
        <w:t xml:space="preserve"> Systemu A spełnia wymagania</w:t>
      </w:r>
      <w:r w:rsidR="3824F7A4" w:rsidRPr="001246A6">
        <w:rPr>
          <w:rFonts w:cstheme="minorHAnsi"/>
        </w:rPr>
        <w:t xml:space="preserve"> </w:t>
      </w:r>
      <w:r w:rsidR="0B615BBF" w:rsidRPr="001246A6">
        <w:rPr>
          <w:rFonts w:cstheme="minorHAnsi"/>
        </w:rPr>
        <w:t>1.8, 3.9, 5.15</w:t>
      </w:r>
      <w:r w:rsidR="733826DD" w:rsidRPr="001246A6">
        <w:rPr>
          <w:rFonts w:cstheme="minorHAnsi"/>
        </w:rPr>
        <w:t xml:space="preserve"> </w:t>
      </w:r>
      <w:r w:rsidRPr="001246A6">
        <w:rPr>
          <w:rFonts w:cstheme="minorHAnsi"/>
        </w:rPr>
        <w:t xml:space="preserve">zgodnie z załącznikiem nr 1 do Regulaminu. </w:t>
      </w:r>
    </w:p>
    <w:p w14:paraId="593A2338" w14:textId="799DFDCF" w:rsidR="00404CA9" w:rsidRPr="001246A6" w:rsidRDefault="00404CA9" w:rsidP="00404CA9">
      <w:pPr>
        <w:rPr>
          <w:rFonts w:cstheme="minorHAnsi"/>
        </w:rPr>
      </w:pPr>
    </w:p>
    <w:p w14:paraId="08840134" w14:textId="6CC3B35B" w:rsidR="00AA57EC" w:rsidRPr="001246A6" w:rsidRDefault="00C7176B" w:rsidP="00AA57EC">
      <w:pPr>
        <w:rPr>
          <w:rFonts w:cstheme="minorHAnsi"/>
          <w:b/>
        </w:rPr>
      </w:pPr>
      <w:r w:rsidRPr="001246A6">
        <w:rPr>
          <w:rFonts w:cstheme="minorHAnsi"/>
          <w:b/>
        </w:rPr>
        <w:t>Test A.7</w:t>
      </w:r>
      <w:r w:rsidR="00AA57EC" w:rsidRPr="001246A6">
        <w:rPr>
          <w:rFonts w:cstheme="minorHAnsi"/>
          <w:b/>
        </w:rPr>
        <w:t>. Test Funkcjonalności</w:t>
      </w:r>
    </w:p>
    <w:p w14:paraId="4B2EE1A9" w14:textId="77777777" w:rsidR="00AA57EC" w:rsidRPr="001246A6" w:rsidRDefault="00AA57EC" w:rsidP="00AA57EC">
      <w:pPr>
        <w:rPr>
          <w:rFonts w:cstheme="minorHAnsi"/>
        </w:rPr>
      </w:pPr>
    </w:p>
    <w:p w14:paraId="6093EBF5" w14:textId="2FE20925" w:rsidR="00AA57EC" w:rsidRPr="001246A6" w:rsidRDefault="00AA57EC" w:rsidP="00AA57EC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00C7176B" w:rsidRPr="001246A6">
        <w:rPr>
          <w:rFonts w:cstheme="minorHAnsi"/>
        </w:rPr>
        <w:t xml:space="preserve"> A.7.</w:t>
      </w:r>
      <w:r w:rsidRPr="001246A6">
        <w:rPr>
          <w:rFonts w:cstheme="minorHAnsi"/>
        </w:rPr>
        <w:t xml:space="preserve"> jest uznany za pozytywny, jeśli:</w:t>
      </w:r>
    </w:p>
    <w:p w14:paraId="25CFEE7F" w14:textId="6AC56293" w:rsidR="00AA57EC" w:rsidRPr="001246A6" w:rsidRDefault="733826DD" w:rsidP="0029361A">
      <w:pPr>
        <w:pStyle w:val="Akapitzlist"/>
        <w:numPr>
          <w:ilvl w:val="0"/>
          <w:numId w:val="26"/>
        </w:numPr>
        <w:rPr>
          <w:rFonts w:eastAsiaTheme="minorEastAsia" w:cstheme="minorHAnsi"/>
          <w:szCs w:val="22"/>
        </w:rPr>
      </w:pPr>
      <w:r w:rsidRPr="001246A6">
        <w:rPr>
          <w:rFonts w:cstheme="minorHAnsi"/>
        </w:rPr>
        <w:t xml:space="preserve">Prototyp Testowanego Systemu A spełnia wymagania </w:t>
      </w:r>
      <w:r w:rsidR="15DCA423" w:rsidRPr="001246A6">
        <w:rPr>
          <w:rFonts w:cstheme="minorHAnsi"/>
        </w:rPr>
        <w:t>5.3, 5.5, 5.6, 5.10, 5.12-5.17</w:t>
      </w:r>
      <w:r w:rsidR="3824F7A4" w:rsidRPr="001246A6">
        <w:rPr>
          <w:rFonts w:cstheme="minorHAnsi"/>
        </w:rPr>
        <w:t xml:space="preserve"> </w:t>
      </w:r>
      <w:r w:rsidRPr="001246A6">
        <w:rPr>
          <w:rFonts w:cstheme="minorHAnsi"/>
        </w:rPr>
        <w:t xml:space="preserve">zgodnie z załącznikiem nr 1 do Regulaminu. </w:t>
      </w:r>
    </w:p>
    <w:p w14:paraId="3D1EE170" w14:textId="031CA605" w:rsidR="00404CA9" w:rsidRPr="001246A6" w:rsidRDefault="00404CA9" w:rsidP="00404CA9">
      <w:pPr>
        <w:rPr>
          <w:rFonts w:cstheme="minorHAnsi"/>
        </w:rPr>
      </w:pPr>
    </w:p>
    <w:p w14:paraId="7D19BA8C" w14:textId="77777777" w:rsidR="00C7176B" w:rsidRPr="001246A6" w:rsidRDefault="00C7176B" w:rsidP="00404CA9">
      <w:pPr>
        <w:rPr>
          <w:rFonts w:cstheme="minorHAnsi"/>
        </w:rPr>
      </w:pPr>
    </w:p>
    <w:p w14:paraId="1AA29F25" w14:textId="0DDFB0E1" w:rsidR="00AA57EC" w:rsidRPr="001246A6" w:rsidRDefault="00AA57EC" w:rsidP="00AA57EC">
      <w:pPr>
        <w:rPr>
          <w:rFonts w:cstheme="minorHAnsi"/>
          <w:b/>
        </w:rPr>
      </w:pPr>
      <w:r w:rsidRPr="001246A6">
        <w:rPr>
          <w:rFonts w:cstheme="minorHAnsi"/>
          <w:b/>
        </w:rPr>
        <w:t xml:space="preserve">Test </w:t>
      </w:r>
      <w:r w:rsidR="00C7176B" w:rsidRPr="001246A6">
        <w:rPr>
          <w:rFonts w:cstheme="minorHAnsi"/>
          <w:b/>
        </w:rPr>
        <w:t>A.8</w:t>
      </w:r>
      <w:r w:rsidRPr="001246A6">
        <w:rPr>
          <w:rFonts w:cstheme="minorHAnsi"/>
          <w:b/>
        </w:rPr>
        <w:t>. Test Funkcjonalności</w:t>
      </w:r>
    </w:p>
    <w:p w14:paraId="6BC000A4" w14:textId="77777777" w:rsidR="00AA57EC" w:rsidRPr="001246A6" w:rsidRDefault="00AA57EC" w:rsidP="00AA57EC">
      <w:pPr>
        <w:rPr>
          <w:rFonts w:cstheme="minorHAnsi"/>
        </w:rPr>
      </w:pPr>
    </w:p>
    <w:p w14:paraId="3FE5883E" w14:textId="754CE170" w:rsidR="00AA57EC" w:rsidRPr="001246A6" w:rsidRDefault="00AA57EC" w:rsidP="00AA57EC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00C7176B" w:rsidRPr="001246A6">
        <w:rPr>
          <w:rFonts w:cstheme="minorHAnsi"/>
        </w:rPr>
        <w:t xml:space="preserve"> A.8.</w:t>
      </w:r>
      <w:r w:rsidRPr="001246A6">
        <w:rPr>
          <w:rFonts w:cstheme="minorHAnsi"/>
        </w:rPr>
        <w:t xml:space="preserve"> jest uznany za pozytywny, jeśli:</w:t>
      </w:r>
    </w:p>
    <w:p w14:paraId="63A88551" w14:textId="35B5005C" w:rsidR="00AA57EC" w:rsidRPr="001246A6" w:rsidRDefault="561C6128" w:rsidP="0029361A">
      <w:pPr>
        <w:pStyle w:val="Akapitzlist"/>
        <w:numPr>
          <w:ilvl w:val="0"/>
          <w:numId w:val="27"/>
        </w:numPr>
        <w:rPr>
          <w:rFonts w:cstheme="minorHAnsi"/>
        </w:rPr>
      </w:pPr>
      <w:r w:rsidRPr="001246A6">
        <w:rPr>
          <w:rFonts w:cstheme="minorHAnsi"/>
        </w:rPr>
        <w:t>Prototyp Testowanego Systemu A</w:t>
      </w:r>
      <w:r w:rsidR="733826DD" w:rsidRPr="001246A6">
        <w:rPr>
          <w:rFonts w:cstheme="minorHAnsi"/>
        </w:rPr>
        <w:t xml:space="preserve"> spełnia wymagania </w:t>
      </w:r>
      <w:r w:rsidR="3824F7A4" w:rsidRPr="001246A6">
        <w:rPr>
          <w:rFonts w:cstheme="minorHAnsi"/>
        </w:rPr>
        <w:t xml:space="preserve">5.8 </w:t>
      </w:r>
      <w:r w:rsidR="733826DD" w:rsidRPr="001246A6">
        <w:rPr>
          <w:rFonts w:cstheme="minorHAnsi"/>
        </w:rPr>
        <w:t xml:space="preserve">zgodnie z załącznikiem nr 1 do Regulaminu. </w:t>
      </w:r>
    </w:p>
    <w:p w14:paraId="49A127A5" w14:textId="77777777" w:rsidR="00AA57EC" w:rsidRPr="001246A6" w:rsidRDefault="00AA57EC" w:rsidP="00AA57EC">
      <w:pPr>
        <w:pStyle w:val="Akapitzlist"/>
        <w:rPr>
          <w:rFonts w:cstheme="minorHAnsi"/>
        </w:rPr>
      </w:pPr>
    </w:p>
    <w:p w14:paraId="3353986A" w14:textId="24A60B3A" w:rsidR="00AA57EC" w:rsidRPr="001246A6" w:rsidRDefault="00AA57EC" w:rsidP="00AA57EC">
      <w:pPr>
        <w:rPr>
          <w:rFonts w:cstheme="minorHAnsi"/>
          <w:b/>
        </w:rPr>
      </w:pPr>
      <w:r w:rsidRPr="001246A6">
        <w:rPr>
          <w:rFonts w:cstheme="minorHAnsi"/>
          <w:b/>
        </w:rPr>
        <w:t xml:space="preserve">Test </w:t>
      </w:r>
      <w:r w:rsidR="00C7176B" w:rsidRPr="001246A6">
        <w:rPr>
          <w:rFonts w:cstheme="minorHAnsi"/>
          <w:b/>
        </w:rPr>
        <w:t>A.9</w:t>
      </w:r>
      <w:r w:rsidRPr="001246A6">
        <w:rPr>
          <w:rFonts w:cstheme="minorHAnsi"/>
          <w:b/>
        </w:rPr>
        <w:t>. Test Funkcjonalności</w:t>
      </w:r>
    </w:p>
    <w:p w14:paraId="290AD9AD" w14:textId="77777777" w:rsidR="00AA57EC" w:rsidRPr="001246A6" w:rsidRDefault="00AA57EC" w:rsidP="00AA57EC">
      <w:pPr>
        <w:rPr>
          <w:rFonts w:cstheme="minorHAnsi"/>
        </w:rPr>
      </w:pPr>
    </w:p>
    <w:p w14:paraId="204D7A0C" w14:textId="2FA5BB62" w:rsidR="00AA57EC" w:rsidRPr="001246A6" w:rsidRDefault="00AA57EC" w:rsidP="00AA57EC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00C7176B" w:rsidRPr="001246A6">
        <w:rPr>
          <w:rFonts w:cstheme="minorHAnsi"/>
        </w:rPr>
        <w:t xml:space="preserve"> A.9.</w:t>
      </w:r>
      <w:r w:rsidRPr="001246A6">
        <w:rPr>
          <w:rFonts w:cstheme="minorHAnsi"/>
        </w:rPr>
        <w:t xml:space="preserve"> jest uznany za pozytywny, jeśli:</w:t>
      </w:r>
    </w:p>
    <w:p w14:paraId="574FDAAD" w14:textId="0B8E093E" w:rsidR="00AA57EC" w:rsidRPr="001246A6" w:rsidRDefault="733826DD" w:rsidP="0029361A">
      <w:pPr>
        <w:pStyle w:val="Akapitzlist"/>
        <w:numPr>
          <w:ilvl w:val="0"/>
          <w:numId w:val="28"/>
        </w:numPr>
        <w:rPr>
          <w:rFonts w:cstheme="minorHAnsi"/>
        </w:rPr>
      </w:pPr>
      <w:r w:rsidRPr="001246A6">
        <w:rPr>
          <w:rFonts w:cstheme="minorHAnsi"/>
        </w:rPr>
        <w:t xml:space="preserve">Prototyp Testowanego Systemu A spełnia wymagania </w:t>
      </w:r>
      <w:r w:rsidR="3824F7A4" w:rsidRPr="001246A6">
        <w:rPr>
          <w:rFonts w:cstheme="minorHAnsi"/>
        </w:rPr>
        <w:t xml:space="preserve">4.1-4.10 </w:t>
      </w:r>
      <w:r w:rsidRPr="001246A6">
        <w:rPr>
          <w:rFonts w:cstheme="minorHAnsi"/>
        </w:rPr>
        <w:t xml:space="preserve">zgodnie z załącznikiem nr 1 do Regulaminu. </w:t>
      </w:r>
    </w:p>
    <w:p w14:paraId="436F38D5" w14:textId="52B37A1D" w:rsidR="00404CA9" w:rsidRPr="001246A6" w:rsidRDefault="00404CA9" w:rsidP="00072C84">
      <w:pPr>
        <w:rPr>
          <w:rFonts w:cstheme="minorHAnsi"/>
        </w:rPr>
      </w:pPr>
    </w:p>
    <w:p w14:paraId="633CBEAF" w14:textId="4B79D14C" w:rsidR="006F5791" w:rsidRPr="001246A6" w:rsidRDefault="113DD083" w:rsidP="00590E20">
      <w:pPr>
        <w:pStyle w:val="Nagwek2"/>
        <w:ind w:firstLine="360"/>
        <w:rPr>
          <w:rFonts w:cstheme="minorHAnsi"/>
        </w:rPr>
      </w:pPr>
      <w:bookmarkStart w:id="22" w:name="_Toc73430305"/>
      <w:r w:rsidRPr="001246A6">
        <w:rPr>
          <w:rFonts w:cstheme="minorHAnsi"/>
        </w:rPr>
        <w:t>I.I.6.5. Wyniki Testów Prototypu Systemu</w:t>
      </w:r>
      <w:r w:rsidR="03B1453B" w:rsidRPr="001246A6">
        <w:rPr>
          <w:rFonts w:cstheme="minorHAnsi"/>
        </w:rPr>
        <w:t xml:space="preserve"> A</w:t>
      </w:r>
      <w:bookmarkEnd w:id="22"/>
    </w:p>
    <w:p w14:paraId="51C15E61" w14:textId="562ABDE3" w:rsidR="04041D69" w:rsidRPr="001246A6" w:rsidRDefault="04041D69" w:rsidP="04041D69">
      <w:pPr>
        <w:rPr>
          <w:rFonts w:cstheme="minorHAnsi"/>
          <w:lang w:eastAsia="pl-PL"/>
        </w:rPr>
      </w:pPr>
    </w:p>
    <w:p w14:paraId="1ECCC55B" w14:textId="6ADBF5A9" w:rsidR="006F5791" w:rsidRPr="001246A6" w:rsidRDefault="006F5791" w:rsidP="006F5791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Wykonawca otrzymuje wynik pozytywny Testów Prototypu Systemu wentylacji wraz z Szkolnym systemem zarządzającym, gdy:</w:t>
      </w:r>
    </w:p>
    <w:p w14:paraId="30BBF09A" w14:textId="77777777" w:rsidR="006F5791" w:rsidRPr="001246A6" w:rsidRDefault="006F5791" w:rsidP="006F5791">
      <w:pPr>
        <w:rPr>
          <w:rFonts w:cstheme="minorHAnsi"/>
          <w:lang w:eastAsia="pl-PL"/>
        </w:rPr>
      </w:pPr>
    </w:p>
    <w:p w14:paraId="4DDC9F21" w14:textId="77777777" w:rsidR="005F1C58" w:rsidRPr="001246A6" w:rsidRDefault="005F1C58" w:rsidP="006F5791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- pozytywnie przeszedł Testy Ilościowo-jakościowe:</w:t>
      </w:r>
    </w:p>
    <w:p w14:paraId="350A14CB" w14:textId="38D6699D" w:rsidR="006F5791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lastRenderedPageBreak/>
        <w:t>Test A.1,</w:t>
      </w:r>
    </w:p>
    <w:p w14:paraId="149E832E" w14:textId="0A813F86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A.2,</w:t>
      </w:r>
    </w:p>
    <w:p w14:paraId="1B6EBCB1" w14:textId="06141CD2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A.3,</w:t>
      </w:r>
    </w:p>
    <w:p w14:paraId="7932B85E" w14:textId="5D97CB79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Test A.4, </w:t>
      </w:r>
    </w:p>
    <w:p w14:paraId="4AD811C9" w14:textId="6C8D3301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A.5.</w:t>
      </w:r>
    </w:p>
    <w:p w14:paraId="391C971F" w14:textId="53E2B280" w:rsidR="006F5791" w:rsidRPr="001246A6" w:rsidRDefault="00E62B67" w:rsidP="00E62B67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- </w:t>
      </w:r>
      <w:r w:rsidR="006F5791" w:rsidRPr="001246A6">
        <w:rPr>
          <w:rFonts w:cstheme="minorHAnsi"/>
          <w:lang w:eastAsia="pl-PL"/>
        </w:rPr>
        <w:t xml:space="preserve">pozytywnie przeszedł </w:t>
      </w:r>
      <w:r w:rsidRPr="001246A6">
        <w:rPr>
          <w:rFonts w:cstheme="minorHAnsi"/>
          <w:lang w:eastAsia="pl-PL"/>
        </w:rPr>
        <w:t xml:space="preserve">Test </w:t>
      </w:r>
      <w:r w:rsidR="005F1C58" w:rsidRPr="001246A6">
        <w:rPr>
          <w:rFonts w:cstheme="minorHAnsi"/>
          <w:lang w:eastAsia="pl-PL"/>
        </w:rPr>
        <w:t>A.6 Funkcjonalność – Free cooling.</w:t>
      </w:r>
    </w:p>
    <w:p w14:paraId="7AB3896B" w14:textId="742581BE" w:rsidR="003770F3" w:rsidRPr="001246A6" w:rsidRDefault="003770F3" w:rsidP="00E62B67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- pozy</w:t>
      </w:r>
      <w:r w:rsidR="005F1C58" w:rsidRPr="001246A6">
        <w:rPr>
          <w:rFonts w:cstheme="minorHAnsi"/>
          <w:lang w:eastAsia="pl-PL"/>
        </w:rPr>
        <w:t xml:space="preserve">tywnie przeszedł Test A.7 </w:t>
      </w:r>
      <w:r w:rsidRPr="001246A6">
        <w:rPr>
          <w:rFonts w:cstheme="minorHAnsi"/>
          <w:lang w:eastAsia="pl-PL"/>
        </w:rPr>
        <w:t>Funkcjonalnoś</w:t>
      </w:r>
      <w:r w:rsidR="005F1C58" w:rsidRPr="001246A6">
        <w:rPr>
          <w:rFonts w:cstheme="minorHAnsi"/>
          <w:lang w:eastAsia="pl-PL"/>
        </w:rPr>
        <w:t>ć – Szkolny system zarządzający.</w:t>
      </w:r>
    </w:p>
    <w:p w14:paraId="09FF18BB" w14:textId="1989B4DA" w:rsidR="003770F3" w:rsidRPr="001246A6" w:rsidRDefault="005F1C58" w:rsidP="00E62B67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- pozytywnie przeszedł Test A.8 </w:t>
      </w:r>
      <w:r w:rsidR="003770F3" w:rsidRPr="001246A6">
        <w:rPr>
          <w:rFonts w:cstheme="minorHAnsi"/>
          <w:lang w:eastAsia="pl-PL"/>
        </w:rPr>
        <w:t>Funkcjonalność – Ele</w:t>
      </w:r>
      <w:r w:rsidRPr="001246A6">
        <w:rPr>
          <w:rFonts w:cstheme="minorHAnsi"/>
          <w:lang w:eastAsia="pl-PL"/>
        </w:rPr>
        <w:t>ktroniczna tablica informacyjna.</w:t>
      </w:r>
    </w:p>
    <w:p w14:paraId="5865E13F" w14:textId="4C052FF7" w:rsidR="003770F3" w:rsidRPr="001246A6" w:rsidRDefault="005F1C58" w:rsidP="00E62B67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- pozytywnie przeszedł Test A.9 </w:t>
      </w:r>
      <w:r w:rsidR="003770F3" w:rsidRPr="001246A6">
        <w:rPr>
          <w:rFonts w:cstheme="minorHAnsi"/>
          <w:lang w:eastAsia="pl-PL"/>
        </w:rPr>
        <w:t>Funkcjonalność</w:t>
      </w:r>
      <w:r w:rsidRPr="001246A6">
        <w:rPr>
          <w:rFonts w:cstheme="minorHAnsi"/>
          <w:lang w:eastAsia="pl-PL"/>
        </w:rPr>
        <w:t xml:space="preserve"> – Regulator pomieszczeniowy A.</w:t>
      </w:r>
    </w:p>
    <w:p w14:paraId="18DE6019" w14:textId="18970D0D" w:rsidR="006F5791" w:rsidRPr="001246A6" w:rsidRDefault="006F5791" w:rsidP="006F5791">
      <w:pPr>
        <w:rPr>
          <w:rFonts w:cstheme="minorHAnsi"/>
          <w:lang w:eastAsia="pl-PL"/>
        </w:rPr>
      </w:pPr>
    </w:p>
    <w:p w14:paraId="26195EC6" w14:textId="77777777" w:rsidR="006F5791" w:rsidRPr="001246A6" w:rsidRDefault="006F5791" w:rsidP="006F5791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Brak spełnienia dowolnego z ww. Testów skutkuje przyznaniem Wykonawcy Wyniku Negatywnego. </w:t>
      </w:r>
    </w:p>
    <w:p w14:paraId="13B2C6BB" w14:textId="4A17A8A0" w:rsidR="000836A0" w:rsidRPr="001246A6" w:rsidRDefault="24C5ADAD" w:rsidP="2229B616">
      <w:pPr>
        <w:pStyle w:val="Nagwek2"/>
        <w:ind w:firstLine="720"/>
        <w:rPr>
          <w:rFonts w:cstheme="minorHAnsi"/>
        </w:rPr>
      </w:pPr>
      <w:bookmarkStart w:id="23" w:name="_Toc73430306"/>
      <w:r w:rsidRPr="001246A6">
        <w:rPr>
          <w:rFonts w:cstheme="minorHAnsi"/>
        </w:rPr>
        <w:t>I.I.7. Przeliczenie przez Zamawiającego wartości parametrów Wymagań Konkursowych w</w:t>
      </w:r>
      <w:r w:rsidR="1949CC6A" w:rsidRPr="001246A6">
        <w:rPr>
          <w:rFonts w:cstheme="minorHAnsi"/>
        </w:rPr>
        <w:t> </w:t>
      </w:r>
      <w:r w:rsidRPr="001246A6">
        <w:rPr>
          <w:rFonts w:cstheme="minorHAnsi"/>
        </w:rPr>
        <w:t>zaktualizowanej Ofercie Wykonawcy po Testach</w:t>
      </w:r>
      <w:bookmarkEnd w:id="23"/>
    </w:p>
    <w:p w14:paraId="3B5618B5" w14:textId="1B43E32B" w:rsidR="04041D69" w:rsidRPr="001246A6" w:rsidRDefault="04041D69" w:rsidP="04041D69">
      <w:pPr>
        <w:spacing w:after="160" w:line="259" w:lineRule="auto"/>
        <w:jc w:val="both"/>
        <w:rPr>
          <w:rFonts w:cstheme="minorHAnsi"/>
        </w:rPr>
      </w:pPr>
    </w:p>
    <w:p w14:paraId="1030700A" w14:textId="77DDDD79" w:rsidR="4CD3BC36" w:rsidRPr="001246A6" w:rsidRDefault="2D6D6589" w:rsidP="04041D69">
      <w:pPr>
        <w:spacing w:after="160" w:line="259" w:lineRule="auto"/>
        <w:jc w:val="both"/>
        <w:rPr>
          <w:rFonts w:eastAsia="Calibri" w:cstheme="minorHAnsi"/>
          <w:color w:val="000000" w:themeColor="text1"/>
        </w:rPr>
      </w:pPr>
      <w:r w:rsidRPr="001246A6">
        <w:rPr>
          <w:rFonts w:eastAsia="Calibri" w:cstheme="minorHAnsi"/>
          <w:color w:val="000000" w:themeColor="text1"/>
        </w:rPr>
        <w:t>W przypadku, jeśli Prototyp Systemu Wykonawcy w trakcie Testów Prototypu Systemu uzyskał jako wyniki wyższe wartości lub niższe (lecz pozostające w Granicy Błędu) Wymagań Konkursowych, niż deklarowane uprzednio we Wniosku na etapie naboru do Przedsięwzięcia, wówczas Zamawiający po przekazaniu informacji do Wykonawcy, dokonuje poprawy wartości Wymagań Konkursowych z zadeklarowanych na te uzyskane w ramach Testów Prototypów Systemu i to one będą wówczas brane pod uwagę podczas Selekcji Wykonawców do Etapu II zgodnie z Załącznikiem nr 5.</w:t>
      </w:r>
    </w:p>
    <w:p w14:paraId="53D88C7E" w14:textId="31E82CA8" w:rsidR="000836A0" w:rsidRPr="001246A6" w:rsidRDefault="4E927206" w:rsidP="00AA07D2">
      <w:pPr>
        <w:pStyle w:val="Nagwek2"/>
        <w:jc w:val="both"/>
        <w:rPr>
          <w:rFonts w:cstheme="minorHAnsi"/>
        </w:rPr>
      </w:pPr>
      <w:bookmarkStart w:id="24" w:name="_Toc73430307"/>
      <w:r w:rsidRPr="001246A6">
        <w:rPr>
          <w:rFonts w:cstheme="minorHAnsi"/>
        </w:rPr>
        <w:t xml:space="preserve">I.I.8. Ocena Wyników Prac Etapu I, Selekcja </w:t>
      </w:r>
      <w:r w:rsidR="6B4E8A61" w:rsidRPr="001246A6">
        <w:rPr>
          <w:rFonts w:cstheme="minorHAnsi"/>
        </w:rPr>
        <w:t xml:space="preserve">Uczestników Przedsięwzięcia </w:t>
      </w:r>
      <w:r w:rsidRPr="001246A6">
        <w:rPr>
          <w:rFonts w:cstheme="minorHAnsi"/>
        </w:rPr>
        <w:t>do Etapu II</w:t>
      </w:r>
      <w:bookmarkEnd w:id="24"/>
    </w:p>
    <w:p w14:paraId="1626844F" w14:textId="683448D6" w:rsidR="04041D69" w:rsidRPr="001246A6" w:rsidRDefault="04041D69" w:rsidP="04041D69">
      <w:pPr>
        <w:jc w:val="both"/>
        <w:rPr>
          <w:rFonts w:cstheme="minorHAnsi"/>
          <w:lang w:eastAsia="pl-PL"/>
        </w:rPr>
      </w:pPr>
    </w:p>
    <w:p w14:paraId="3592AB05" w14:textId="3E214B8C" w:rsidR="000836A0" w:rsidRPr="001246A6" w:rsidRDefault="30BE65BC" w:rsidP="003770F3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Po zakończeniu Prac B+R Systemu wentylacji A wraz z Szkolnym systemem zarządzającym i dostarczeniu wszystkich wymaganych </w:t>
      </w:r>
      <w:r w:rsidR="00CD042D" w:rsidRPr="001246A6">
        <w:rPr>
          <w:rFonts w:cstheme="minorHAnsi"/>
          <w:lang w:eastAsia="pl-PL"/>
        </w:rPr>
        <w:t>Wyników Prac Etapu</w:t>
      </w:r>
      <w:r w:rsidRPr="001246A6">
        <w:rPr>
          <w:rFonts w:cstheme="minorHAnsi"/>
          <w:lang w:eastAsia="pl-PL"/>
        </w:rPr>
        <w:t xml:space="preserve"> I, Zamawiający dokonuje Oceny </w:t>
      </w:r>
      <w:r w:rsidR="00CD042D" w:rsidRPr="001246A6">
        <w:rPr>
          <w:rFonts w:cstheme="minorHAnsi"/>
          <w:lang w:eastAsia="pl-PL"/>
        </w:rPr>
        <w:t>Wyników Prac Etapu</w:t>
      </w:r>
      <w:r w:rsidRPr="001246A6">
        <w:rPr>
          <w:rFonts w:cstheme="minorHAnsi"/>
          <w:lang w:eastAsia="pl-PL"/>
        </w:rPr>
        <w:t xml:space="preserve"> I</w:t>
      </w:r>
      <w:r w:rsidR="001D7875" w:rsidRPr="001246A6">
        <w:rPr>
          <w:rFonts w:cstheme="minorHAnsi"/>
          <w:lang w:eastAsia="pl-PL"/>
        </w:rPr>
        <w:t xml:space="preserve"> wszystkich </w:t>
      </w:r>
      <w:r w:rsidR="001D7875" w:rsidRPr="001246A6">
        <w:rPr>
          <w:rFonts w:eastAsia="Times New Roman" w:cstheme="minorHAnsi"/>
          <w:lang w:eastAsia="pl-PL" w:bidi="ar-SA"/>
        </w:rPr>
        <w:t>Uczestników Przedsięwzięcia w danym Działaniu</w:t>
      </w:r>
      <w:r w:rsidRPr="001246A6">
        <w:rPr>
          <w:rFonts w:cstheme="minorHAnsi"/>
          <w:lang w:eastAsia="pl-PL"/>
        </w:rPr>
        <w:t xml:space="preserve">, a następnie przeprowadza Selekcję </w:t>
      </w:r>
      <w:r w:rsidR="002742EB" w:rsidRPr="001246A6">
        <w:rPr>
          <w:rFonts w:cstheme="minorHAnsi"/>
          <w:lang w:eastAsia="pl-PL"/>
        </w:rPr>
        <w:t xml:space="preserve">Uczestników Przedsięwzięcia </w:t>
      </w:r>
      <w:r w:rsidRPr="001246A6">
        <w:rPr>
          <w:rFonts w:cstheme="minorHAnsi"/>
          <w:lang w:eastAsia="pl-PL"/>
        </w:rPr>
        <w:t xml:space="preserve">do Etapu II, zgodnie z Załącznikiem nr 5 do Regulaminu. </w:t>
      </w:r>
    </w:p>
    <w:p w14:paraId="6D30C3A1" w14:textId="76D1648A" w:rsidR="000836A0" w:rsidRPr="001246A6" w:rsidRDefault="000836A0" w:rsidP="003770F3">
      <w:pPr>
        <w:jc w:val="both"/>
        <w:rPr>
          <w:rFonts w:cstheme="minorHAnsi"/>
        </w:rPr>
      </w:pPr>
    </w:p>
    <w:p w14:paraId="40F886D3" w14:textId="5B42D11C" w:rsidR="000836A0" w:rsidRPr="001246A6" w:rsidRDefault="30BE65BC" w:rsidP="003770F3">
      <w:pPr>
        <w:jc w:val="both"/>
        <w:textAlignment w:val="baseline"/>
        <w:rPr>
          <w:rFonts w:eastAsia="Times New Roman" w:cstheme="minorHAnsi"/>
          <w:sz w:val="18"/>
          <w:szCs w:val="18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>W trakcie Oceny Wyników Prac Etapu I oraz Selekcji </w:t>
      </w:r>
      <w:r w:rsidR="002742EB" w:rsidRPr="001246A6">
        <w:rPr>
          <w:rFonts w:cstheme="minorHAnsi"/>
          <w:lang w:eastAsia="pl-PL"/>
        </w:rPr>
        <w:t xml:space="preserve">Uczestników Przedsięwzięcia </w:t>
      </w:r>
      <w:r w:rsidRPr="001246A6">
        <w:rPr>
          <w:rFonts w:eastAsia="Times New Roman" w:cstheme="minorHAnsi"/>
          <w:lang w:eastAsia="pl-PL" w:bidi="ar-SA"/>
        </w:rPr>
        <w:t>do Etapu II Zamawiający dokonuje weryfikacji:  </w:t>
      </w:r>
    </w:p>
    <w:p w14:paraId="19591CD4" w14:textId="74536B80" w:rsidR="000836A0" w:rsidRPr="001246A6" w:rsidRDefault="000836A0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</w:t>
      </w:r>
      <w:r w:rsidR="002742EB" w:rsidRPr="001246A6">
        <w:rPr>
          <w:rFonts w:eastAsia="Times New Roman" w:cstheme="minorHAnsi"/>
          <w:lang w:eastAsia="pl-PL" w:bidi="ar-SA"/>
        </w:rPr>
        <w:t xml:space="preserve">Uczestnik Przedsięwzięcia </w:t>
      </w:r>
      <w:r w:rsidRPr="001246A6">
        <w:rPr>
          <w:rFonts w:eastAsia="Times New Roman" w:cstheme="minorHAnsi"/>
          <w:lang w:eastAsia="pl-PL" w:bidi="ar-SA"/>
        </w:rPr>
        <w:t xml:space="preserve">złożył wszystkie wymagane zgodne z Tabelą </w:t>
      </w:r>
      <w:r w:rsidR="003770F3" w:rsidRPr="001246A6">
        <w:rPr>
          <w:rFonts w:eastAsia="Times New Roman" w:cstheme="minorHAnsi"/>
          <w:lang w:eastAsia="pl-PL" w:bidi="ar-SA"/>
        </w:rPr>
        <w:t>I.1.</w:t>
      </w:r>
      <w:r w:rsidRPr="001246A6">
        <w:rPr>
          <w:rFonts w:eastAsia="Times New Roman" w:cstheme="minorHAnsi"/>
          <w:lang w:eastAsia="pl-PL" w:bidi="ar-SA"/>
        </w:rPr>
        <w:t xml:space="preserve"> Wyniki Prac Etapu I, </w:t>
      </w:r>
    </w:p>
    <w:p w14:paraId="0AB3B222" w14:textId="599250D6" w:rsidR="000836A0" w:rsidRPr="001246A6" w:rsidRDefault="000836A0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</w:t>
      </w:r>
      <w:r w:rsidR="002742EB" w:rsidRPr="001246A6">
        <w:rPr>
          <w:rFonts w:eastAsia="Times New Roman" w:cstheme="minorHAnsi"/>
          <w:lang w:eastAsia="pl-PL" w:bidi="ar-SA"/>
        </w:rPr>
        <w:t xml:space="preserve">Uczestnik Przedsięwzięcia </w:t>
      </w:r>
      <w:r w:rsidRPr="001246A6">
        <w:rPr>
          <w:rFonts w:eastAsia="Times New Roman" w:cstheme="minorHAnsi"/>
          <w:lang w:eastAsia="pl-PL" w:bidi="ar-SA"/>
        </w:rPr>
        <w:t>otrzymał wynik pozytywny Testów Prototypów Systemu Wentylacji wraz z Szkolnym systemem zarządzającym, </w:t>
      </w:r>
    </w:p>
    <w:p w14:paraId="2AC56FE9" w14:textId="56A3B96A" w:rsidR="000836A0" w:rsidRPr="001246A6" w:rsidRDefault="4E927206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</w:t>
      </w:r>
      <w:r w:rsidR="6B4E8A61" w:rsidRPr="001246A6">
        <w:rPr>
          <w:rFonts w:eastAsia="Times New Roman" w:cstheme="minorHAnsi"/>
          <w:lang w:eastAsia="pl-PL" w:bidi="ar-SA"/>
        </w:rPr>
        <w:t xml:space="preserve">Uczestnik Przedsięwzięcia </w:t>
      </w:r>
      <w:r w:rsidRPr="001246A6">
        <w:rPr>
          <w:rFonts w:eastAsia="Times New Roman" w:cstheme="minorHAnsi"/>
          <w:lang w:eastAsia="pl-PL" w:bidi="ar-SA"/>
        </w:rPr>
        <w:t xml:space="preserve">spełnienia Wymagania Obligatoryjne – nr </w:t>
      </w:r>
      <w:r w:rsidR="4F9DC1E8" w:rsidRPr="001246A6">
        <w:rPr>
          <w:rFonts w:eastAsia="Times New Roman" w:cstheme="minorHAnsi"/>
          <w:lang w:eastAsia="pl-PL" w:bidi="ar-SA"/>
        </w:rPr>
        <w:t>2.1, 2.3, 2.5, 2.6, 2.7</w:t>
      </w:r>
      <w:r w:rsidRPr="001246A6">
        <w:rPr>
          <w:rFonts w:eastAsia="Times New Roman" w:cstheme="minorHAnsi"/>
          <w:lang w:eastAsia="pl-PL" w:bidi="ar-SA"/>
        </w:rPr>
        <w:t xml:space="preserve"> przy czym </w:t>
      </w:r>
      <w:r w:rsidR="3824F7A4" w:rsidRPr="001246A6">
        <w:rPr>
          <w:rFonts w:eastAsia="Times New Roman" w:cstheme="minorHAnsi"/>
          <w:lang w:eastAsia="pl-PL" w:bidi="ar-SA"/>
        </w:rPr>
        <w:t>spełnienie</w:t>
      </w:r>
      <w:r w:rsidRPr="001246A6">
        <w:rPr>
          <w:rFonts w:eastAsia="Times New Roman" w:cstheme="minorHAnsi"/>
          <w:lang w:eastAsia="pl-PL" w:bidi="ar-SA"/>
        </w:rPr>
        <w:t xml:space="preserve"> będzie weryfikowane</w:t>
      </w:r>
      <w:r w:rsidR="3824F7A4" w:rsidRPr="001246A6">
        <w:rPr>
          <w:rFonts w:eastAsia="Times New Roman" w:cstheme="minorHAnsi"/>
          <w:lang w:eastAsia="pl-PL" w:bidi="ar-SA"/>
        </w:rPr>
        <w:t xml:space="preserve"> na podstawie Wyników Prac B+R dostarczonych przez Wnioskodawcę, </w:t>
      </w:r>
    </w:p>
    <w:p w14:paraId="56542B81" w14:textId="0222F1E2" w:rsidR="000836A0" w:rsidRPr="001246A6" w:rsidRDefault="4E927206" w:rsidP="2FFF7F0D">
      <w:pPr>
        <w:numPr>
          <w:ilvl w:val="0"/>
          <w:numId w:val="9"/>
        </w:numPr>
        <w:jc w:val="both"/>
        <w:textAlignment w:val="baseline"/>
        <w:rPr>
          <w:rFonts w:eastAsiaTheme="minorEastAsia" w:cstheme="minorHAnsi"/>
          <w:szCs w:val="22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</w:t>
      </w:r>
      <w:r w:rsidR="6B4E8A61" w:rsidRPr="001246A6">
        <w:rPr>
          <w:rFonts w:eastAsia="Times New Roman" w:cstheme="minorHAnsi"/>
          <w:lang w:eastAsia="pl-PL" w:bidi="ar-SA"/>
        </w:rPr>
        <w:t xml:space="preserve">Uczestnik Przedsięwzięcia </w:t>
      </w:r>
      <w:r w:rsidRPr="001246A6">
        <w:rPr>
          <w:rFonts w:eastAsia="Times New Roman" w:cstheme="minorHAnsi"/>
          <w:lang w:eastAsia="pl-PL" w:bidi="ar-SA"/>
        </w:rPr>
        <w:t>spełnienia Wy</w:t>
      </w:r>
      <w:r w:rsidRPr="001246A6">
        <w:rPr>
          <w:rFonts w:eastAsia="Times New Roman" w:cstheme="minorHAnsi"/>
          <w:color w:val="000000" w:themeColor="text1"/>
          <w:lang w:eastAsia="pl-PL" w:bidi="ar-SA"/>
        </w:rPr>
        <w:t>magania Obligatoryjne – nr</w:t>
      </w:r>
      <w:r w:rsidR="3824F7A4" w:rsidRPr="001246A6">
        <w:rPr>
          <w:rFonts w:eastAsia="Times New Roman" w:cstheme="minorHAnsi"/>
          <w:color w:val="000000" w:themeColor="text1"/>
          <w:lang w:eastAsia="pl-PL" w:bidi="ar-SA"/>
        </w:rPr>
        <w:t xml:space="preserve"> </w:t>
      </w:r>
      <w:r w:rsidR="5604584C" w:rsidRPr="001246A6">
        <w:rPr>
          <w:rFonts w:eastAsia="Calibri" w:cstheme="minorHAnsi"/>
          <w:color w:val="000000" w:themeColor="text1"/>
          <w:szCs w:val="22"/>
        </w:rPr>
        <w:t>1.8, 3.9, 4.1-4.10, 5.3, 5.5, 5.6, 5.8, 5.10, 5.12-5.17</w:t>
      </w:r>
      <w:r w:rsidRPr="001246A6">
        <w:rPr>
          <w:rFonts w:eastAsia="Times New Roman" w:cstheme="minorHAnsi"/>
          <w:color w:val="000000" w:themeColor="text1"/>
          <w:lang w:eastAsia="pl-PL" w:bidi="ar-SA"/>
        </w:rPr>
        <w:t>, prz</w:t>
      </w:r>
      <w:r w:rsidRPr="001246A6">
        <w:rPr>
          <w:rFonts w:eastAsia="Times New Roman" w:cstheme="minorHAnsi"/>
          <w:lang w:eastAsia="pl-PL" w:bidi="ar-SA"/>
        </w:rPr>
        <w:t>y czym spełnienie będzie weryfikowane na podstawie Testów Prototypu systemu</w:t>
      </w:r>
      <w:r w:rsidR="3824F7A4" w:rsidRPr="001246A6">
        <w:rPr>
          <w:rFonts w:eastAsia="Times New Roman" w:cstheme="minorHAnsi"/>
          <w:lang w:eastAsia="pl-PL" w:bidi="ar-SA"/>
        </w:rPr>
        <w:t>,</w:t>
      </w:r>
    </w:p>
    <w:p w14:paraId="5D9EBA77" w14:textId="1A567408" w:rsidR="000836A0" w:rsidRPr="001246A6" w:rsidRDefault="4E927206" w:rsidP="2FFF7F0D">
      <w:pPr>
        <w:numPr>
          <w:ilvl w:val="0"/>
          <w:numId w:val="9"/>
        </w:numPr>
        <w:jc w:val="both"/>
        <w:textAlignment w:val="baseline"/>
        <w:rPr>
          <w:rFonts w:eastAsiaTheme="minorEastAsia" w:cstheme="minorHAnsi"/>
          <w:strike/>
          <w:szCs w:val="22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</w:t>
      </w:r>
      <w:r w:rsidR="6B4E8A61" w:rsidRPr="001246A6">
        <w:rPr>
          <w:rFonts w:eastAsia="Times New Roman" w:cstheme="minorHAnsi"/>
          <w:lang w:eastAsia="pl-PL" w:bidi="ar-SA"/>
        </w:rPr>
        <w:t xml:space="preserve">Uczestnik Przedsięwzięcia </w:t>
      </w:r>
      <w:r w:rsidRPr="001246A6">
        <w:rPr>
          <w:rFonts w:eastAsia="Times New Roman" w:cstheme="minorHAnsi"/>
          <w:lang w:eastAsia="pl-PL" w:bidi="ar-SA"/>
        </w:rPr>
        <w:t>spełnienia Wymagania Konkursow</w:t>
      </w:r>
      <w:r w:rsidR="48BCC0D0" w:rsidRPr="001246A6">
        <w:rPr>
          <w:rFonts w:eastAsia="Times New Roman" w:cstheme="minorHAnsi"/>
          <w:lang w:eastAsia="pl-PL" w:bidi="ar-SA"/>
        </w:rPr>
        <w:t>e nr 7.1 – 7.8</w:t>
      </w:r>
      <w:r w:rsidRPr="001246A6">
        <w:rPr>
          <w:rFonts w:eastAsia="Times New Roman" w:cstheme="minorHAnsi"/>
          <w:lang w:eastAsia="pl-PL" w:bidi="ar-SA"/>
        </w:rPr>
        <w:t xml:space="preserve">, przy czym </w:t>
      </w:r>
      <w:r w:rsidR="3824F7A4" w:rsidRPr="001246A6">
        <w:rPr>
          <w:rFonts w:eastAsia="Times New Roman" w:cstheme="minorHAnsi"/>
          <w:lang w:eastAsia="pl-PL" w:bidi="ar-SA"/>
        </w:rPr>
        <w:t>spełnienie</w:t>
      </w:r>
      <w:r w:rsidRPr="001246A6">
        <w:rPr>
          <w:rFonts w:eastAsia="Times New Roman" w:cstheme="minorHAnsi"/>
          <w:lang w:eastAsia="pl-PL" w:bidi="ar-SA"/>
        </w:rPr>
        <w:t xml:space="preserve"> będzie weryfikowane na podstawie Testów Prototypu Systemu, </w:t>
      </w:r>
    </w:p>
    <w:p w14:paraId="384CE6F7" w14:textId="622DB302" w:rsidR="000836A0" w:rsidRPr="001246A6" w:rsidRDefault="4E927206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strike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</w:t>
      </w:r>
      <w:r w:rsidR="6B4E8A61" w:rsidRPr="001246A6">
        <w:rPr>
          <w:rFonts w:eastAsia="Times New Roman" w:cstheme="minorHAnsi"/>
          <w:lang w:eastAsia="pl-PL" w:bidi="ar-SA"/>
        </w:rPr>
        <w:t xml:space="preserve">Uczestnik Przedsięwzięcia </w:t>
      </w:r>
      <w:r w:rsidRPr="001246A6">
        <w:rPr>
          <w:rFonts w:eastAsia="Times New Roman" w:cstheme="minorHAnsi"/>
          <w:lang w:eastAsia="pl-PL" w:bidi="ar-SA"/>
        </w:rPr>
        <w:t>spełni</w:t>
      </w:r>
      <w:r w:rsidR="48BCC0D0" w:rsidRPr="001246A6">
        <w:rPr>
          <w:rFonts w:eastAsia="Times New Roman" w:cstheme="minorHAnsi"/>
          <w:lang w:eastAsia="pl-PL" w:bidi="ar-SA"/>
        </w:rPr>
        <w:t>enia Wymagania Jakościowe nr 8.1-.8.</w:t>
      </w:r>
      <w:r w:rsidR="52C9F08D" w:rsidRPr="001246A6">
        <w:rPr>
          <w:rFonts w:eastAsia="Times New Roman" w:cstheme="minorHAnsi"/>
          <w:lang w:eastAsia="pl-PL" w:bidi="ar-SA"/>
        </w:rPr>
        <w:t>6</w:t>
      </w:r>
      <w:r w:rsidRPr="001246A6">
        <w:rPr>
          <w:rFonts w:eastAsia="Times New Roman" w:cstheme="minorHAnsi"/>
          <w:lang w:eastAsia="pl-PL" w:bidi="ar-SA"/>
        </w:rPr>
        <w:t xml:space="preserve"> przy czym spełnienie będzie weryfikowane na podstawie Wyników Prac Etapu,  </w:t>
      </w:r>
    </w:p>
    <w:p w14:paraId="023A144F" w14:textId="77777777" w:rsidR="000836A0" w:rsidRPr="001246A6" w:rsidRDefault="000836A0" w:rsidP="003770F3">
      <w:pPr>
        <w:jc w:val="both"/>
        <w:textAlignment w:val="baseline"/>
        <w:rPr>
          <w:rFonts w:eastAsia="Times New Roman" w:cstheme="minorHAnsi"/>
          <w:szCs w:val="22"/>
          <w:lang w:eastAsia="pl-PL" w:bidi="ar-SA"/>
        </w:rPr>
      </w:pPr>
    </w:p>
    <w:p w14:paraId="794568DE" w14:textId="690BDF1F" w:rsidR="000836A0" w:rsidRPr="001246A6" w:rsidRDefault="000836A0" w:rsidP="003770F3">
      <w:pPr>
        <w:jc w:val="both"/>
        <w:textAlignment w:val="baseline"/>
        <w:rPr>
          <w:rFonts w:eastAsia="Times New Roman" w:cstheme="minorHAnsi"/>
          <w:sz w:val="18"/>
          <w:szCs w:val="18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Zamawiający dokonuje Selekcji </w:t>
      </w:r>
      <w:r w:rsidR="002742EB" w:rsidRPr="001246A6">
        <w:rPr>
          <w:rFonts w:eastAsia="Times New Roman" w:cstheme="minorHAnsi"/>
          <w:lang w:eastAsia="pl-PL" w:bidi="ar-SA"/>
        </w:rPr>
        <w:t xml:space="preserve">Uczestników Przedsięwzięcia </w:t>
      </w:r>
      <w:r w:rsidRPr="001246A6">
        <w:rPr>
          <w:rFonts w:eastAsia="Times New Roman" w:cstheme="minorHAnsi"/>
          <w:lang w:eastAsia="pl-PL" w:bidi="ar-SA"/>
        </w:rPr>
        <w:t>na podstawie Wymagań Obligatoryjnych, Jakościowych oraz Konkursowych i sprawdza, czy powyższe Wymagania zostały spełnione, zgodnie z opisem w Załącznik 5 do Regulaminu. </w:t>
      </w:r>
    </w:p>
    <w:p w14:paraId="76D5165D" w14:textId="567C9B3E" w:rsidR="000836A0" w:rsidRPr="001246A6" w:rsidRDefault="4E927206" w:rsidP="003770F3">
      <w:pPr>
        <w:jc w:val="both"/>
        <w:textAlignment w:val="baseline"/>
        <w:rPr>
          <w:rFonts w:eastAsia="Times New Roman" w:cstheme="minorHAnsi"/>
          <w:sz w:val="18"/>
          <w:szCs w:val="18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lastRenderedPageBreak/>
        <w:t xml:space="preserve">W wyniku Selekcji </w:t>
      </w:r>
      <w:r w:rsidR="6B4E8A61" w:rsidRPr="001246A6">
        <w:rPr>
          <w:rFonts w:eastAsia="Times New Roman" w:cstheme="minorHAnsi"/>
          <w:lang w:eastAsia="pl-PL" w:bidi="ar-SA"/>
        </w:rPr>
        <w:t xml:space="preserve">Uczestników Przedsięwzięcia </w:t>
      </w:r>
      <w:r w:rsidRPr="001246A6">
        <w:rPr>
          <w:rFonts w:eastAsia="Times New Roman" w:cstheme="minorHAnsi"/>
          <w:lang w:eastAsia="pl-PL" w:bidi="ar-SA"/>
        </w:rPr>
        <w:t xml:space="preserve">do Etapu II, Zamawiający wybierze </w:t>
      </w:r>
      <w:r w:rsidR="7E9410F1" w:rsidRPr="001246A6">
        <w:rPr>
          <w:rFonts w:eastAsia="Times New Roman" w:cstheme="minorHAnsi"/>
          <w:lang w:eastAsia="pl-PL" w:bidi="ar-SA"/>
        </w:rPr>
        <w:t>Uczestników Przedsięwzięcia</w:t>
      </w:r>
      <w:r w:rsidRPr="001246A6">
        <w:rPr>
          <w:rFonts w:eastAsia="Times New Roman" w:cstheme="minorHAnsi"/>
          <w:lang w:eastAsia="pl-PL" w:bidi="ar-SA"/>
        </w:rPr>
        <w:t>, któr</w:t>
      </w:r>
      <w:r w:rsidR="7E9410F1" w:rsidRPr="001246A6">
        <w:rPr>
          <w:rFonts w:eastAsia="Times New Roman" w:cstheme="minorHAnsi"/>
          <w:lang w:eastAsia="pl-PL" w:bidi="ar-SA"/>
        </w:rPr>
        <w:t>z</w:t>
      </w:r>
      <w:r w:rsidRPr="001246A6">
        <w:rPr>
          <w:rFonts w:eastAsia="Times New Roman" w:cstheme="minorHAnsi"/>
          <w:lang w:eastAsia="pl-PL" w:bidi="ar-SA"/>
        </w:rPr>
        <w:t>y zostan</w:t>
      </w:r>
      <w:r w:rsidR="7E9410F1" w:rsidRPr="001246A6">
        <w:rPr>
          <w:rFonts w:eastAsia="Times New Roman" w:cstheme="minorHAnsi"/>
          <w:lang w:eastAsia="pl-PL" w:bidi="ar-SA"/>
        </w:rPr>
        <w:t>ą</w:t>
      </w:r>
      <w:r w:rsidRPr="001246A6">
        <w:rPr>
          <w:rFonts w:eastAsia="Times New Roman" w:cstheme="minorHAnsi"/>
          <w:lang w:eastAsia="pl-PL" w:bidi="ar-SA"/>
        </w:rPr>
        <w:t xml:space="preserve"> dopuszcz</w:t>
      </w:r>
      <w:r w:rsidR="7E9410F1" w:rsidRPr="001246A6">
        <w:rPr>
          <w:rFonts w:eastAsia="Times New Roman" w:cstheme="minorHAnsi"/>
          <w:lang w:eastAsia="pl-PL" w:bidi="ar-SA"/>
        </w:rPr>
        <w:t>eni</w:t>
      </w:r>
      <w:r w:rsidRPr="001246A6">
        <w:rPr>
          <w:rFonts w:eastAsia="Times New Roman" w:cstheme="minorHAnsi"/>
          <w:lang w:eastAsia="pl-PL" w:bidi="ar-SA"/>
        </w:rPr>
        <w:t xml:space="preserve"> do realizacji Etapu II i dalszych prac badawczo-r</w:t>
      </w:r>
      <w:r w:rsidR="7B05A516" w:rsidRPr="001246A6">
        <w:rPr>
          <w:rFonts w:eastAsia="Times New Roman" w:cstheme="minorHAnsi"/>
          <w:lang w:eastAsia="pl-PL" w:bidi="ar-SA"/>
        </w:rPr>
        <w:t xml:space="preserve">ozwojowych </w:t>
      </w:r>
      <w:r w:rsidRPr="001246A6">
        <w:rPr>
          <w:rFonts w:eastAsia="Times New Roman" w:cstheme="minorHAnsi"/>
          <w:lang w:eastAsia="pl-PL" w:bidi="ar-SA"/>
        </w:rPr>
        <w:t>nad Demonstratorem Systemu wentylacji</w:t>
      </w:r>
      <w:r w:rsidR="7B05A516" w:rsidRPr="001246A6">
        <w:rPr>
          <w:rFonts w:eastAsia="Times New Roman" w:cstheme="minorHAnsi"/>
          <w:lang w:eastAsia="pl-PL" w:bidi="ar-SA"/>
        </w:rPr>
        <w:t xml:space="preserve"> A</w:t>
      </w:r>
      <w:r w:rsidRPr="001246A6">
        <w:rPr>
          <w:rFonts w:eastAsia="Times New Roman" w:cstheme="minorHAnsi"/>
          <w:lang w:eastAsia="pl-PL" w:bidi="ar-SA"/>
        </w:rPr>
        <w:t xml:space="preserve"> wraz z </w:t>
      </w:r>
      <w:r w:rsidR="7B05A516" w:rsidRPr="001246A6">
        <w:rPr>
          <w:rFonts w:eastAsia="Times New Roman" w:cstheme="minorHAnsi"/>
          <w:lang w:eastAsia="pl-PL" w:bidi="ar-SA"/>
        </w:rPr>
        <w:t>Szkolnym</w:t>
      </w:r>
      <w:r w:rsidRPr="001246A6">
        <w:rPr>
          <w:rFonts w:eastAsia="Times New Roman" w:cstheme="minorHAnsi"/>
          <w:lang w:eastAsia="pl-PL" w:bidi="ar-SA"/>
        </w:rPr>
        <w:t xml:space="preserve"> systemem zarządzającym.  </w:t>
      </w:r>
    </w:p>
    <w:p w14:paraId="7FA3F394" w14:textId="7BDA0FAB" w:rsidR="00DC68E7" w:rsidRPr="001246A6" w:rsidRDefault="00D01941" w:rsidP="2229B616">
      <w:pPr>
        <w:pStyle w:val="Nagwek1"/>
        <w:numPr>
          <w:ilvl w:val="0"/>
          <w:numId w:val="0"/>
        </w:numPr>
        <w:ind w:left="720"/>
        <w:rPr>
          <w:rFonts w:cstheme="minorHAnsi"/>
        </w:rPr>
      </w:pPr>
      <w:bookmarkStart w:id="25" w:name="_Toc73430308"/>
      <w:bookmarkEnd w:id="13"/>
      <w:r w:rsidRPr="001246A6">
        <w:rPr>
          <w:rFonts w:cstheme="minorHAnsi"/>
        </w:rPr>
        <w:t>I.II.</w:t>
      </w:r>
      <w:r w:rsidR="053FEF30" w:rsidRPr="001246A6">
        <w:rPr>
          <w:rFonts w:cstheme="minorHAnsi"/>
        </w:rPr>
        <w:t xml:space="preserve"> Etap II Działania</w:t>
      </w:r>
      <w:r w:rsidR="0F09DFB7" w:rsidRPr="001246A6">
        <w:rPr>
          <w:rFonts w:cstheme="minorHAnsi"/>
        </w:rPr>
        <w:t xml:space="preserve"> 1</w:t>
      </w:r>
      <w:r w:rsidR="053FEF30" w:rsidRPr="001246A6">
        <w:rPr>
          <w:rFonts w:cstheme="minorHAnsi"/>
        </w:rPr>
        <w:t xml:space="preserve"> „Wentylacja sal lekcyjnych”</w:t>
      </w:r>
      <w:bookmarkEnd w:id="25"/>
    </w:p>
    <w:p w14:paraId="08777A5D" w14:textId="269075C1" w:rsidR="007701F5" w:rsidRPr="001246A6" w:rsidRDefault="00D01941" w:rsidP="2229B616">
      <w:pPr>
        <w:pStyle w:val="Nagwek2"/>
        <w:ind w:firstLine="360"/>
        <w:rPr>
          <w:rFonts w:cstheme="minorHAnsi"/>
        </w:rPr>
      </w:pPr>
      <w:bookmarkStart w:id="26" w:name="_Toc73430309"/>
      <w:r w:rsidRPr="001246A6">
        <w:rPr>
          <w:rFonts w:cstheme="minorHAnsi"/>
        </w:rPr>
        <w:t>I.II.1</w:t>
      </w:r>
      <w:r w:rsidR="053FEF30" w:rsidRPr="001246A6">
        <w:rPr>
          <w:rFonts w:cstheme="minorHAnsi"/>
        </w:rPr>
        <w:t>. Informacje wstępne</w:t>
      </w:r>
      <w:bookmarkEnd w:id="26"/>
    </w:p>
    <w:p w14:paraId="60AE887B" w14:textId="3BFB1272" w:rsidR="00DC68E7" w:rsidRPr="001246A6" w:rsidRDefault="660AB8B3" w:rsidP="007701F5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 ramach Etapu II, Uczestnicy Przedsięwzięcia</w:t>
      </w:r>
      <w:r w:rsidR="16FB8AE6" w:rsidRPr="001246A6">
        <w:rPr>
          <w:rFonts w:cstheme="minorHAnsi"/>
          <w:lang w:eastAsia="pl-PL"/>
        </w:rPr>
        <w:t xml:space="preserve"> kontynuuj</w:t>
      </w:r>
      <w:r w:rsidR="2F1D0FAE" w:rsidRPr="001246A6">
        <w:rPr>
          <w:rFonts w:cstheme="minorHAnsi"/>
          <w:lang w:eastAsia="pl-PL"/>
        </w:rPr>
        <w:t>ą</w:t>
      </w:r>
      <w:r w:rsidR="16FB8AE6" w:rsidRPr="001246A6">
        <w:rPr>
          <w:rFonts w:cstheme="minorHAnsi"/>
          <w:lang w:eastAsia="pl-PL"/>
        </w:rPr>
        <w:t xml:space="preserve"> prace badawczo-rozwojowe nad Systemem wentylacji wraz z </w:t>
      </w:r>
      <w:r w:rsidRPr="001246A6">
        <w:rPr>
          <w:rFonts w:cstheme="minorHAnsi"/>
          <w:lang w:eastAsia="pl-PL"/>
        </w:rPr>
        <w:t>Szkolnym</w:t>
      </w:r>
      <w:r w:rsidR="16FB8AE6" w:rsidRPr="001246A6">
        <w:rPr>
          <w:rFonts w:cstheme="minorHAnsi"/>
          <w:lang w:eastAsia="pl-PL"/>
        </w:rPr>
        <w:t xml:space="preserve"> systemem zarządzającym, zgodnie ze złożonym</w:t>
      </w:r>
      <w:r w:rsidRPr="001246A6">
        <w:rPr>
          <w:rFonts w:cstheme="minorHAnsi"/>
          <w:lang w:eastAsia="pl-PL"/>
        </w:rPr>
        <w:t xml:space="preserve"> w ramach Wyniku Prac </w:t>
      </w:r>
      <w:r w:rsidR="47F1F7CC" w:rsidRPr="001246A6">
        <w:rPr>
          <w:rFonts w:cstheme="minorHAnsi"/>
          <w:lang w:eastAsia="pl-PL"/>
        </w:rPr>
        <w:t>Etapu </w:t>
      </w:r>
      <w:r w:rsidRPr="001246A6">
        <w:rPr>
          <w:rFonts w:cstheme="minorHAnsi"/>
          <w:lang w:eastAsia="pl-PL"/>
        </w:rPr>
        <w:t>I zaktualizowaną Ofertą</w:t>
      </w:r>
      <w:r w:rsidR="16FB8AE6" w:rsidRPr="001246A6">
        <w:rPr>
          <w:rFonts w:cstheme="minorHAnsi"/>
          <w:lang w:eastAsia="pl-PL"/>
        </w:rPr>
        <w:t xml:space="preserve">, w szczególności Harmonogramem Prac oraz </w:t>
      </w:r>
      <w:r w:rsidR="2F1D0FAE" w:rsidRPr="001246A6">
        <w:rPr>
          <w:rFonts w:cstheme="minorHAnsi"/>
          <w:lang w:eastAsia="pl-PL"/>
        </w:rPr>
        <w:t xml:space="preserve">każdy z nich </w:t>
      </w:r>
      <w:r w:rsidR="16FB8AE6" w:rsidRPr="001246A6">
        <w:rPr>
          <w:rFonts w:cstheme="minorHAnsi"/>
          <w:lang w:eastAsia="pl-PL"/>
        </w:rPr>
        <w:t xml:space="preserve">opracowuje Demonstrator, </w:t>
      </w:r>
      <w:r w:rsidRPr="001246A6">
        <w:rPr>
          <w:rFonts w:cstheme="minorHAnsi"/>
          <w:lang w:eastAsia="pl-PL"/>
        </w:rPr>
        <w:t xml:space="preserve">który następnie poddawany jest Testom. </w:t>
      </w:r>
      <w:r w:rsidR="16FB8AE6" w:rsidRPr="001246A6">
        <w:rPr>
          <w:rFonts w:cstheme="minorHAnsi"/>
          <w:lang w:eastAsia="pl-PL"/>
        </w:rPr>
        <w:t>Testy Demonstratora Systemu wentylacji</w:t>
      </w:r>
      <w:r w:rsidRPr="001246A6">
        <w:rPr>
          <w:rFonts w:cstheme="minorHAnsi"/>
          <w:lang w:eastAsia="pl-PL"/>
        </w:rPr>
        <w:t xml:space="preserve"> A</w:t>
      </w:r>
      <w:r w:rsidR="16FB8AE6" w:rsidRPr="001246A6">
        <w:rPr>
          <w:rFonts w:cstheme="minorHAnsi"/>
          <w:lang w:eastAsia="pl-PL"/>
        </w:rPr>
        <w:t xml:space="preserve"> wraz z </w:t>
      </w:r>
      <w:r w:rsidRPr="001246A6">
        <w:rPr>
          <w:rFonts w:cstheme="minorHAnsi"/>
          <w:lang w:eastAsia="pl-PL"/>
        </w:rPr>
        <w:t>Szkolnym</w:t>
      </w:r>
      <w:r w:rsidR="16FB8AE6" w:rsidRPr="001246A6">
        <w:rPr>
          <w:rFonts w:cstheme="minorHAnsi"/>
          <w:lang w:eastAsia="pl-PL"/>
        </w:rPr>
        <w:t xml:space="preserve"> systemem zarządzającym prowadzone będą przez</w:t>
      </w:r>
      <w:r w:rsidRPr="001246A6">
        <w:rPr>
          <w:rFonts w:cstheme="minorHAnsi"/>
          <w:lang w:eastAsia="pl-PL"/>
        </w:rPr>
        <w:t xml:space="preserve"> Wykonawcę przy udziale Zamawiającego lub przez </w:t>
      </w:r>
      <w:r w:rsidR="16FB8AE6" w:rsidRPr="001246A6">
        <w:rPr>
          <w:rFonts w:cstheme="minorHAnsi"/>
          <w:lang w:eastAsia="pl-PL"/>
        </w:rPr>
        <w:t>Zamawiającego lub wybrany przez Zamawiającego podmiot zewnętrzny.</w:t>
      </w:r>
    </w:p>
    <w:p w14:paraId="7F73322C" w14:textId="02D8E703" w:rsidR="00F95D69" w:rsidRPr="001246A6" w:rsidRDefault="00F95D69" w:rsidP="007701F5">
      <w:pPr>
        <w:jc w:val="both"/>
        <w:rPr>
          <w:rFonts w:cstheme="minorHAnsi"/>
          <w:lang w:eastAsia="pl-PL"/>
        </w:rPr>
      </w:pPr>
    </w:p>
    <w:p w14:paraId="5622FD2F" w14:textId="343C4BFE" w:rsidR="00F95D69" w:rsidRPr="001246A6" w:rsidRDefault="00F95D69" w:rsidP="007701F5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Lokalizacja Nieruchomości Demonstracyjnych, w których zostaną zainstalowane Demonstratory Systemu A, zostanie zaproponowana przez Zamawiającego, a następnie poddana konsultacjom z Wykonawcami. Wykonawcy mogą także zaproponować i wskazać inne lokalizację budynków. Ostateczną decyzję odnośnie do wyboru lokalizacji budynków podejmuje Zamawiający w terminie wskazanym Załączniku nr 2 do Regulaminu. </w:t>
      </w:r>
    </w:p>
    <w:p w14:paraId="62CDBA27" w14:textId="658E2663" w:rsidR="00F95D69" w:rsidRPr="001246A6" w:rsidRDefault="00F95D69" w:rsidP="007701F5">
      <w:pPr>
        <w:jc w:val="both"/>
        <w:rPr>
          <w:rFonts w:cstheme="minorHAnsi"/>
          <w:lang w:eastAsia="pl-PL"/>
        </w:rPr>
      </w:pPr>
    </w:p>
    <w:p w14:paraId="196392A3" w14:textId="79D84F73" w:rsidR="00F95D69" w:rsidRPr="001246A6" w:rsidRDefault="00F95D69" w:rsidP="007701F5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Zamawiający wymaga, aby podczas prowadzenia prac Etapu II Wykonawca bezwzględnie przestrzegał zasad bezpieczeństwa i higieny pracy oraz wszystkie prace realizował zgodnie z obowiązującymi normami. </w:t>
      </w:r>
    </w:p>
    <w:p w14:paraId="4701DE37" w14:textId="603AAD4C" w:rsidR="007701F5" w:rsidRPr="001246A6" w:rsidRDefault="007701F5" w:rsidP="2229B616">
      <w:pPr>
        <w:jc w:val="both"/>
        <w:rPr>
          <w:rFonts w:cstheme="minorHAnsi"/>
          <w:lang w:eastAsia="pl-PL"/>
        </w:rPr>
      </w:pPr>
    </w:p>
    <w:p w14:paraId="46173000" w14:textId="25868129" w:rsidR="007701F5" w:rsidRPr="001246A6" w:rsidRDefault="0C60E863" w:rsidP="2229B616">
      <w:pPr>
        <w:pStyle w:val="Nagwek2"/>
        <w:ind w:firstLine="720"/>
        <w:rPr>
          <w:rFonts w:cstheme="minorHAnsi"/>
        </w:rPr>
      </w:pPr>
      <w:bookmarkStart w:id="27" w:name="_Toc73430310"/>
      <w:r w:rsidRPr="001246A6">
        <w:rPr>
          <w:rFonts w:cstheme="minorHAnsi"/>
        </w:rPr>
        <w:t>I.II</w:t>
      </w:r>
      <w:r w:rsidR="00D01941" w:rsidRPr="001246A6">
        <w:rPr>
          <w:rFonts w:cstheme="minorHAnsi"/>
        </w:rPr>
        <w:t>.2</w:t>
      </w:r>
      <w:r w:rsidR="053FEF30" w:rsidRPr="001246A6">
        <w:rPr>
          <w:rFonts w:cstheme="minorHAnsi"/>
        </w:rPr>
        <w:t>. Zakres Prac B+R do realizacji w Etapie II</w:t>
      </w:r>
      <w:bookmarkEnd w:id="27"/>
    </w:p>
    <w:p w14:paraId="1A698C6A" w14:textId="7A217961" w:rsidR="000271E1" w:rsidRPr="001246A6" w:rsidRDefault="000271E1" w:rsidP="007701F5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 Etapie II Wykonawca instaluje System wentylacji A wraz z Szkolnym system zarządzającym w Salach lekcyjnych o zadeklarowanych przez siebie parametrach i rozwiązaniach, sprawdzonych w Etapie I. </w:t>
      </w:r>
    </w:p>
    <w:p w14:paraId="713A8555" w14:textId="56EEF0E1" w:rsidR="000271E1" w:rsidRPr="001246A6" w:rsidRDefault="000271E1" w:rsidP="007701F5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</w:p>
    <w:p w14:paraId="279BC3FA" w14:textId="400144F0" w:rsidR="000271E1" w:rsidRPr="001246A6" w:rsidRDefault="000271E1" w:rsidP="007701F5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Wykonawca przeprowadza między innymi prace polegające na:</w:t>
      </w:r>
    </w:p>
    <w:p w14:paraId="12AE6A38" w14:textId="4CA2896A" w:rsidR="000E5B89" w:rsidRPr="001246A6" w:rsidRDefault="000E5B89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przeniesieniu Systemu wentylacji A wraz z Szkolnym systemem zarządzającym ze skali prototypowej do demonstracyjnej, to znaczy takiej, w której System wentylacyjny wraz z Centralnym systemem zarządzającym będą zainstalowane w Salach lekcyjnych, będą działać stabilnie i bezpiecznie dla ich </w:t>
      </w:r>
      <w:r w:rsidR="0066595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Użytkownik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ów.</w:t>
      </w:r>
    </w:p>
    <w:p w14:paraId="5E40C496" w14:textId="49388FA4" w:rsidR="000E5B89" w:rsidRPr="001246A6" w:rsidRDefault="000E5B89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produkcji niezbędnej ilości Systemów wentylacji A wraz z Szkolnym systemem zarządzającym,</w:t>
      </w:r>
    </w:p>
    <w:p w14:paraId="2375E41B" w14:textId="0841C575" w:rsidR="000271E1" w:rsidRPr="001246A6" w:rsidRDefault="000271E1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wykonaniu inwentaryzacji </w:t>
      </w:r>
      <w:r w:rsidR="0046324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architektoniczno-konstrukcyjnej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Sal lekcyjnych, w których dokona montażu Systemu wentylacji A, </w:t>
      </w:r>
    </w:p>
    <w:p w14:paraId="0126BD04" w14:textId="5D21A90D" w:rsidR="00463246" w:rsidRPr="001246A6" w:rsidRDefault="000271E1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wykonanie inwentaryzacji instalacji elektrycznej, w celu sprawdzenia </w:t>
      </w:r>
      <w:r w:rsidR="0046324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dostatecznej mocy elektrycznej, odpowiednich zabezpieczeń obwodów elektrycznych, </w:t>
      </w:r>
    </w:p>
    <w:p w14:paraId="11519BBD" w14:textId="24504AC9" w:rsidR="000271E1" w:rsidRPr="001246A6" w:rsidRDefault="000271E1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wykonaniu projektu </w:t>
      </w:r>
      <w:r w:rsidR="00493690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wykonawczego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instalacji wentylacji, </w:t>
      </w:r>
    </w:p>
    <w:p w14:paraId="39BF0EEB" w14:textId="3A2EC927" w:rsidR="000E5B89" w:rsidRPr="001246A6" w:rsidRDefault="000271E1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wykonaniu projektu </w:t>
      </w:r>
      <w:r w:rsidR="00493690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wykonawczego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instalacji elektrycznej, </w:t>
      </w:r>
    </w:p>
    <w:p w14:paraId="58023A3D" w14:textId="161EE929" w:rsidR="000271E1" w:rsidRPr="001246A6" w:rsidRDefault="000271E1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montażu Systemu wentylacji A wraz z Szkolnym systemem zarządzającym, obejmujące</w:t>
      </w:r>
      <w:r w:rsidR="0046324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m.in.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:</w:t>
      </w:r>
      <w:r w:rsidR="0046324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montaż Centrali wentylacyjnej A, Regulatorów pomieszczeniowych A, Szkolnego systemu zarządzającego, Elektronicznej tablicy wyników, Stacji pogodowej.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</w:t>
      </w:r>
    </w:p>
    <w:p w14:paraId="581D5A34" w14:textId="19963199" w:rsidR="00AF3539" w:rsidRPr="001246A6" w:rsidRDefault="00AF3539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wykonaniu testów działania i optymalizacji pracy zainstalowanych Systemów wentylacji, </w:t>
      </w:r>
    </w:p>
    <w:p w14:paraId="3DD40823" w14:textId="0AE711F9" w:rsidR="000E5B89" w:rsidRPr="001246A6" w:rsidRDefault="00AF3539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hd w:val="clear" w:color="auto" w:fill="FFFFFF"/>
        </w:rPr>
        <w:t>uruchomienie oraz optymalizacja pracy Systemu wentylacji wraz z Szkolnym systemem zarządzającym</w:t>
      </w:r>
      <w:r w:rsidR="15180628" w:rsidRPr="001246A6">
        <w:rPr>
          <w:rStyle w:val="normaltextrun"/>
          <w:rFonts w:cstheme="minorHAnsi"/>
          <w:color w:val="000000"/>
          <w:shd w:val="clear" w:color="auto" w:fill="FFFFFF"/>
        </w:rPr>
        <w:t xml:space="preserve">, </w:t>
      </w:r>
    </w:p>
    <w:p w14:paraId="65E1E011" w14:textId="3A2B6DA1" w:rsidR="000E5B89" w:rsidRPr="001246A6" w:rsidRDefault="15180628" w:rsidP="2FFF7F0D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hd w:val="clear" w:color="auto" w:fill="FFFFFF"/>
        </w:rPr>
        <w:t>załatwieniu spraw formalnych oraz prowadzi uzgodnienia z właścicielem Nieruchomości.</w:t>
      </w:r>
    </w:p>
    <w:p w14:paraId="77F4AF81" w14:textId="77777777" w:rsidR="000E5B89" w:rsidRPr="001246A6" w:rsidRDefault="000E5B89" w:rsidP="000E5B89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</w:p>
    <w:p w14:paraId="3D7416B8" w14:textId="3B624D14" w:rsidR="000271E1" w:rsidRPr="001246A6" w:rsidRDefault="2AD2407B" w:rsidP="7ADEC606">
      <w:pPr>
        <w:jc w:val="both"/>
        <w:rPr>
          <w:rStyle w:val="normaltextrun"/>
          <w:rFonts w:cstheme="minorHAnsi"/>
          <w:color w:val="000000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Wykonawca ww. prace </w:t>
      </w:r>
      <w:r w:rsidR="7FA70BEC" w:rsidRPr="001246A6">
        <w:rPr>
          <w:rStyle w:val="normaltextrun"/>
          <w:rFonts w:cstheme="minorHAnsi"/>
          <w:color w:val="000000"/>
          <w:shd w:val="clear" w:color="auto" w:fill="FFFFFF"/>
        </w:rPr>
        <w:t>określa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w </w:t>
      </w:r>
      <w:r w:rsidR="7FA70BEC" w:rsidRPr="001246A6">
        <w:rPr>
          <w:rStyle w:val="normaltextrun"/>
          <w:rFonts w:cstheme="minorHAnsi"/>
          <w:color w:val="000000"/>
          <w:shd w:val="clear" w:color="auto" w:fill="FFFFFF"/>
        </w:rPr>
        <w:t>Harmonogramem Prac Etapu II i przedstawia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Zamawiającemu</w:t>
      </w:r>
      <w:r w:rsidR="65F15315" w:rsidRPr="001246A6">
        <w:rPr>
          <w:rStyle w:val="normaltextrun"/>
          <w:rFonts w:cstheme="minorHAnsi"/>
          <w:color w:val="000000"/>
          <w:shd w:val="clear" w:color="auto" w:fill="FFFFFF"/>
        </w:rPr>
        <w:t xml:space="preserve">. </w:t>
      </w:r>
    </w:p>
    <w:p w14:paraId="713D8FFA" w14:textId="77777777" w:rsidR="00D01941" w:rsidRPr="001246A6" w:rsidRDefault="00D01941" w:rsidP="007701F5">
      <w:pPr>
        <w:jc w:val="both"/>
        <w:rPr>
          <w:rFonts w:cstheme="minorHAnsi"/>
          <w:lang w:eastAsia="pl-PL"/>
        </w:rPr>
      </w:pPr>
    </w:p>
    <w:p w14:paraId="2870EAF4" w14:textId="7EE09E29" w:rsidR="000271E1" w:rsidRPr="001246A6" w:rsidRDefault="00AF3539" w:rsidP="5FBD1636">
      <w:pPr>
        <w:jc w:val="both"/>
        <w:rPr>
          <w:rStyle w:val="normaltextrun"/>
          <w:rFonts w:cstheme="minorHAnsi"/>
          <w:color w:val="000000"/>
          <w:shd w:val="clear" w:color="auto" w:fill="FFFFFF"/>
        </w:rPr>
      </w:pPr>
      <w:r w:rsidRPr="001246A6">
        <w:rPr>
          <w:rFonts w:cstheme="minorHAnsi"/>
          <w:lang w:eastAsia="pl-PL"/>
        </w:rPr>
        <w:t xml:space="preserve">Aby uniknąć wszelkich </w:t>
      </w:r>
      <w:r w:rsidR="000E5B89" w:rsidRPr="001246A6">
        <w:rPr>
          <w:rFonts w:cstheme="minorHAnsi"/>
          <w:lang w:eastAsia="pl-PL"/>
        </w:rPr>
        <w:t>wątpliwości – w</w:t>
      </w:r>
      <w:r w:rsidR="000271E1"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przypadku </w:t>
      </w:r>
      <w:r w:rsidR="00CD57CA" w:rsidRPr="001246A6">
        <w:rPr>
          <w:rStyle w:val="normaltextrun"/>
          <w:rFonts w:cstheme="minorHAnsi"/>
          <w:color w:val="000000"/>
          <w:shd w:val="clear" w:color="auto" w:fill="FFFFFF"/>
        </w:rPr>
        <w:t xml:space="preserve">stwierdzenia </w:t>
      </w:r>
      <w:r w:rsidR="000E5B89" w:rsidRPr="001246A6">
        <w:rPr>
          <w:rStyle w:val="normaltextrun"/>
          <w:rFonts w:cstheme="minorHAnsi"/>
          <w:color w:val="000000"/>
          <w:shd w:val="clear" w:color="auto" w:fill="FFFFFF"/>
        </w:rPr>
        <w:t>przez Wykonawcę, iż</w:t>
      </w:r>
      <w:r w:rsidR="000271E1"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</w:t>
      </w:r>
      <w:r w:rsidR="000E5B89" w:rsidRPr="001246A6">
        <w:rPr>
          <w:rStyle w:val="normaltextrun"/>
          <w:rFonts w:cstheme="minorHAnsi"/>
          <w:color w:val="000000"/>
          <w:shd w:val="clear" w:color="auto" w:fill="FFFFFF"/>
        </w:rPr>
        <w:t>obwody elektryczne w poszczególnych Salach lekcyjnych, w których mają zostać zamontowane Systemy wentylacji A, są niewystarczające lub/i nie posiadają odpowiednich zabezpieczeń</w:t>
      </w:r>
      <w:r w:rsidR="000271E1" w:rsidRPr="001246A6">
        <w:rPr>
          <w:rStyle w:val="normaltextrun"/>
          <w:rFonts w:cstheme="minorHAnsi"/>
          <w:color w:val="000000"/>
          <w:shd w:val="clear" w:color="auto" w:fill="FFFFFF"/>
        </w:rPr>
        <w:t>, Wyko</w:t>
      </w:r>
      <w:r w:rsidR="000E5B89" w:rsidRPr="001246A6">
        <w:rPr>
          <w:rStyle w:val="normaltextrun"/>
          <w:rFonts w:cstheme="minorHAnsi"/>
          <w:color w:val="000000"/>
          <w:shd w:val="clear" w:color="auto" w:fill="FFFFFF"/>
        </w:rPr>
        <w:t>nawca wykona prace instalacyjne polegające na podłączeniu</w:t>
      </w:r>
      <w:r w:rsidR="000271E1"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</w:t>
      </w:r>
      <w:r w:rsidR="000E5B89" w:rsidRPr="001246A6">
        <w:rPr>
          <w:rStyle w:val="normaltextrun"/>
          <w:rFonts w:cstheme="minorHAnsi"/>
          <w:color w:val="000000"/>
          <w:shd w:val="clear" w:color="auto" w:fill="FFFFFF"/>
        </w:rPr>
        <w:t xml:space="preserve">Systemów wentylacji A wraz z Szkolnym systemem zarządzającym do sieci elektrycznej. </w:t>
      </w:r>
    </w:p>
    <w:p w14:paraId="4826C2D7" w14:textId="6E7902F5" w:rsidR="00DC68E7" w:rsidRPr="001246A6" w:rsidRDefault="00DC68E7" w:rsidP="00DC68E7">
      <w:pPr>
        <w:rPr>
          <w:rFonts w:cstheme="minorHAnsi"/>
          <w:lang w:eastAsia="pl-PL"/>
        </w:rPr>
      </w:pPr>
    </w:p>
    <w:p w14:paraId="33735868" w14:textId="640D943D" w:rsidR="00090BCD" w:rsidRPr="001246A6" w:rsidRDefault="00617C60" w:rsidP="00590E20">
      <w:pPr>
        <w:pStyle w:val="Nagwek2"/>
        <w:ind w:firstLine="720"/>
        <w:rPr>
          <w:rFonts w:cstheme="minorHAnsi"/>
        </w:rPr>
      </w:pPr>
      <w:bookmarkStart w:id="28" w:name="_Toc73430311"/>
      <w:r w:rsidRPr="001246A6">
        <w:rPr>
          <w:rFonts w:cstheme="minorHAnsi"/>
        </w:rPr>
        <w:t>I.II</w:t>
      </w:r>
      <w:r w:rsidR="00D01941" w:rsidRPr="001246A6">
        <w:rPr>
          <w:rFonts w:cstheme="minorHAnsi"/>
        </w:rPr>
        <w:t>.3. Wyniki Prac</w:t>
      </w:r>
      <w:r w:rsidR="00090BCD" w:rsidRPr="001246A6">
        <w:rPr>
          <w:rFonts w:cstheme="minorHAnsi"/>
        </w:rPr>
        <w:t xml:space="preserve"> Etapu II</w:t>
      </w:r>
      <w:bookmarkEnd w:id="28"/>
    </w:p>
    <w:p w14:paraId="570FC4F0" w14:textId="7B47B94C" w:rsidR="00090BCD" w:rsidRPr="001246A6" w:rsidRDefault="00090BCD" w:rsidP="00090BCD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W ramach Etapu II, Wykonawca opracowuje obligatoryjne </w:t>
      </w:r>
      <w:r w:rsidR="00CD042D" w:rsidRPr="001246A6">
        <w:rPr>
          <w:rFonts w:cstheme="minorHAnsi"/>
          <w:lang w:eastAsia="pl-PL"/>
        </w:rPr>
        <w:t>Wyniki Prac Etapu</w:t>
      </w:r>
      <w:r w:rsidRPr="001246A6">
        <w:rPr>
          <w:rFonts w:cstheme="minorHAnsi"/>
          <w:lang w:eastAsia="pl-PL"/>
        </w:rPr>
        <w:t xml:space="preserve"> II, które przedstawia Zamawiającemu do oceny w terminie wskazanym w Tabeli </w:t>
      </w:r>
      <w:r w:rsidR="00D01941" w:rsidRPr="001246A6">
        <w:rPr>
          <w:rFonts w:cstheme="minorHAnsi"/>
          <w:lang w:eastAsia="pl-PL"/>
        </w:rPr>
        <w:t>I.II.1</w:t>
      </w:r>
      <w:r w:rsidRPr="001246A6">
        <w:rPr>
          <w:rFonts w:cstheme="minorHAnsi"/>
          <w:lang w:eastAsia="pl-PL"/>
        </w:rPr>
        <w:t xml:space="preserve">. Listę </w:t>
      </w:r>
      <w:r w:rsidR="00CD042D" w:rsidRPr="001246A6">
        <w:rPr>
          <w:rFonts w:cstheme="minorHAnsi"/>
          <w:lang w:eastAsia="pl-PL"/>
        </w:rPr>
        <w:t>Wyników Prac Etapu</w:t>
      </w:r>
      <w:r w:rsidRPr="001246A6">
        <w:rPr>
          <w:rFonts w:cstheme="minorHAnsi"/>
          <w:lang w:eastAsia="pl-PL"/>
        </w:rPr>
        <w:t xml:space="preserve"> II przedstawiono w Tabeli </w:t>
      </w:r>
      <w:r w:rsidR="00D01941" w:rsidRPr="001246A6">
        <w:rPr>
          <w:rFonts w:cstheme="minorHAnsi"/>
          <w:lang w:eastAsia="pl-PL"/>
        </w:rPr>
        <w:t>I.II.1.</w:t>
      </w:r>
    </w:p>
    <w:p w14:paraId="18A5285D" w14:textId="0276EB8B" w:rsidR="00BA22AC" w:rsidRPr="001246A6" w:rsidRDefault="00BA22AC" w:rsidP="00DC68E7">
      <w:pPr>
        <w:rPr>
          <w:rFonts w:cstheme="minorHAnsi"/>
          <w:lang w:eastAsia="pl-PL"/>
        </w:rPr>
      </w:pPr>
    </w:p>
    <w:p w14:paraId="0426AB9C" w14:textId="3180C256" w:rsidR="00BA22AC" w:rsidRPr="001246A6" w:rsidRDefault="00090BCD" w:rsidP="00090BCD">
      <w:pPr>
        <w:textAlignment w:val="baseline"/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</w:pPr>
      <w:r w:rsidRPr="001246A6"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  <w:t xml:space="preserve">Tabela </w:t>
      </w:r>
      <w:r w:rsidR="00D01941" w:rsidRPr="001246A6"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  <w:t>I.II.1</w:t>
      </w:r>
      <w:r w:rsidRPr="001246A6"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  <w:t>.</w:t>
      </w:r>
      <w:r w:rsidR="00D01941" w:rsidRPr="001246A6"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  <w:t xml:space="preserve"> Wyniki Prac</w:t>
      </w:r>
      <w:r w:rsidRPr="001246A6"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  <w:t> Etapu II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23"/>
        <w:gridCol w:w="2672"/>
        <w:gridCol w:w="3690"/>
        <w:gridCol w:w="1925"/>
      </w:tblGrid>
      <w:tr w:rsidR="00BA22AC" w:rsidRPr="001246A6" w14:paraId="7E802527" w14:textId="77777777" w:rsidTr="2FFF7F0D">
        <w:tc>
          <w:tcPr>
            <w:tcW w:w="401" w:type="pct"/>
            <w:shd w:val="clear" w:color="auto" w:fill="92D050"/>
            <w:vAlign w:val="center"/>
          </w:tcPr>
          <w:p w14:paraId="3EE21692" w14:textId="61A4D7B5" w:rsidR="00F33AA6" w:rsidRDefault="00BA22AC" w:rsidP="00C91A86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L.p.</w:t>
            </w:r>
          </w:p>
          <w:p w14:paraId="0BF41BB7" w14:textId="22B579D6" w:rsidR="00F33AA6" w:rsidRDefault="00F33AA6" w:rsidP="00F33AA6">
            <w:pPr>
              <w:rPr>
                <w:rFonts w:asciiTheme="minorHAnsi" w:hAnsiTheme="minorHAnsi" w:cstheme="minorHAnsi"/>
                <w:sz w:val="20"/>
                <w:szCs w:val="18"/>
                <w:lang w:bidi="ar-SA"/>
              </w:rPr>
            </w:pPr>
          </w:p>
          <w:p w14:paraId="270FD9C4" w14:textId="77777777" w:rsidR="00BA22AC" w:rsidRPr="00F33AA6" w:rsidRDefault="00BA22AC" w:rsidP="00F33AA6">
            <w:pPr>
              <w:rPr>
                <w:rFonts w:asciiTheme="minorHAnsi" w:hAnsiTheme="minorHAnsi" w:cstheme="minorHAnsi"/>
                <w:sz w:val="20"/>
                <w:szCs w:val="18"/>
                <w:lang w:bidi="ar-SA"/>
              </w:rPr>
            </w:pPr>
          </w:p>
        </w:tc>
        <w:tc>
          <w:tcPr>
            <w:tcW w:w="1483" w:type="pct"/>
            <w:shd w:val="clear" w:color="auto" w:fill="92D050"/>
            <w:vAlign w:val="center"/>
          </w:tcPr>
          <w:p w14:paraId="0288B24A" w14:textId="0FEC4CBE" w:rsidR="00BA22AC" w:rsidRPr="001246A6" w:rsidRDefault="00D01941" w:rsidP="00C91A86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Wynik Prac</w:t>
            </w:r>
            <w:r w:rsidR="00CB3A7F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 Etapu II</w:t>
            </w:r>
          </w:p>
        </w:tc>
        <w:tc>
          <w:tcPr>
            <w:tcW w:w="2048" w:type="pct"/>
            <w:shd w:val="clear" w:color="auto" w:fill="92D050"/>
            <w:vAlign w:val="center"/>
          </w:tcPr>
          <w:p w14:paraId="512C6CCA" w14:textId="08C16481" w:rsidR="00BA22AC" w:rsidRPr="001246A6" w:rsidRDefault="00CB3A7F" w:rsidP="00C91A86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Wymagania dla Wyniku</w:t>
            </w:r>
            <w:r w:rsidR="00D01941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Prac 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Etapu II</w:t>
            </w:r>
          </w:p>
        </w:tc>
        <w:tc>
          <w:tcPr>
            <w:tcW w:w="1068" w:type="pct"/>
            <w:shd w:val="clear" w:color="auto" w:fill="92D050"/>
            <w:vAlign w:val="center"/>
          </w:tcPr>
          <w:p w14:paraId="30566C29" w14:textId="38038B22" w:rsidR="00BA22AC" w:rsidRPr="001246A6" w:rsidRDefault="00CB3A7F" w:rsidP="00C91A86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Termin przekazani</w:t>
            </w:r>
            <w:r w:rsidR="00D01941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a Zamawiającemu Wyniku Prac 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Etapu II</w:t>
            </w:r>
          </w:p>
        </w:tc>
      </w:tr>
      <w:tr w:rsidR="00CA4A59" w:rsidRPr="001246A6" w14:paraId="16481A07" w14:textId="77777777" w:rsidTr="2FFF7F0D">
        <w:tc>
          <w:tcPr>
            <w:tcW w:w="401" w:type="pct"/>
            <w:shd w:val="clear" w:color="auto" w:fill="FFF2CC" w:themeFill="accent4" w:themeFillTint="33"/>
          </w:tcPr>
          <w:p w14:paraId="361FD2E0" w14:textId="425D99D6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1.</w:t>
            </w:r>
          </w:p>
        </w:tc>
        <w:tc>
          <w:tcPr>
            <w:tcW w:w="1483" w:type="pct"/>
          </w:tcPr>
          <w:p w14:paraId="7DE9B3DD" w14:textId="425C169C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Wielobranżowy projekt wykonawczy Demonstratora Systemu wentylacji A wraz z Szkolnym systemem zarządzającym</w:t>
            </w:r>
          </w:p>
        </w:tc>
        <w:tc>
          <w:tcPr>
            <w:tcW w:w="2048" w:type="pct"/>
          </w:tcPr>
          <w:p w14:paraId="09A612FC" w14:textId="1882DD0E" w:rsidR="00CA4A59" w:rsidRPr="001246A6" w:rsidRDefault="00CA4A59" w:rsidP="00CA4A59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Wykonawca jest zobowiązany do przygotowania i przedstawienie Wielobranżowego Projektu Wykonawczego Demonstratora Systemu wentylacji A wraz z Szkolnym systemem zarządzającym oraz komplet niezbędnych dla realizacji jego budowy. Zamawiający wymaga uwzględnienie warunków technicznych, jakim powinny odpowiadać budynki i ich usytuowanie określone w obowiązujących aktach prawnych obowiązujących na dzień przekazania projektu Zamawiającemu. </w:t>
            </w:r>
          </w:p>
        </w:tc>
        <w:tc>
          <w:tcPr>
            <w:tcW w:w="1068" w:type="pct"/>
          </w:tcPr>
          <w:p w14:paraId="4332FE07" w14:textId="64D7DE09" w:rsidR="00CA4A59" w:rsidRPr="001246A6" w:rsidRDefault="70F5A31B" w:rsidP="7ADEC60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Najpóźniej w ciągu 4 miesięcy od rozpoczęcia od rozpoczęcia Etapu II.</w:t>
            </w:r>
          </w:p>
        </w:tc>
      </w:tr>
      <w:tr w:rsidR="00CA4A59" w:rsidRPr="001246A6" w14:paraId="559B225B" w14:textId="77777777" w:rsidTr="2FFF7F0D">
        <w:tc>
          <w:tcPr>
            <w:tcW w:w="401" w:type="pct"/>
            <w:shd w:val="clear" w:color="auto" w:fill="FFF2CC" w:themeFill="accent4" w:themeFillTint="33"/>
          </w:tcPr>
          <w:p w14:paraId="67F9D3D8" w14:textId="1BE36CBA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2.</w:t>
            </w:r>
          </w:p>
        </w:tc>
        <w:tc>
          <w:tcPr>
            <w:tcW w:w="1483" w:type="pct"/>
          </w:tcPr>
          <w:p w14:paraId="764103A5" w14:textId="4D5F53CC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Demonstrator Systemu wentylacji wraz z Szkolnym systemem zarządzającym</w:t>
            </w:r>
          </w:p>
        </w:tc>
        <w:tc>
          <w:tcPr>
            <w:tcW w:w="2048" w:type="pct"/>
          </w:tcPr>
          <w:p w14:paraId="3735CCA6" w14:textId="549E2898" w:rsidR="00CA4A59" w:rsidRPr="001246A6" w:rsidRDefault="70F5A31B" w:rsidP="7ADEC60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Demonstrator Systemu wentylacji A wraz z Szkolnym</w:t>
            </w:r>
            <w:r w:rsidR="710C1E54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systemem zarządzającym zainstalowany w lokalizacji wskazanej przez Zamawiającego. </w:t>
            </w:r>
          </w:p>
        </w:tc>
        <w:tc>
          <w:tcPr>
            <w:tcW w:w="1068" w:type="pct"/>
          </w:tcPr>
          <w:p w14:paraId="25F8D1F3" w14:textId="2EF6DD36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 Terminie Doręczenia Wyników Prac Etapu II </w:t>
            </w:r>
          </w:p>
        </w:tc>
      </w:tr>
      <w:tr w:rsidR="00CA4A59" w:rsidRPr="001246A6" w14:paraId="309032FF" w14:textId="77777777" w:rsidTr="2FFF7F0D">
        <w:tc>
          <w:tcPr>
            <w:tcW w:w="401" w:type="pct"/>
            <w:shd w:val="clear" w:color="auto" w:fill="FFF2CC" w:themeFill="accent4" w:themeFillTint="33"/>
          </w:tcPr>
          <w:p w14:paraId="36DEAA11" w14:textId="7ECEE812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3.</w:t>
            </w:r>
          </w:p>
        </w:tc>
        <w:tc>
          <w:tcPr>
            <w:tcW w:w="1483" w:type="pct"/>
          </w:tcPr>
          <w:p w14:paraId="172F101E" w14:textId="0239D21E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Udzielenie gwarancji przez Wykonawcę na Demonstrator Systemu wentylacji A wraz z Szkolnym systemem zarządzającym</w:t>
            </w:r>
          </w:p>
        </w:tc>
        <w:tc>
          <w:tcPr>
            <w:tcW w:w="2048" w:type="pct"/>
            <w:vAlign w:val="center"/>
          </w:tcPr>
          <w:p w14:paraId="0389FC62" w14:textId="7466EF20" w:rsidR="00CA4A59" w:rsidRPr="001246A6" w:rsidRDefault="3CE28ED4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Zamawiający wymaga od Wykonawcy przedstawienia dokumentu potwierdzającego udzielenie gwarancji serwisowej dla Demonstratora Systemu wentylacji A wraz z Szkolnym systemem zarządzającym, opisanej szczegółowo w</w:t>
            </w:r>
            <w:r w:rsidR="758960B0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 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Wymaganiach </w:t>
            </w:r>
            <w:r w:rsidR="671E094C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Obligatoryjnych 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</w:t>
            </w:r>
            <w:r w:rsidR="758960B0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 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Załączniku nr 1 do Regulaminu. </w:t>
            </w:r>
          </w:p>
        </w:tc>
        <w:tc>
          <w:tcPr>
            <w:tcW w:w="1068" w:type="pct"/>
          </w:tcPr>
          <w:p w14:paraId="5FA3F8E4" w14:textId="7EE81F14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Termin Doręczenia Wyników Prac Etapu II </w:t>
            </w:r>
          </w:p>
        </w:tc>
      </w:tr>
      <w:tr w:rsidR="00CA4A59" w:rsidRPr="001246A6" w14:paraId="16871E65" w14:textId="77777777" w:rsidTr="2FFF7F0D">
        <w:tc>
          <w:tcPr>
            <w:tcW w:w="401" w:type="pct"/>
            <w:shd w:val="clear" w:color="auto" w:fill="FFF2CC" w:themeFill="accent4" w:themeFillTint="33"/>
          </w:tcPr>
          <w:p w14:paraId="2ED7D534" w14:textId="5307EF62" w:rsidR="00CA4A59" w:rsidRPr="001246A6" w:rsidRDefault="00F154DD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4.</w:t>
            </w:r>
          </w:p>
        </w:tc>
        <w:tc>
          <w:tcPr>
            <w:tcW w:w="1483" w:type="pct"/>
          </w:tcPr>
          <w:p w14:paraId="291AF938" w14:textId="68B5337E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Dokumentacja powykonawcza Demonstratora Systemu wentylacji A wraz z Szkolnym systemem zarządzającym</w:t>
            </w:r>
          </w:p>
        </w:tc>
        <w:tc>
          <w:tcPr>
            <w:tcW w:w="2048" w:type="pct"/>
            <w:vAlign w:val="center"/>
          </w:tcPr>
          <w:p w14:paraId="739D458E" w14:textId="77777777" w:rsidR="00CA4A59" w:rsidRPr="001246A6" w:rsidRDefault="00CA4A59" w:rsidP="00040088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Dokumentacja Powykonawcza Demonstratora Systemu wentylacji A wraz z Szkolnym system zarządzającym powinna zawierać:</w:t>
            </w:r>
          </w:p>
          <w:p w14:paraId="415898E2" w14:textId="77777777" w:rsidR="00CA4A59" w:rsidRPr="001246A6" w:rsidRDefault="00CA4A59" w:rsidP="00040088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063F19DC" w14:textId="0381717C" w:rsidR="00CA4A59" w:rsidRPr="001246A6" w:rsidRDefault="00040088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wielobranżowy </w:t>
            </w:r>
            <w:r w:rsidR="00CA4A5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projekt wykonawczy we wsz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ystkich branżach z naniesionymi ewentual</w:t>
            </w:r>
            <w:r w:rsidR="00CA4A5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nymi zmi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anami potwierdzonymi przez Wyko</w:t>
            </w:r>
            <w:r w:rsidR="00CA4A5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awcę</w:t>
            </w:r>
            <w:r w:rsidR="00CA4A5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, </w:t>
            </w:r>
          </w:p>
          <w:p w14:paraId="746AEB68" w14:textId="5EF96DF4" w:rsidR="00CA4A59" w:rsidRPr="001246A6" w:rsidRDefault="00040088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a</w:t>
            </w:r>
            <w:r w:rsidR="00CA4A5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testy na zastosowane urządzenia i materiały, </w:t>
            </w:r>
          </w:p>
          <w:p w14:paraId="608E8130" w14:textId="0D277501" w:rsidR="00CA4A59" w:rsidRPr="001246A6" w:rsidRDefault="758960B0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dokumentację techniczno</w:t>
            </w:r>
            <w:r w:rsidR="0D951308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-</w:t>
            </w:r>
            <w:r w:rsidR="671E094C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ruchową</w:t>
            </w:r>
            <w:r w:rsidR="0D951308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</w:t>
            </w:r>
          </w:p>
          <w:p w14:paraId="6D5CE9DC" w14:textId="5FDFE6B0" w:rsidR="00CA4A59" w:rsidRPr="001246A6" w:rsidRDefault="70F5A31B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instrukcje eksploatacyjne Systemu wentylacji A wraz z Szkolnym systemem zarządzającym</w:t>
            </w:r>
            <w:r w:rsidR="01CD88E9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</w:t>
            </w:r>
          </w:p>
          <w:p w14:paraId="68A2FD42" w14:textId="77777777" w:rsidR="00040088" w:rsidRPr="001246A6" w:rsidRDefault="00040088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szczegółowy opis głównych komponentów Systemu wentylacji A wraz z Szkolnym systemem zarządzającym, </w:t>
            </w:r>
          </w:p>
          <w:p w14:paraId="4FDACE0A" w14:textId="77777777" w:rsidR="00040088" w:rsidRPr="001246A6" w:rsidRDefault="00040088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opis procedury produkcji Systemu wentylacji wraz z Systemem zarządzającym, </w:t>
            </w:r>
          </w:p>
          <w:p w14:paraId="181F3DF0" w14:textId="2704B496" w:rsidR="00040088" w:rsidRPr="001246A6" w:rsidRDefault="00040088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algorytm sterowania pracą Centrali wentylacyjnej A,</w:t>
            </w:r>
          </w:p>
          <w:p w14:paraId="0197CDAC" w14:textId="5FFECF63" w:rsidR="00040088" w:rsidRPr="001246A6" w:rsidRDefault="00040088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program sterowania pracą Centrali wentylacyjnej A, </w:t>
            </w:r>
          </w:p>
          <w:p w14:paraId="37B9FCC7" w14:textId="5ED817C1" w:rsidR="00040088" w:rsidRPr="001246A6" w:rsidRDefault="00040088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algorytm sterowania Szkolnym systemem zarządzającym, </w:t>
            </w:r>
          </w:p>
          <w:p w14:paraId="661804EE" w14:textId="2EB5948C" w:rsidR="00040088" w:rsidRPr="001246A6" w:rsidRDefault="00040088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program sterowania Szkolnym systemem zarządzającym.</w:t>
            </w:r>
          </w:p>
          <w:p w14:paraId="77DF4678" w14:textId="28BE14D3" w:rsidR="00CA4A59" w:rsidRPr="001246A6" w:rsidRDefault="00CA4A59" w:rsidP="00040088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Dokumentacja powykonawcza powinna uwzględniać wszystkie zmiany w stosunku do projektu, które wyniknęły w trakcie realizacji robót. Ponadto Dokumentacja powykonawcza powinna potwierdzać zgodność i prawidłowość z </w:t>
            </w:r>
            <w:r w:rsidR="00040088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obowiązującymi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</w:t>
            </w:r>
            <w:r w:rsidR="00040088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przepisami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wszystkich wykonanych prac i usług. </w:t>
            </w:r>
          </w:p>
          <w:p w14:paraId="1F31BA19" w14:textId="77777777" w:rsidR="00040088" w:rsidRPr="001246A6" w:rsidRDefault="00040088" w:rsidP="00040088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1AF475F7" w14:textId="77777777" w:rsidR="00040088" w:rsidRPr="001246A6" w:rsidRDefault="00040088" w:rsidP="00040088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Wykonawca przekazuje Zamawiającemu jeden egzemplarz Dokumentacji Demonstratora Systemu wentylacji A wraz z Szkolnym systemem zarządzającym w wersji papierowej oraz jeden egzemplarz w wersji elektronicznej w formacie PDF. </w:t>
            </w:r>
          </w:p>
          <w:p w14:paraId="2F5E3FB3" w14:textId="77777777" w:rsidR="00040088" w:rsidRPr="001246A6" w:rsidRDefault="00040088" w:rsidP="00040088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0AD79E35" w14:textId="4DBE8DFE" w:rsidR="00040088" w:rsidRPr="001246A6" w:rsidRDefault="00040088" w:rsidP="00040088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Dokumentację w wersji elektronicznej należy przekazać Zamawiającemu na nośniku elektronicznym.</w:t>
            </w:r>
          </w:p>
        </w:tc>
        <w:tc>
          <w:tcPr>
            <w:tcW w:w="1068" w:type="pct"/>
          </w:tcPr>
          <w:p w14:paraId="0CDD07F6" w14:textId="0C2E08F4" w:rsidR="00CA4A59" w:rsidRPr="001246A6" w:rsidRDefault="00F154DD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Termin Doręczenia Wyników Prac Etapu II </w:t>
            </w:r>
          </w:p>
        </w:tc>
      </w:tr>
      <w:tr w:rsidR="00CA4A59" w:rsidRPr="001246A6" w14:paraId="05C7216E" w14:textId="77777777" w:rsidTr="2FFF7F0D">
        <w:tc>
          <w:tcPr>
            <w:tcW w:w="401" w:type="pct"/>
            <w:shd w:val="clear" w:color="auto" w:fill="FFF2CC" w:themeFill="accent4" w:themeFillTint="33"/>
          </w:tcPr>
          <w:p w14:paraId="2CA1147B" w14:textId="4108240E" w:rsidR="00CA4A59" w:rsidRPr="001246A6" w:rsidRDefault="00040088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5</w:t>
            </w:r>
            <w:r w:rsidR="00CA4A59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.</w:t>
            </w:r>
          </w:p>
        </w:tc>
        <w:tc>
          <w:tcPr>
            <w:tcW w:w="1483" w:type="pct"/>
          </w:tcPr>
          <w:p w14:paraId="3A9B834F" w14:textId="247E0A42" w:rsidR="00CA4A59" w:rsidRPr="001246A6" w:rsidRDefault="00CA4A59" w:rsidP="00993C02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Raport z odbioru </w:t>
            </w:r>
            <w:r w:rsidR="00993C02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Demonstratora Systemu wentylacji A wraz z Szkolnym systemem zarządzającym</w:t>
            </w:r>
          </w:p>
        </w:tc>
        <w:tc>
          <w:tcPr>
            <w:tcW w:w="2048" w:type="pct"/>
            <w:vAlign w:val="center"/>
          </w:tcPr>
          <w:p w14:paraId="3978215A" w14:textId="4F5AA5B9" w:rsidR="00CA4A59" w:rsidRPr="001246A6" w:rsidRDefault="4F93B52F" w:rsidP="5FBD163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Zamawiający wymaga udokumentowania przeprowadzania prac odbiorowych Demonstratora Systemu wentylacji wraz z Szkolnym systemem zarządzającym. Prace należy przeprowadzić zgodnie z Wymaganymi technicznymi CORBTI INSTAL 5. Warunki techniczne wykonania i odbioru instalacji wentylacyjnych</w:t>
            </w:r>
            <w:r w:rsidR="00335E1D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lub równoważne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oraz zgodnie z normami europejskimi dotyczącymi Procedur badań i metod pomiarowych stosowanych podczas odbioru instalacji wentylacji i klimatyzacji. </w:t>
            </w:r>
          </w:p>
          <w:p w14:paraId="7B31DA17" w14:textId="77777777" w:rsidR="00993C02" w:rsidRPr="001246A6" w:rsidRDefault="00993C02" w:rsidP="00993C02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240BBE1C" w14:textId="3AC994A9" w:rsidR="00993C02" w:rsidRPr="001246A6" w:rsidRDefault="1889865C" w:rsidP="7ADEC60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lastRenderedPageBreak/>
              <w:t xml:space="preserve">Wykonawca przekazuje Zamawiającemu jeden egzemplarz Raportu z odbioru Demonstratora Systemu wentylacji A wraz z Szkolnym systemem zarządzającym w wersji papierowej oraz jeden egzemplarz w wersji elektronicznej w formacie PDF. </w:t>
            </w:r>
          </w:p>
          <w:p w14:paraId="7188F5AF" w14:textId="77777777" w:rsidR="00993C02" w:rsidRPr="001246A6" w:rsidRDefault="00993C02" w:rsidP="00993C02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7B093241" w14:textId="2E463FA6" w:rsidR="00993C02" w:rsidRPr="001246A6" w:rsidRDefault="00993C02" w:rsidP="00993C02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Dokumentację w wersji elektronicznej należy przekazać Zamawiającemu na nośniku elektronicznym.</w:t>
            </w:r>
          </w:p>
        </w:tc>
        <w:tc>
          <w:tcPr>
            <w:tcW w:w="1068" w:type="pct"/>
          </w:tcPr>
          <w:p w14:paraId="2AD9EF89" w14:textId="720D621A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W Terminie Doręczenia Wyników Prac Etapu II </w:t>
            </w:r>
          </w:p>
        </w:tc>
      </w:tr>
      <w:tr w:rsidR="00CA4A59" w:rsidRPr="001246A6" w14:paraId="1EF43793" w14:textId="77777777" w:rsidTr="2FFF7F0D">
        <w:tc>
          <w:tcPr>
            <w:tcW w:w="401" w:type="pct"/>
            <w:shd w:val="clear" w:color="auto" w:fill="FFF2CC" w:themeFill="accent4" w:themeFillTint="33"/>
          </w:tcPr>
          <w:p w14:paraId="3F4CDB91" w14:textId="50F3B1DC" w:rsidR="00CA4A59" w:rsidRPr="001246A6" w:rsidRDefault="00040088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6</w:t>
            </w:r>
            <w:r w:rsidR="00F154DD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.</w:t>
            </w:r>
          </w:p>
        </w:tc>
        <w:tc>
          <w:tcPr>
            <w:tcW w:w="1483" w:type="pct"/>
          </w:tcPr>
          <w:p w14:paraId="02901309" w14:textId="11B81219" w:rsidR="00CA4A59" w:rsidRPr="001246A6" w:rsidRDefault="1654327C" w:rsidP="5FBD1636">
            <w:pPr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 xml:space="preserve">Protokół z przeszkolenia pracowników </w:t>
            </w:r>
            <w:r w:rsidR="5548E013"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Partnera Strategicznego / Użytkowników</w:t>
            </w:r>
          </w:p>
        </w:tc>
        <w:tc>
          <w:tcPr>
            <w:tcW w:w="2048" w:type="pct"/>
            <w:vAlign w:val="center"/>
          </w:tcPr>
          <w:p w14:paraId="6C36ED13" w14:textId="2A2E0BCF" w:rsidR="00CA4A59" w:rsidRPr="001246A6" w:rsidRDefault="604D8236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Zamawiający wymaga udokumentowania przeprowadzonych szkoleń pracowników </w:t>
            </w:r>
            <w:r w:rsidR="1B20D6DC"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Partnera Strategicznego / Użytkowników</w:t>
            </w:r>
            <w:r w:rsidR="1B20D6DC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 zakresie eksploatacji i utrzymania Demonstratora Systemu wentylacji A wraz z Szkolnym systemem zarządzającym. Potwierdzeniem wykonania szkolenia jest kopia protokołu </w:t>
            </w:r>
            <w:r w:rsidR="67C32A7D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zawierająca co najmniej: temat szkolenia, zakres szkolenia, dat</w:t>
            </w:r>
            <w:r w:rsidR="70A8ED81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ę</w:t>
            </w:r>
            <w:r w:rsidR="67C32A7D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i godziny szkolenia</w:t>
            </w:r>
            <w:r w:rsidR="7E44069B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.</w:t>
            </w:r>
            <w:r w:rsidR="67C32A7D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 Protokół musi zawierać treść jednoznacznie określającą, że osoby uczestniczące w szkoleniu oświadczają, iż zdobyły wiedzę i umiejętności w zakresie objętym szkoleniem. Jeśli elementem szkolenia było przeprowadzenie testu lub egzaminu należy dołączyć kopię protokołu z testu lub egzaminu. </w:t>
            </w:r>
          </w:p>
        </w:tc>
        <w:tc>
          <w:tcPr>
            <w:tcW w:w="1068" w:type="pct"/>
          </w:tcPr>
          <w:p w14:paraId="1231E393" w14:textId="7D21560A" w:rsidR="00CA4A59" w:rsidRPr="001246A6" w:rsidRDefault="00767197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 Terminie Doręczenia Wyników Prac Etapu II </w:t>
            </w:r>
          </w:p>
        </w:tc>
      </w:tr>
      <w:tr w:rsidR="00CA4A59" w:rsidRPr="001246A6" w14:paraId="549E5738" w14:textId="77777777" w:rsidTr="2FFF7F0D">
        <w:tc>
          <w:tcPr>
            <w:tcW w:w="401" w:type="pct"/>
            <w:shd w:val="clear" w:color="auto" w:fill="FFF2CC" w:themeFill="accent4" w:themeFillTint="33"/>
          </w:tcPr>
          <w:p w14:paraId="2427F883" w14:textId="20E5011B" w:rsidR="00CA4A59" w:rsidRPr="001246A6" w:rsidRDefault="00040088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7</w:t>
            </w:r>
            <w:r w:rsidR="00CA4A59"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.</w:t>
            </w:r>
          </w:p>
        </w:tc>
        <w:tc>
          <w:tcPr>
            <w:tcW w:w="1483" w:type="pct"/>
          </w:tcPr>
          <w:p w14:paraId="2C757FA6" w14:textId="34F4A57B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Raport końcowy z realizacji Przedsięwzięcia</w:t>
            </w:r>
          </w:p>
        </w:tc>
        <w:tc>
          <w:tcPr>
            <w:tcW w:w="2048" w:type="pct"/>
            <w:vAlign w:val="center"/>
          </w:tcPr>
          <w:p w14:paraId="2FBF5E3A" w14:textId="77777777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Raport zawierający:</w:t>
            </w:r>
          </w:p>
          <w:p w14:paraId="5B8E93FC" w14:textId="2DEA32D5" w:rsidR="00CA4A59" w:rsidRPr="001246A6" w:rsidRDefault="70F5A31B" w:rsidP="0029361A">
            <w:pPr>
              <w:pStyle w:val="Akapitzlist"/>
              <w:numPr>
                <w:ilvl w:val="0"/>
                <w:numId w:val="1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po</w:t>
            </w:r>
            <w:r w:rsidR="1889865C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dsumowanie informacji z Prac przeprowadzonych w E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tapie I i II, </w:t>
            </w:r>
          </w:p>
          <w:p w14:paraId="07D01E3D" w14:textId="56E04D29" w:rsidR="00CA4A59" w:rsidRPr="001246A6" w:rsidRDefault="00CA4A59" w:rsidP="0029361A">
            <w:pPr>
              <w:pStyle w:val="Akapitzlist"/>
              <w:numPr>
                <w:ilvl w:val="0"/>
                <w:numId w:val="1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podsumowanie Testów Demonstratora Systemu wentylacji</w:t>
            </w:r>
            <w:r w:rsidR="00993C02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A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93C02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Szkolnym 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systemem zarządzającym, ze wskazaniem czy Demonstrator Systemu osiągnął deklarowane przez Wykonawcę wartości Wymagań Konkursowych,</w:t>
            </w:r>
          </w:p>
          <w:p w14:paraId="5624CF05" w14:textId="7F683716" w:rsidR="00CA4A59" w:rsidRPr="001246A6" w:rsidRDefault="00993C02" w:rsidP="0029361A">
            <w:pPr>
              <w:pStyle w:val="Akapitzlist"/>
              <w:numPr>
                <w:ilvl w:val="0"/>
                <w:numId w:val="1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wniosków</w:t>
            </w:r>
            <w:r w:rsidR="00CA4A5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z przeprowadzonych Testów Demonstratora Systemu wentylacji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A</w:t>
            </w:r>
            <w:r w:rsidR="00CA4A5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Szkolnym</w:t>
            </w:r>
            <w:r w:rsidR="00CA4A5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zarządzającym,</w:t>
            </w:r>
          </w:p>
          <w:p w14:paraId="4B7A6735" w14:textId="44EF6BCD" w:rsidR="00993C02" w:rsidRPr="001246A6" w:rsidRDefault="00CA4A59" w:rsidP="0029361A">
            <w:pPr>
              <w:pStyle w:val="Akapitzlist"/>
              <w:numPr>
                <w:ilvl w:val="0"/>
                <w:numId w:val="1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wniosku z realizacji Przedsięwzięcia. </w:t>
            </w:r>
          </w:p>
          <w:p w14:paraId="341BBF7D" w14:textId="77777777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32AED6C7" w14:textId="278DF6D4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Raport składany w formie elektronicznej oraz papierowej w jednym egzemplarzu.</w:t>
            </w:r>
          </w:p>
        </w:tc>
        <w:tc>
          <w:tcPr>
            <w:tcW w:w="1068" w:type="pct"/>
          </w:tcPr>
          <w:p w14:paraId="7872511A" w14:textId="75F7E098" w:rsidR="00CA4A59" w:rsidRPr="001246A6" w:rsidRDefault="00CA4A59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 Terminie Doręczenia Wyników Prac Etapu II </w:t>
            </w:r>
          </w:p>
        </w:tc>
      </w:tr>
      <w:tr w:rsidR="00767197" w:rsidRPr="001246A6" w14:paraId="13CEDC96" w14:textId="77777777" w:rsidTr="2FFF7F0D">
        <w:tc>
          <w:tcPr>
            <w:tcW w:w="401" w:type="pct"/>
            <w:shd w:val="clear" w:color="auto" w:fill="FFF2CC" w:themeFill="accent4" w:themeFillTint="33"/>
          </w:tcPr>
          <w:p w14:paraId="526E13D3" w14:textId="38D949A2" w:rsidR="00767197" w:rsidRPr="001246A6" w:rsidRDefault="00F154DD" w:rsidP="00CA4A5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9.</w:t>
            </w:r>
          </w:p>
        </w:tc>
        <w:tc>
          <w:tcPr>
            <w:tcW w:w="1483" w:type="pct"/>
          </w:tcPr>
          <w:p w14:paraId="63FB7871" w14:textId="060B92CA" w:rsidR="00767197" w:rsidRPr="001246A6" w:rsidRDefault="504815B4" w:rsidP="7ADEC606">
            <w:pPr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Rekomendacja Wykonawcy – dobre praktyki poprawy jakości powietrza i efektywności energetycznej Sal lekcyjnych</w:t>
            </w:r>
          </w:p>
        </w:tc>
        <w:tc>
          <w:tcPr>
            <w:tcW w:w="2048" w:type="pct"/>
            <w:vAlign w:val="center"/>
          </w:tcPr>
          <w:p w14:paraId="42800250" w14:textId="5241CE8C" w:rsidR="00767197" w:rsidRPr="001246A6" w:rsidRDefault="152585EC" w:rsidP="2FFF7F0D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Wykonawca zobowiązany jest do przygotowania i przedstawieniu Zamawiającem</w:t>
            </w:r>
            <w:r w:rsidR="60F86AF5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u zaktualizowanego raportu, o kt</w:t>
            </w:r>
            <w:r w:rsidR="29A423F1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órym mowa w pkt. 5 Tabeli I.I.1</w:t>
            </w:r>
            <w:r w:rsidR="60F86AF5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, zgodnie z wymogami wskazanymi w tej tabeli dla raportu przekazywanego w Etapie I. Aktualizacja raportu polega na uzupełnienie go o Wyniki Prac B+R oraz:</w:t>
            </w:r>
          </w:p>
          <w:p w14:paraId="38C4C7CA" w14:textId="48E5FE63" w:rsidR="001A7210" w:rsidRPr="001246A6" w:rsidRDefault="001A7210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wskazanie wniosków z zastosowania Demonstratora Systemu wentylacji A wraz z Szkolnym systemem zarządzania,</w:t>
            </w:r>
          </w:p>
          <w:p w14:paraId="60F8D5D8" w14:textId="2D3A5826" w:rsidR="001A7210" w:rsidRPr="001246A6" w:rsidRDefault="001A7210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dokumentację fotograficzną Demonstratora Systemu wentylacji A wraz z Szkolnym systemem zarządzającym, </w:t>
            </w:r>
          </w:p>
          <w:p w14:paraId="60D4FB22" w14:textId="3D989950" w:rsidR="001A7210" w:rsidRPr="001246A6" w:rsidRDefault="001A7210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wnioski dotyczące projektowania Systemu wentylacji A wraz z Szkolnym systemem zarządzającym</w:t>
            </w:r>
            <w:r w:rsidR="000850A7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 istniejących salach lekcyjnych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, </w:t>
            </w:r>
          </w:p>
          <w:p w14:paraId="0EA1A1C4" w14:textId="17FBEFAC" w:rsidR="000850A7" w:rsidRPr="001246A6" w:rsidRDefault="000850A7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wnioski praktyczne dotyczące zastosowanego systemów wentylacji w istniejących salach lekcyjnych,</w:t>
            </w:r>
          </w:p>
          <w:p w14:paraId="4A1F9D59" w14:textId="5A73CF2F" w:rsidR="000850A7" w:rsidRPr="001246A6" w:rsidRDefault="000850A7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wnioski dotyczące</w:t>
            </w:r>
            <w:r w:rsidR="00761E98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skalowalności replikowalności.</w:t>
            </w:r>
          </w:p>
          <w:p w14:paraId="543A1789" w14:textId="77777777" w:rsidR="000850A7" w:rsidRPr="001246A6" w:rsidRDefault="000850A7" w:rsidP="000850A7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20B97FC8" w14:textId="77777777" w:rsidR="000850A7" w:rsidRPr="001246A6" w:rsidRDefault="794E402C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 przypadku uzyskania w Etapie II Wyniku Pozytywnego Końcowego raport zostanie również opublikowany na dedykowanej dla Przedsięwzięcia stronie przygotowanej przez Zamawiającego. </w:t>
            </w:r>
          </w:p>
          <w:p w14:paraId="4BA8FB79" w14:textId="0481E73A" w:rsidR="04041D69" w:rsidRPr="001246A6" w:rsidRDefault="04041D69" w:rsidP="04041D69">
            <w:pPr>
              <w:jc w:val="both"/>
              <w:rPr>
                <w:rFonts w:asciiTheme="minorHAnsi" w:hAnsiTheme="minorHAnsi" w:cstheme="minorHAnsi"/>
                <w:color w:val="000000" w:themeColor="text1"/>
                <w:szCs w:val="22"/>
                <w:lang w:bidi="ar-SA"/>
              </w:rPr>
            </w:pPr>
          </w:p>
          <w:p w14:paraId="41486B61" w14:textId="68527941" w:rsidR="001A7210" w:rsidRPr="001246A6" w:rsidRDefault="000850A7" w:rsidP="003A5931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Aktualizacja raportu może zawierać inne informacje </w:t>
            </w:r>
            <w:r w:rsidR="00E01C3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sporządzone przez Wykonawcę, a służące celom Przedsięwzięcia określonym w Rozdziale I Regulaminu, do przedstawienia postulatów zmian prawnych w zakresie zidentyfikowanych „wąskich gardeł” dla </w:t>
            </w:r>
            <w:r w:rsidR="003A593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wdrożenia </w:t>
            </w:r>
            <w:r w:rsidR="00E01C3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systemów wentylacji </w:t>
            </w:r>
            <w:r w:rsidR="003A5931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 istniejących Salach lekcyjnych.</w:t>
            </w:r>
          </w:p>
        </w:tc>
        <w:tc>
          <w:tcPr>
            <w:tcW w:w="1068" w:type="pct"/>
          </w:tcPr>
          <w:p w14:paraId="124C4A66" w14:textId="775269C5" w:rsidR="00767197" w:rsidRPr="001246A6" w:rsidRDefault="00F154DD" w:rsidP="00CA4A5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W Terminie Doręczenia Wyników Prac Etapu II </w:t>
            </w:r>
          </w:p>
        </w:tc>
      </w:tr>
    </w:tbl>
    <w:p w14:paraId="4DAF5FFA" w14:textId="77777777" w:rsidR="00BA22AC" w:rsidRPr="001246A6" w:rsidRDefault="00BA22AC" w:rsidP="00090BCD">
      <w:pPr>
        <w:textAlignment w:val="baseline"/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</w:pPr>
    </w:p>
    <w:p w14:paraId="69B5BD42" w14:textId="1140327E" w:rsidR="00953805" w:rsidRPr="001246A6" w:rsidRDefault="00164FD6" w:rsidP="00164FD6">
      <w:pPr>
        <w:jc w:val="both"/>
        <w:rPr>
          <w:rFonts w:eastAsia="Calibri" w:cstheme="minorHAnsi"/>
          <w:iCs/>
          <w:szCs w:val="22"/>
          <w:lang w:eastAsia="pl-PL"/>
        </w:rPr>
      </w:pPr>
      <w:r w:rsidRPr="001246A6">
        <w:rPr>
          <w:rFonts w:eastAsia="Calibri" w:cstheme="minorHAnsi"/>
          <w:iCs/>
          <w:szCs w:val="22"/>
          <w:lang w:eastAsia="pl-PL"/>
        </w:rPr>
        <w:t>Wyni</w:t>
      </w:r>
      <w:r w:rsidR="00953805" w:rsidRPr="001246A6">
        <w:rPr>
          <w:rFonts w:eastAsia="Calibri" w:cstheme="minorHAnsi"/>
          <w:iCs/>
          <w:szCs w:val="22"/>
          <w:lang w:eastAsia="pl-PL"/>
        </w:rPr>
        <w:t xml:space="preserve">ki Prac </w:t>
      </w:r>
      <w:r w:rsidRPr="001246A6">
        <w:rPr>
          <w:rFonts w:eastAsia="Calibri" w:cstheme="minorHAnsi"/>
          <w:iCs/>
          <w:szCs w:val="22"/>
          <w:lang w:eastAsia="pl-PL"/>
        </w:rPr>
        <w:t xml:space="preserve">Etapu II </w:t>
      </w:r>
      <w:r w:rsidR="00953805" w:rsidRPr="001246A6">
        <w:rPr>
          <w:rFonts w:eastAsia="Calibri" w:cstheme="minorHAnsi"/>
          <w:iCs/>
          <w:szCs w:val="22"/>
          <w:lang w:eastAsia="pl-PL"/>
        </w:rPr>
        <w:t xml:space="preserve">muszą zostać przekazane Zamawiającemu w Terminie Doręczenia Wyników Prac Etapu II, określonym w Tabeli I.II.1 niniejszego Załącznika i w formie określonej w niniejszym Załącznikiem oraz Umową. </w:t>
      </w:r>
    </w:p>
    <w:p w14:paraId="263708CD" w14:textId="77777777" w:rsidR="007D4FDF" w:rsidRPr="001246A6" w:rsidRDefault="007D4FDF" w:rsidP="00164FD6">
      <w:pPr>
        <w:jc w:val="both"/>
        <w:rPr>
          <w:rFonts w:eastAsia="Calibri" w:cstheme="minorHAnsi"/>
          <w:iCs/>
          <w:szCs w:val="22"/>
          <w:lang w:eastAsia="pl-PL"/>
        </w:rPr>
      </w:pPr>
    </w:p>
    <w:p w14:paraId="370B34A8" w14:textId="12AB731D" w:rsidR="00953805" w:rsidRPr="001246A6" w:rsidRDefault="00953805" w:rsidP="00590E20">
      <w:pPr>
        <w:pStyle w:val="Nagwek2"/>
        <w:ind w:firstLine="720"/>
        <w:rPr>
          <w:rFonts w:cstheme="minorHAnsi"/>
        </w:rPr>
      </w:pPr>
      <w:bookmarkStart w:id="29" w:name="_Toc73430312"/>
      <w:r w:rsidRPr="001246A6">
        <w:rPr>
          <w:rFonts w:cstheme="minorHAnsi"/>
        </w:rPr>
        <w:t>I.II.4</w:t>
      </w:r>
      <w:r w:rsidR="007D4FDF" w:rsidRPr="001246A6">
        <w:rPr>
          <w:rFonts w:cstheme="minorHAnsi"/>
        </w:rPr>
        <w:t xml:space="preserve">. </w:t>
      </w:r>
      <w:r w:rsidRPr="001246A6">
        <w:rPr>
          <w:rFonts w:cstheme="minorHAnsi"/>
        </w:rPr>
        <w:t>Uruchomienie Systemu wentylacji A wraz z Szkolnym systemem zarządzającym</w:t>
      </w:r>
      <w:bookmarkEnd w:id="29"/>
    </w:p>
    <w:p w14:paraId="566BCBBE" w14:textId="7CD99153" w:rsidR="00953805" w:rsidRPr="001246A6" w:rsidRDefault="00953805" w:rsidP="00953805">
      <w:pPr>
        <w:rPr>
          <w:rFonts w:cstheme="minorHAnsi"/>
          <w:lang w:eastAsia="en-GB"/>
        </w:rPr>
      </w:pPr>
    </w:p>
    <w:p w14:paraId="5053E1F2" w14:textId="2D5EDFC8" w:rsidR="00953805" w:rsidRPr="001246A6" w:rsidRDefault="00953805" w:rsidP="00040088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wymaga uruchomienia i wykonania rozruchu dla wszystkich elementów Systemu wentylacji</w:t>
      </w:r>
      <w:r w:rsidR="00ED7188" w:rsidRPr="001246A6">
        <w:rPr>
          <w:rFonts w:cstheme="minorHAnsi"/>
          <w:lang w:eastAsia="en-GB"/>
        </w:rPr>
        <w:t xml:space="preserve"> A wraz z Szkolnym systemem zarządzającym. Ponadto wymaga również wszelkich innych działań niezbędnych do normalnej eksploatacji Demonstratora Systemu wentylacji A wraz z </w:t>
      </w:r>
      <w:r w:rsidR="1B2FE67C" w:rsidRPr="001246A6">
        <w:rPr>
          <w:rFonts w:cstheme="minorHAnsi"/>
          <w:lang w:eastAsia="en-GB"/>
        </w:rPr>
        <w:t>S</w:t>
      </w:r>
      <w:r w:rsidR="00ED7188" w:rsidRPr="001246A6">
        <w:rPr>
          <w:rFonts w:cstheme="minorHAnsi"/>
          <w:lang w:eastAsia="en-GB"/>
        </w:rPr>
        <w:t xml:space="preserve">zkolnym systemem zarządzającym przez </w:t>
      </w:r>
      <w:r w:rsidR="00665956" w:rsidRPr="001246A6">
        <w:rPr>
          <w:rFonts w:cstheme="minorHAnsi"/>
          <w:lang w:eastAsia="en-GB"/>
        </w:rPr>
        <w:t>Użytkownik</w:t>
      </w:r>
      <w:r w:rsidR="00ED7188" w:rsidRPr="001246A6">
        <w:rPr>
          <w:rFonts w:cstheme="minorHAnsi"/>
          <w:lang w:eastAsia="en-GB"/>
        </w:rPr>
        <w:t>ów. Próby mają obejmować, ale nie powinny być ograniczone jedynie do:</w:t>
      </w:r>
    </w:p>
    <w:p w14:paraId="43DA10D9" w14:textId="714B2E72" w:rsidR="00ED7188" w:rsidRPr="001246A6" w:rsidRDefault="00ED7188" w:rsidP="00953805">
      <w:pPr>
        <w:rPr>
          <w:rFonts w:cstheme="minorHAnsi"/>
          <w:lang w:eastAsia="en-GB"/>
        </w:rPr>
      </w:pPr>
    </w:p>
    <w:p w14:paraId="6C41B7C2" w14:textId="6C3CD7B9" w:rsidR="00ED7188" w:rsidRPr="001246A6" w:rsidRDefault="00040088" w:rsidP="0029361A">
      <w:pPr>
        <w:pStyle w:val="Akapitzlist"/>
        <w:numPr>
          <w:ilvl w:val="0"/>
          <w:numId w:val="3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</w:t>
      </w:r>
      <w:r w:rsidR="00ED7188" w:rsidRPr="001246A6">
        <w:rPr>
          <w:rFonts w:cstheme="minorHAnsi"/>
          <w:lang w:eastAsia="en-GB"/>
        </w:rPr>
        <w:t xml:space="preserve">ozruchu mechanicznego, czyli sprawdzenia działania Systemu wentylacji A wraz z Szkolnym systemem zarządzającym w docelowej Lokalizacji, przeprowadzonej bez </w:t>
      </w:r>
      <w:r w:rsidR="009A04BF" w:rsidRPr="001246A6">
        <w:rPr>
          <w:rFonts w:cstheme="minorHAnsi"/>
          <w:lang w:eastAsia="en-GB"/>
        </w:rPr>
        <w:t xml:space="preserve">udziału uczniów dla każdego budowanego, mechanicznego, elektrycznego i pomiarowego elementu Demonstratora Systemu A, </w:t>
      </w:r>
    </w:p>
    <w:p w14:paraId="50486D8A" w14:textId="48AE229D" w:rsidR="009A04BF" w:rsidRPr="001246A6" w:rsidRDefault="009A04BF" w:rsidP="00040088">
      <w:pPr>
        <w:jc w:val="both"/>
        <w:rPr>
          <w:rFonts w:cstheme="minorHAnsi"/>
          <w:lang w:eastAsia="en-GB"/>
        </w:rPr>
      </w:pPr>
    </w:p>
    <w:p w14:paraId="5B72CDFB" w14:textId="13CE3692" w:rsidR="009A04BF" w:rsidRPr="001246A6" w:rsidRDefault="00110133" w:rsidP="0029361A">
      <w:pPr>
        <w:pStyle w:val="Akapitzlist"/>
        <w:numPr>
          <w:ilvl w:val="0"/>
          <w:numId w:val="3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lastRenderedPageBreak/>
        <w:t>rozruch</w:t>
      </w:r>
      <w:r w:rsidR="00040088" w:rsidRPr="001246A6">
        <w:rPr>
          <w:rFonts w:cstheme="minorHAnsi"/>
          <w:lang w:eastAsia="en-GB"/>
        </w:rPr>
        <w:t>u</w:t>
      </w:r>
      <w:r w:rsidRPr="001246A6">
        <w:rPr>
          <w:rFonts w:cstheme="minorHAnsi"/>
          <w:lang w:eastAsia="en-GB"/>
        </w:rPr>
        <w:t xml:space="preserve"> wentylacji</w:t>
      </w:r>
      <w:r w:rsidR="009A04BF" w:rsidRPr="001246A6">
        <w:rPr>
          <w:rFonts w:cstheme="minorHAnsi"/>
          <w:lang w:eastAsia="en-GB"/>
        </w:rPr>
        <w:t xml:space="preserve">, czyli sprawdzenie działania Systemu wentylacji </w:t>
      </w:r>
      <w:r w:rsidR="1F2E192D" w:rsidRPr="001246A6">
        <w:rPr>
          <w:rFonts w:cstheme="minorHAnsi"/>
          <w:lang w:eastAsia="en-GB"/>
        </w:rPr>
        <w:t>A</w:t>
      </w:r>
      <w:r w:rsidR="009A04BF" w:rsidRPr="001246A6">
        <w:rPr>
          <w:rFonts w:cstheme="minorHAnsi"/>
          <w:lang w:eastAsia="en-GB"/>
        </w:rPr>
        <w:t xml:space="preserve"> w docelowej lokalizacji przeprowadzonej przy udzi</w:t>
      </w:r>
      <w:r w:rsidR="00040088" w:rsidRPr="001246A6">
        <w:rPr>
          <w:rFonts w:cstheme="minorHAnsi"/>
          <w:lang w:eastAsia="en-GB"/>
        </w:rPr>
        <w:t xml:space="preserve">ale uczniów, potwierdzającym uzyskanie wymaganej środowiskowej jakości powietrza, </w:t>
      </w:r>
    </w:p>
    <w:p w14:paraId="68770E5B" w14:textId="464E8C7D" w:rsidR="00110133" w:rsidRPr="001246A6" w:rsidRDefault="00110133" w:rsidP="2229B616">
      <w:pPr>
        <w:jc w:val="both"/>
        <w:rPr>
          <w:rFonts w:cstheme="minorHAnsi"/>
          <w:lang w:eastAsia="en-GB"/>
        </w:rPr>
      </w:pPr>
    </w:p>
    <w:p w14:paraId="4E70626A" w14:textId="61FE226D" w:rsidR="00110133" w:rsidRPr="001246A6" w:rsidRDefault="3402C88B" w:rsidP="0029361A">
      <w:pPr>
        <w:pStyle w:val="Akapitzlist"/>
        <w:numPr>
          <w:ilvl w:val="0"/>
          <w:numId w:val="3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rozruch</w:t>
      </w:r>
      <w:r w:rsidR="2756DDCE" w:rsidRPr="001246A6">
        <w:rPr>
          <w:rFonts w:cstheme="minorHAnsi"/>
          <w:lang w:eastAsia="en-GB"/>
        </w:rPr>
        <w:t>u technologicznego</w:t>
      </w:r>
      <w:r w:rsidRPr="001246A6">
        <w:rPr>
          <w:rFonts w:cstheme="minorHAnsi"/>
          <w:lang w:eastAsia="en-GB"/>
        </w:rPr>
        <w:t xml:space="preserve"> Systemu wentylacji</w:t>
      </w:r>
      <w:r w:rsidR="47EB525C" w:rsidRPr="001246A6">
        <w:rPr>
          <w:rFonts w:cstheme="minorHAnsi"/>
          <w:lang w:eastAsia="en-GB"/>
        </w:rPr>
        <w:t xml:space="preserve"> A wraz z Szkolnym systemem zarządzającym potwierdzającym </w:t>
      </w:r>
      <w:r w:rsidR="2756DDCE" w:rsidRPr="001246A6">
        <w:rPr>
          <w:rFonts w:cstheme="minorHAnsi"/>
          <w:lang w:eastAsia="en-GB"/>
        </w:rPr>
        <w:t xml:space="preserve">prawidłowe zarządzanie i sterowanie Systemem </w:t>
      </w:r>
      <w:r w:rsidR="49E865CF" w:rsidRPr="001246A6">
        <w:rPr>
          <w:rFonts w:cstheme="minorHAnsi"/>
          <w:lang w:eastAsia="en-GB"/>
        </w:rPr>
        <w:t>wentylacji</w:t>
      </w:r>
      <w:r w:rsidR="2756DDCE" w:rsidRPr="001246A6">
        <w:rPr>
          <w:rFonts w:cstheme="minorHAnsi"/>
          <w:lang w:eastAsia="en-GB"/>
        </w:rPr>
        <w:t xml:space="preserve"> A. </w:t>
      </w:r>
    </w:p>
    <w:p w14:paraId="6142CD9A" w14:textId="07517137" w:rsidR="00953805" w:rsidRPr="001246A6" w:rsidRDefault="00953805" w:rsidP="2229B616">
      <w:pPr>
        <w:rPr>
          <w:rFonts w:cstheme="minorHAnsi"/>
          <w:lang w:eastAsia="en-GB"/>
        </w:rPr>
      </w:pPr>
    </w:p>
    <w:p w14:paraId="5A70F1DE" w14:textId="4E9C69AB" w:rsidR="00C4096E" w:rsidRPr="001246A6" w:rsidRDefault="7AFBAF22" w:rsidP="2229B61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Rozruch Demonstratora Systemu wentylacji A powinien trw</w:t>
      </w:r>
      <w:r w:rsidR="650C6F1A" w:rsidRPr="001246A6">
        <w:rPr>
          <w:rFonts w:cstheme="minorHAnsi"/>
          <w:lang w:eastAsia="en-GB"/>
        </w:rPr>
        <w:t>ać taką ilość</w:t>
      </w:r>
      <w:r w:rsidRPr="001246A6">
        <w:rPr>
          <w:rFonts w:cstheme="minorHAnsi"/>
          <w:lang w:eastAsia="en-GB"/>
        </w:rPr>
        <w:t xml:space="preserve"> czasu</w:t>
      </w:r>
      <w:r w:rsidR="650C6F1A" w:rsidRPr="001246A6">
        <w:rPr>
          <w:rFonts w:cstheme="minorHAnsi"/>
          <w:lang w:eastAsia="en-GB"/>
        </w:rPr>
        <w:t xml:space="preserve">, która potwierdzi </w:t>
      </w:r>
      <w:r w:rsidRPr="001246A6">
        <w:rPr>
          <w:rFonts w:cstheme="minorHAnsi"/>
          <w:lang w:eastAsia="en-GB"/>
        </w:rPr>
        <w:t xml:space="preserve">niezawodność pracy </w:t>
      </w:r>
      <w:r w:rsidR="650C6F1A" w:rsidRPr="001246A6">
        <w:rPr>
          <w:rFonts w:cstheme="minorHAnsi"/>
          <w:lang w:eastAsia="en-GB"/>
        </w:rPr>
        <w:t xml:space="preserve">Systemu </w:t>
      </w:r>
      <w:r w:rsidR="23961FCE" w:rsidRPr="001246A6">
        <w:rPr>
          <w:rFonts w:cstheme="minorHAnsi"/>
          <w:lang w:eastAsia="en-GB"/>
        </w:rPr>
        <w:t xml:space="preserve">wentylacji </w:t>
      </w:r>
      <w:r w:rsidR="650C6F1A" w:rsidRPr="001246A6">
        <w:rPr>
          <w:rFonts w:cstheme="minorHAnsi"/>
          <w:lang w:eastAsia="en-GB"/>
        </w:rPr>
        <w:t>A oraz gwarantuje</w:t>
      </w:r>
      <w:r w:rsidRPr="001246A6">
        <w:rPr>
          <w:rFonts w:cstheme="minorHAnsi"/>
          <w:lang w:eastAsia="en-GB"/>
        </w:rPr>
        <w:t xml:space="preserve"> prawidłowe przeprowadzenie Testów. Wykonawca sam określa, czas jaki powinien przeznaczyć na rozruch Systemu, jednak nie powinien on trwać krócej niż 1</w:t>
      </w:r>
      <w:r w:rsidR="7BB07633" w:rsidRPr="001246A6">
        <w:rPr>
          <w:rFonts w:cstheme="minorHAnsi"/>
          <w:lang w:eastAsia="en-GB"/>
        </w:rPr>
        <w:t>4</w:t>
      </w:r>
      <w:r w:rsidRPr="001246A6">
        <w:rPr>
          <w:rFonts w:cstheme="minorHAnsi"/>
          <w:lang w:eastAsia="en-GB"/>
        </w:rPr>
        <w:t xml:space="preserve"> </w:t>
      </w:r>
      <w:r w:rsidR="3571C5FB" w:rsidRPr="001246A6">
        <w:rPr>
          <w:rFonts w:cstheme="minorHAnsi"/>
          <w:lang w:eastAsia="en-GB"/>
        </w:rPr>
        <w:t>dni</w:t>
      </w:r>
      <w:r w:rsidRPr="001246A6">
        <w:rPr>
          <w:rFonts w:cstheme="minorHAnsi"/>
          <w:lang w:eastAsia="en-GB"/>
        </w:rPr>
        <w:t xml:space="preserve">. Zamawiający zastrzega sobie prawo do uczestnictwa podczas rozruchu. </w:t>
      </w:r>
    </w:p>
    <w:p w14:paraId="4A9D1CDE" w14:textId="5061153E" w:rsidR="00F154DD" w:rsidRPr="001246A6" w:rsidRDefault="00F154DD" w:rsidP="2229B616">
      <w:pPr>
        <w:rPr>
          <w:rFonts w:cstheme="minorHAnsi"/>
          <w:lang w:eastAsia="en-GB"/>
        </w:rPr>
      </w:pPr>
    </w:p>
    <w:p w14:paraId="53635072" w14:textId="7C1F6808" w:rsidR="004276C2" w:rsidRPr="001246A6" w:rsidRDefault="7AFBAF22" w:rsidP="2229B616">
      <w:pPr>
        <w:pStyle w:val="Nagwek2"/>
        <w:rPr>
          <w:rFonts w:cstheme="minorHAnsi"/>
        </w:rPr>
      </w:pPr>
      <w:bookmarkStart w:id="30" w:name="_Toc73430313"/>
      <w:r w:rsidRPr="001246A6">
        <w:rPr>
          <w:rFonts w:cstheme="minorHAnsi"/>
        </w:rPr>
        <w:t>I.II.5. Testy Systemu wentylacji A wraz z Szkolnym systemem zarządzającym</w:t>
      </w:r>
      <w:bookmarkEnd w:id="30"/>
      <w:r w:rsidRPr="001246A6">
        <w:rPr>
          <w:rFonts w:cstheme="minorHAnsi"/>
        </w:rPr>
        <w:t xml:space="preserve"> </w:t>
      </w:r>
    </w:p>
    <w:p w14:paraId="5BE6F3EA" w14:textId="59A8B769" w:rsidR="00C4096E" w:rsidRPr="001246A6" w:rsidRDefault="00C4096E" w:rsidP="00C4096E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Testy Demonstratora Systemu wentylacji A wraz z Szkolnym system zarządzającym rozpoczną się nie wcześniej niż 7 dni po przekazaniu przez Wykonawcę Wyników Prac Etapu II przedstawionych w Tabeli </w:t>
      </w:r>
      <w:r w:rsidR="00655588" w:rsidRPr="001246A6">
        <w:rPr>
          <w:rFonts w:cstheme="minorHAnsi"/>
          <w:lang w:eastAsia="en-GB"/>
        </w:rPr>
        <w:t>I.II.1.</w:t>
      </w:r>
    </w:p>
    <w:p w14:paraId="6344F826" w14:textId="02D41613" w:rsidR="00C4096E" w:rsidRPr="001246A6" w:rsidRDefault="00C4096E" w:rsidP="00C4096E">
      <w:pPr>
        <w:jc w:val="both"/>
        <w:rPr>
          <w:rFonts w:cstheme="minorHAnsi"/>
          <w:lang w:eastAsia="en-GB"/>
        </w:rPr>
      </w:pPr>
    </w:p>
    <w:p w14:paraId="1D5F88F5" w14:textId="4343C2FF" w:rsidR="00C4096E" w:rsidRPr="001246A6" w:rsidRDefault="107038E9" w:rsidP="00C4096E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Wykonawca przy współudziale z Zamawiającym oraz Partnerem Strategicznym przeprowadzi Testy Demonstratora Systemu wentylacji A wraz z Szkolnym systemem zarządzającym mające na celu weryfikację zgodności z projektem, poprawności jego działania oraz spełnienia wymagań </w:t>
      </w:r>
      <w:r w:rsidR="4F151E1A" w:rsidRPr="001246A6">
        <w:rPr>
          <w:rFonts w:cstheme="minorHAnsi"/>
          <w:lang w:eastAsia="en-GB"/>
        </w:rPr>
        <w:t>Obligatoryjnych dla Demonstratora</w:t>
      </w:r>
      <w:r w:rsidR="67DE8E28" w:rsidRPr="001246A6">
        <w:rPr>
          <w:rFonts w:cstheme="minorHAnsi"/>
          <w:lang w:eastAsia="en-GB"/>
        </w:rPr>
        <w:t xml:space="preserve"> 6.1-6.13</w:t>
      </w:r>
      <w:r w:rsidR="4F151E1A" w:rsidRPr="001246A6">
        <w:rPr>
          <w:rFonts w:cstheme="minorHAnsi"/>
          <w:lang w:eastAsia="en-GB"/>
        </w:rPr>
        <w:t xml:space="preserve">, przedstawionych w Załączniku 1 do Regulaminu. </w:t>
      </w:r>
    </w:p>
    <w:p w14:paraId="383C0E04" w14:textId="55AE1784" w:rsidR="005F6FB2" w:rsidRPr="001246A6" w:rsidRDefault="005F6FB2" w:rsidP="00C4096E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Wyniki Testów Demonstratora Systemu A będą podlegać ocenie. </w:t>
      </w:r>
    </w:p>
    <w:p w14:paraId="12C91020" w14:textId="027B15B2" w:rsidR="005F6FB2" w:rsidRPr="001246A6" w:rsidRDefault="005F6FB2" w:rsidP="00C4096E">
      <w:pPr>
        <w:jc w:val="both"/>
        <w:rPr>
          <w:rFonts w:cstheme="minorHAnsi"/>
          <w:lang w:eastAsia="en-GB"/>
        </w:rPr>
      </w:pPr>
    </w:p>
    <w:p w14:paraId="46FC0B7B" w14:textId="4342935C" w:rsidR="005F6FB2" w:rsidRPr="001246A6" w:rsidRDefault="005F6FB2" w:rsidP="00C4096E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Wykonawca przy współudziale z Zamawiającym oraz Partnerem Strategicznym przeprowadzi następujące testy Demonstratora Systemu A. </w:t>
      </w:r>
    </w:p>
    <w:p w14:paraId="6C1C1B1E" w14:textId="3F8D065A" w:rsidR="005F6FB2" w:rsidRPr="001246A6" w:rsidRDefault="005F6FB2" w:rsidP="0029361A">
      <w:pPr>
        <w:pStyle w:val="Akapitzlist"/>
        <w:numPr>
          <w:ilvl w:val="0"/>
          <w:numId w:val="3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</w:t>
      </w:r>
      <w:r w:rsidR="44E292E6" w:rsidRPr="001246A6">
        <w:rPr>
          <w:rFonts w:cstheme="minorHAnsi"/>
          <w:lang w:eastAsia="en-GB"/>
        </w:rPr>
        <w:t>A.</w:t>
      </w:r>
      <w:r w:rsidRPr="001246A6">
        <w:rPr>
          <w:rFonts w:cstheme="minorHAnsi"/>
          <w:lang w:eastAsia="en-GB"/>
        </w:rPr>
        <w:t>1</w:t>
      </w:r>
      <w:r w:rsidR="3BC9CE72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 xml:space="preserve">. Test jakościowy </w:t>
      </w:r>
    </w:p>
    <w:p w14:paraId="7F6F934B" w14:textId="7E202728" w:rsidR="005F6FB2" w:rsidRPr="001246A6" w:rsidRDefault="005F6FB2" w:rsidP="0029361A">
      <w:pPr>
        <w:pStyle w:val="Akapitzlist"/>
        <w:numPr>
          <w:ilvl w:val="0"/>
          <w:numId w:val="3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</w:t>
      </w:r>
      <w:r w:rsidR="01973878" w:rsidRPr="001246A6">
        <w:rPr>
          <w:rFonts w:cstheme="minorHAnsi"/>
          <w:lang w:eastAsia="en-GB"/>
        </w:rPr>
        <w:t>A.</w:t>
      </w:r>
      <w:r w:rsidRPr="001246A6">
        <w:rPr>
          <w:rFonts w:cstheme="minorHAnsi"/>
          <w:lang w:eastAsia="en-GB"/>
        </w:rPr>
        <w:t>2</w:t>
      </w:r>
      <w:r w:rsidR="47938D9F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>. Test ilościowy</w:t>
      </w:r>
    </w:p>
    <w:p w14:paraId="5CD4F0B2" w14:textId="5F51FC37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6745A072" w14:textId="3DF62558" w:rsidR="005F6FB2" w:rsidRPr="001246A6" w:rsidRDefault="005F6FB2" w:rsidP="005F6FB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Procedura Testowa </w:t>
      </w:r>
      <w:r w:rsidR="68AD5A80" w:rsidRPr="001246A6">
        <w:rPr>
          <w:rFonts w:cstheme="minorHAnsi"/>
          <w:lang w:eastAsia="en-GB"/>
        </w:rPr>
        <w:t>A.</w:t>
      </w:r>
      <w:r w:rsidRPr="001246A6">
        <w:rPr>
          <w:rFonts w:cstheme="minorHAnsi"/>
          <w:lang w:eastAsia="en-GB"/>
        </w:rPr>
        <w:t>1</w:t>
      </w:r>
      <w:r w:rsidR="44577924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 xml:space="preserve"> i </w:t>
      </w:r>
      <w:r w:rsidR="4BD8D5A7" w:rsidRPr="001246A6">
        <w:rPr>
          <w:rFonts w:cstheme="minorHAnsi"/>
          <w:lang w:eastAsia="en-GB"/>
        </w:rPr>
        <w:t>A.</w:t>
      </w:r>
      <w:r w:rsidRPr="001246A6">
        <w:rPr>
          <w:rFonts w:cstheme="minorHAnsi"/>
          <w:lang w:eastAsia="en-GB"/>
        </w:rPr>
        <w:t>2</w:t>
      </w:r>
      <w:r w:rsidR="6F53AE14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 xml:space="preserve"> rozpoczną się tego samego dnia. </w:t>
      </w:r>
    </w:p>
    <w:p w14:paraId="3E0B6D46" w14:textId="38DC324A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728211A7" w14:textId="3F16505B" w:rsidR="005F6FB2" w:rsidRPr="001246A6" w:rsidRDefault="005F6FB2" w:rsidP="005F6FB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dopuszcza przerwanie ciągłości pomiarów prowadzonych w ramach Testów Demonstratora Systemu A, na skutek:</w:t>
      </w:r>
    </w:p>
    <w:p w14:paraId="561581E2" w14:textId="69DD9886" w:rsidR="005F6FB2" w:rsidRPr="001246A6" w:rsidRDefault="005F6FB2" w:rsidP="0029361A">
      <w:pPr>
        <w:pStyle w:val="Akapitzlist"/>
        <w:numPr>
          <w:ilvl w:val="0"/>
          <w:numId w:val="3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awarii urządzeń pomiarowych wykorzystywanych w trakcie Testów Systemu wentylacji A wraz z Szkolnym systemem zarządzającym, </w:t>
      </w:r>
    </w:p>
    <w:p w14:paraId="2ACDFF9F" w14:textId="7BC2DBE4" w:rsidR="005F6FB2" w:rsidRPr="001246A6" w:rsidRDefault="005F6FB2" w:rsidP="0029361A">
      <w:pPr>
        <w:pStyle w:val="Akapitzlist"/>
        <w:numPr>
          <w:ilvl w:val="0"/>
          <w:numId w:val="3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działań takich jak np. przerwa w dostawie energii elektrycznej w budynku, w którym prowadzone są Testy Systemu wentylacji A, pożar, katastrofa naturalna, stan wojenny lub strajk powszechny, z wyłączeniem stanu epidemii wywołanego wirusem SARS CoV-2. </w:t>
      </w:r>
    </w:p>
    <w:p w14:paraId="0FA64723" w14:textId="2AE1571A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21D73E7D" w14:textId="1EE5BBA6" w:rsidR="005F6FB2" w:rsidRPr="001246A6" w:rsidRDefault="005F6FB2" w:rsidP="005F6FB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przypadku wystąpienia ww. okoliczności, Zamawiający może przedłużyć czas prowadzenia Testów Systemu wentylacji A adekwatnie do czasu trwania ww. okoliczności, lecz nie dłużej niż 1</w:t>
      </w:r>
      <w:r w:rsidR="621C5034" w:rsidRPr="001246A6">
        <w:rPr>
          <w:rFonts w:cstheme="minorHAnsi"/>
          <w:lang w:eastAsia="en-GB"/>
        </w:rPr>
        <w:t>4</w:t>
      </w:r>
      <w:r w:rsidRPr="001246A6">
        <w:rPr>
          <w:rFonts w:cstheme="minorHAnsi"/>
          <w:lang w:eastAsia="en-GB"/>
        </w:rPr>
        <w:t xml:space="preserve"> </w:t>
      </w:r>
      <w:r w:rsidR="621C5034" w:rsidRPr="001246A6">
        <w:rPr>
          <w:rFonts w:cstheme="minorHAnsi"/>
          <w:lang w:eastAsia="en-GB"/>
        </w:rPr>
        <w:t>dni</w:t>
      </w:r>
      <w:r w:rsidRPr="001246A6">
        <w:rPr>
          <w:rFonts w:cstheme="minorHAnsi"/>
          <w:lang w:eastAsia="en-GB"/>
        </w:rPr>
        <w:t xml:space="preserve">. </w:t>
      </w:r>
    </w:p>
    <w:p w14:paraId="17151108" w14:textId="42036589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175B13F6" w14:textId="40AAB12B" w:rsidR="005F6FB2" w:rsidRPr="001246A6" w:rsidRDefault="4F151E1A" w:rsidP="005F6FB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 uzasadnionych przypadkach Zamawiający może przeprowadzić ponownie Testy. </w:t>
      </w:r>
    </w:p>
    <w:p w14:paraId="388F3981" w14:textId="4CF2DA1B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4FE38F2B" w14:textId="5E3B5387" w:rsidR="005E6785" w:rsidRPr="001246A6" w:rsidRDefault="00F154DD" w:rsidP="005E6785">
      <w:pPr>
        <w:pStyle w:val="Nagwek2"/>
        <w:rPr>
          <w:rFonts w:cstheme="minorHAnsi"/>
        </w:rPr>
      </w:pPr>
      <w:bookmarkStart w:id="31" w:name="_Toc73430314"/>
      <w:r w:rsidRPr="001246A6">
        <w:rPr>
          <w:rFonts w:cstheme="minorHAnsi"/>
        </w:rPr>
        <w:t>I.II.5</w:t>
      </w:r>
      <w:r w:rsidR="005F6FB2" w:rsidRPr="001246A6">
        <w:rPr>
          <w:rFonts w:cstheme="minorHAnsi"/>
        </w:rPr>
        <w:t>.</w:t>
      </w:r>
      <w:r w:rsidRPr="001246A6">
        <w:rPr>
          <w:rFonts w:cstheme="minorHAnsi"/>
        </w:rPr>
        <w:t>1.</w:t>
      </w:r>
      <w:r w:rsidR="005F6FB2" w:rsidRPr="001246A6">
        <w:rPr>
          <w:rFonts w:cstheme="minorHAnsi"/>
        </w:rPr>
        <w:t xml:space="preserve"> Przygotowanie Środowiska Testowego</w:t>
      </w:r>
      <w:bookmarkEnd w:id="31"/>
    </w:p>
    <w:p w14:paraId="3FC09CF7" w14:textId="0C28A640" w:rsidR="005F6FB2" w:rsidRPr="001246A6" w:rsidRDefault="00B26D10" w:rsidP="3E2046CA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Wykonawca we wskazanej przez Zamawiającego Lokalizacji przygotuje Środowisko Testowe </w:t>
      </w:r>
      <w:r w:rsidR="00871BEC" w:rsidRPr="001246A6">
        <w:rPr>
          <w:rFonts w:cstheme="minorHAnsi"/>
        </w:rPr>
        <w:t xml:space="preserve">umożliwiające przeprowadzenie Testów Demonstratora Systemu wentylacji A wraz z Szkolnym systemem zarządzającym. </w:t>
      </w:r>
    </w:p>
    <w:p w14:paraId="27440DD3" w14:textId="639FAF4C" w:rsidR="00871BEC" w:rsidRPr="001246A6" w:rsidRDefault="00871BEC" w:rsidP="3E2046CA">
      <w:pPr>
        <w:jc w:val="both"/>
        <w:rPr>
          <w:rFonts w:cstheme="minorHAnsi"/>
        </w:rPr>
      </w:pPr>
    </w:p>
    <w:p w14:paraId="0014D925" w14:textId="2D04B1C7" w:rsidR="00871BEC" w:rsidRPr="001246A6" w:rsidRDefault="00871BEC" w:rsidP="000772CE">
      <w:pPr>
        <w:jc w:val="both"/>
        <w:rPr>
          <w:rFonts w:cstheme="minorHAnsi"/>
        </w:rPr>
      </w:pPr>
      <w:r w:rsidRPr="001246A6">
        <w:rPr>
          <w:rFonts w:cstheme="minorHAnsi"/>
        </w:rPr>
        <w:lastRenderedPageBreak/>
        <w:t xml:space="preserve">W szczególności </w:t>
      </w:r>
      <w:r w:rsidR="00335E1D" w:rsidRPr="001246A6">
        <w:rPr>
          <w:rFonts w:cstheme="minorHAnsi"/>
        </w:rPr>
        <w:t xml:space="preserve">Wykonawca </w:t>
      </w:r>
      <w:r w:rsidRPr="001246A6">
        <w:rPr>
          <w:rFonts w:cstheme="minorHAnsi"/>
        </w:rPr>
        <w:t>przygotuje w ramach wynagrodzenia wskazanego w ART.22 Umowy:</w:t>
      </w:r>
    </w:p>
    <w:p w14:paraId="3BA0C9EB" w14:textId="28ECF2BD" w:rsidR="00871BEC" w:rsidRPr="001246A6" w:rsidRDefault="000772CE" w:rsidP="0029361A">
      <w:pPr>
        <w:pStyle w:val="Akapitzlist"/>
        <w:numPr>
          <w:ilvl w:val="0"/>
          <w:numId w:val="40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Eksploatację Systemu wentylacji A dla 15 Sal lekcyjnych (z </w:t>
      </w:r>
      <w:r w:rsidR="00B14F1F" w:rsidRPr="001246A6">
        <w:rPr>
          <w:rFonts w:cstheme="minorHAnsi"/>
        </w:rPr>
        <w:t xml:space="preserve">zastrzeżeniem </w:t>
      </w:r>
      <w:r w:rsidR="00335E1D" w:rsidRPr="001246A6">
        <w:rPr>
          <w:rFonts w:cstheme="minorHAnsi"/>
        </w:rPr>
        <w:t xml:space="preserve">opcji </w:t>
      </w:r>
      <w:r w:rsidRPr="001246A6">
        <w:rPr>
          <w:rFonts w:cstheme="minorHAnsi"/>
        </w:rPr>
        <w:t xml:space="preserve">opisanym w Umowie) oraz Szkolny system zarządzający – 1 szt. Testy Demonstratora Systemu wentylacji A wraz z Szkolnym systemem zarządzającym będę trwały przez okres 30 dni, przy czym Czas eksploatacji Systemu wentylacji A przez </w:t>
      </w:r>
      <w:r w:rsidR="00665956" w:rsidRPr="001246A6">
        <w:rPr>
          <w:rFonts w:cstheme="minorHAnsi"/>
        </w:rPr>
        <w:t>Użytkownik</w:t>
      </w:r>
      <w:r w:rsidRPr="001246A6">
        <w:rPr>
          <w:rFonts w:cstheme="minorHAnsi"/>
        </w:rPr>
        <w:t xml:space="preserve">ów nie będzie krótszy niż </w:t>
      </w:r>
      <w:r w:rsidR="4EC59501" w:rsidRPr="001246A6">
        <w:rPr>
          <w:rFonts w:cstheme="minorHAnsi"/>
        </w:rPr>
        <w:t>3</w:t>
      </w:r>
      <w:r w:rsidRPr="001246A6">
        <w:rPr>
          <w:rFonts w:cstheme="minorHAnsi"/>
        </w:rPr>
        <w:t xml:space="preserve"> dni w tygodniu.  </w:t>
      </w:r>
    </w:p>
    <w:p w14:paraId="0DF20649" w14:textId="7D4E3508" w:rsidR="00871BEC" w:rsidRPr="001246A6" w:rsidRDefault="1F13596C" w:rsidP="0029361A">
      <w:pPr>
        <w:pStyle w:val="Akapitzlist"/>
        <w:numPr>
          <w:ilvl w:val="0"/>
          <w:numId w:val="40"/>
        </w:numPr>
        <w:jc w:val="both"/>
        <w:rPr>
          <w:rFonts w:cstheme="minorHAnsi"/>
        </w:rPr>
      </w:pPr>
      <w:r w:rsidRPr="001246A6">
        <w:rPr>
          <w:rFonts w:cstheme="minorHAnsi"/>
        </w:rPr>
        <w:t>Demonstrator Systemu wentylacji A wraz z Szkolnym systemem zarządzającym zgodny</w:t>
      </w:r>
      <w:r w:rsidR="742D6D4C" w:rsidRPr="001246A6">
        <w:rPr>
          <w:rFonts w:cstheme="minorHAnsi"/>
        </w:rPr>
        <w:t xml:space="preserve"> z Wymaganiami Obligatoryjnymi 1.1-1.10, 2.1-2.1</w:t>
      </w:r>
      <w:r w:rsidR="15229B6F" w:rsidRPr="001246A6">
        <w:rPr>
          <w:rFonts w:cstheme="minorHAnsi"/>
        </w:rPr>
        <w:t>1</w:t>
      </w:r>
      <w:r w:rsidR="742D6D4C" w:rsidRPr="001246A6">
        <w:rPr>
          <w:rFonts w:cstheme="minorHAnsi"/>
        </w:rPr>
        <w:t>, 3.1-3.20, 4.1-4.1</w:t>
      </w:r>
      <w:r w:rsidR="30984428" w:rsidRPr="001246A6">
        <w:rPr>
          <w:rFonts w:cstheme="minorHAnsi"/>
        </w:rPr>
        <w:t>2</w:t>
      </w:r>
      <w:r w:rsidR="742D6D4C" w:rsidRPr="001246A6">
        <w:rPr>
          <w:rFonts w:cstheme="minorHAnsi"/>
        </w:rPr>
        <w:t>, 5.1-5.</w:t>
      </w:r>
      <w:r w:rsidR="346AE6F9" w:rsidRPr="001246A6">
        <w:rPr>
          <w:rFonts w:cstheme="minorHAnsi"/>
        </w:rPr>
        <w:t>17</w:t>
      </w:r>
      <w:r w:rsidR="742D6D4C" w:rsidRPr="001246A6">
        <w:rPr>
          <w:rFonts w:cstheme="minorHAnsi"/>
        </w:rPr>
        <w:t>, 6.1-6.</w:t>
      </w:r>
      <w:r w:rsidR="2901FE56" w:rsidRPr="001246A6">
        <w:rPr>
          <w:rFonts w:cstheme="minorHAnsi"/>
        </w:rPr>
        <w:t>9 parametrami</w:t>
      </w:r>
      <w:r w:rsidR="742D6D4C" w:rsidRPr="001246A6">
        <w:rPr>
          <w:rFonts w:cstheme="minorHAnsi"/>
        </w:rPr>
        <w:t xml:space="preserve"> konkursowymi 7.17.8 przedstawionych w Załączniku nr 1 do Regulaminu. </w:t>
      </w:r>
    </w:p>
    <w:p w14:paraId="72A1EB2C" w14:textId="5FBBDDF6" w:rsidR="000772CE" w:rsidRPr="001246A6" w:rsidRDefault="000772CE" w:rsidP="0029361A">
      <w:pPr>
        <w:pStyle w:val="Akapitzlist"/>
        <w:numPr>
          <w:ilvl w:val="0"/>
          <w:numId w:val="40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Personel techniczny, przeszkolony i przygotowany do obsługi Systemu </w:t>
      </w:r>
      <w:r w:rsidR="40190787" w:rsidRPr="001246A6">
        <w:rPr>
          <w:rFonts w:cstheme="minorHAnsi"/>
        </w:rPr>
        <w:t>w</w:t>
      </w:r>
      <w:r w:rsidR="0F2BC19C" w:rsidRPr="001246A6">
        <w:rPr>
          <w:rFonts w:cstheme="minorHAnsi"/>
        </w:rPr>
        <w:t>entylacji</w:t>
      </w:r>
      <w:r w:rsidR="6174169E" w:rsidRPr="001246A6">
        <w:rPr>
          <w:rFonts w:cstheme="minorHAnsi"/>
        </w:rPr>
        <w:t xml:space="preserve"> A</w:t>
      </w:r>
      <w:r w:rsidRPr="001246A6">
        <w:rPr>
          <w:rFonts w:cstheme="minorHAnsi"/>
        </w:rPr>
        <w:t xml:space="preserve"> wraz z Szkolnym systemem zarządzającym podczas prowadzenia Testów.</w:t>
      </w:r>
    </w:p>
    <w:p w14:paraId="55676692" w14:textId="54C261D0" w:rsidR="000772CE" w:rsidRPr="001246A6" w:rsidRDefault="000772CE" w:rsidP="000772CE">
      <w:pPr>
        <w:jc w:val="both"/>
        <w:rPr>
          <w:rFonts w:cstheme="minorHAnsi"/>
        </w:rPr>
      </w:pPr>
    </w:p>
    <w:p w14:paraId="402F40D4" w14:textId="7D2850CB" w:rsidR="000772CE" w:rsidRPr="001246A6" w:rsidRDefault="000772CE" w:rsidP="000772CE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Zamawiający zastrzega sobie prawo do inspekcji Demonstratora Systemu wentylacji A wraz z Szkolnym systemem zarządzającym podczas Testów. </w:t>
      </w:r>
    </w:p>
    <w:p w14:paraId="3F99D7F2" w14:textId="3FDAF414" w:rsidR="005F6FB2" w:rsidRPr="001246A6" w:rsidRDefault="1CBD47FD" w:rsidP="04041D69">
      <w:pPr>
        <w:pStyle w:val="Nagwek2"/>
        <w:rPr>
          <w:rFonts w:cstheme="minorHAnsi"/>
        </w:rPr>
      </w:pPr>
      <w:bookmarkStart w:id="32" w:name="_Toc73430315"/>
      <w:r w:rsidRPr="001246A6">
        <w:rPr>
          <w:rFonts w:cstheme="minorHAnsi"/>
        </w:rPr>
        <w:t>I.II.5</w:t>
      </w:r>
      <w:r w:rsidR="4F151E1A" w:rsidRPr="001246A6">
        <w:rPr>
          <w:rFonts w:cstheme="minorHAnsi"/>
        </w:rPr>
        <w:t>.</w:t>
      </w:r>
      <w:r w:rsidRPr="001246A6">
        <w:rPr>
          <w:rFonts w:cstheme="minorHAnsi"/>
        </w:rPr>
        <w:t>2.</w:t>
      </w:r>
      <w:r w:rsidR="4F151E1A" w:rsidRPr="001246A6">
        <w:rPr>
          <w:rFonts w:cstheme="minorHAnsi"/>
        </w:rPr>
        <w:t xml:space="preserve"> Procedura Testowa dla Systemu wentylacji A wraz z Szkolnym systemem zarządzającym</w:t>
      </w:r>
      <w:bookmarkEnd w:id="32"/>
    </w:p>
    <w:p w14:paraId="5FE8CFE0" w14:textId="4A500CC4" w:rsidR="000203BF" w:rsidRPr="001246A6" w:rsidRDefault="742D6D4C" w:rsidP="005C0DC4">
      <w:pPr>
        <w:rPr>
          <w:rFonts w:cstheme="minorHAnsi"/>
          <w:b/>
          <w:bCs/>
        </w:rPr>
      </w:pPr>
      <w:r w:rsidRPr="001246A6">
        <w:rPr>
          <w:rFonts w:cstheme="minorHAnsi"/>
          <w:b/>
        </w:rPr>
        <w:t xml:space="preserve">Test </w:t>
      </w:r>
      <w:r w:rsidR="28A61E75" w:rsidRPr="001246A6">
        <w:rPr>
          <w:rFonts w:cstheme="minorHAnsi"/>
          <w:b/>
        </w:rPr>
        <w:t>A.</w:t>
      </w:r>
      <w:r w:rsidR="53CE88DB" w:rsidRPr="001246A6">
        <w:rPr>
          <w:rFonts w:cstheme="minorHAnsi"/>
          <w:b/>
        </w:rPr>
        <w:t>1</w:t>
      </w:r>
      <w:r w:rsidR="534B8D29" w:rsidRPr="001246A6">
        <w:rPr>
          <w:rFonts w:cstheme="minorHAnsi"/>
          <w:b/>
        </w:rPr>
        <w:t>0</w:t>
      </w:r>
      <w:r w:rsidRPr="001246A6">
        <w:rPr>
          <w:rFonts w:cstheme="minorHAnsi"/>
          <w:b/>
        </w:rPr>
        <w:t>. Test jakościowy</w:t>
      </w:r>
      <w:r w:rsidRPr="001246A6">
        <w:rPr>
          <w:rFonts w:cstheme="minorHAnsi"/>
        </w:rPr>
        <w:t xml:space="preserve"> będzie dotyczył spełnienia przez Demonstrator Systemu wentylacji A wraz z Szkolnym systemem zarządzającym Wymagania Konkursowego 7.1 deklarowanego przez Wykonawcę w Ofercie oraz Wymagań Obligatoryjnych 6.1-6.1</w:t>
      </w:r>
      <w:r w:rsidR="49D7DDFE" w:rsidRPr="001246A6">
        <w:rPr>
          <w:rFonts w:cstheme="minorHAnsi"/>
        </w:rPr>
        <w:t>3</w:t>
      </w:r>
      <w:r w:rsidRPr="001246A6">
        <w:rPr>
          <w:rFonts w:cstheme="minorHAnsi"/>
        </w:rPr>
        <w:t xml:space="preserve">, zgodnie z Załącznikiem nr 1 do Regulaminu. </w:t>
      </w:r>
    </w:p>
    <w:p w14:paraId="43FF5772" w14:textId="768D09CD" w:rsidR="045F4FC9" w:rsidRPr="001246A6" w:rsidRDefault="045F4FC9" w:rsidP="04041D69">
      <w:pPr>
        <w:rPr>
          <w:rFonts w:cstheme="minorHAnsi"/>
        </w:rPr>
      </w:pPr>
    </w:p>
    <w:p w14:paraId="2A3E57D3" w14:textId="51DD61E3" w:rsidR="000772CE" w:rsidRPr="001246A6" w:rsidRDefault="30F7029F" w:rsidP="045F4FC9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Podczas Testu System wentylacji A wraz z Szkolnym systemem zarządzającym</w:t>
      </w:r>
      <w:r w:rsidR="46AE37FB" w:rsidRPr="001246A6">
        <w:rPr>
          <w:rFonts w:cstheme="minorHAnsi"/>
          <w:lang w:eastAsia="en-GB"/>
        </w:rPr>
        <w:t>, System A</w:t>
      </w:r>
      <w:r w:rsidRPr="001246A6">
        <w:rPr>
          <w:rFonts w:cstheme="minorHAnsi"/>
          <w:lang w:eastAsia="en-GB"/>
        </w:rPr>
        <w:t xml:space="preserve"> pracuje w sposób normalny zgodnie z rzeczywistym zanieczyszczeniem środowiska zewnętrznego oraz emisją zanieczyszczeń w środku Sal lekcyjnych, przez okres </w:t>
      </w:r>
      <w:r w:rsidR="53948031" w:rsidRPr="001246A6">
        <w:rPr>
          <w:rFonts w:cstheme="minorHAnsi"/>
          <w:lang w:eastAsia="en-GB"/>
        </w:rPr>
        <w:t>15</w:t>
      </w:r>
      <w:r w:rsidRPr="001246A6">
        <w:rPr>
          <w:rFonts w:cstheme="minorHAnsi"/>
          <w:lang w:eastAsia="en-GB"/>
        </w:rPr>
        <w:t xml:space="preserve"> dni. </w:t>
      </w:r>
    </w:p>
    <w:p w14:paraId="1DCCFBEC" w14:textId="13F9617F" w:rsidR="008A3BE1" w:rsidRPr="001246A6" w:rsidRDefault="008A3BE1" w:rsidP="000772CE">
      <w:pPr>
        <w:rPr>
          <w:rFonts w:cstheme="minorHAnsi"/>
          <w:lang w:eastAsia="en-GB"/>
        </w:rPr>
      </w:pPr>
    </w:p>
    <w:p w14:paraId="611DF7B6" w14:textId="47B389E1" w:rsidR="008A3BE1" w:rsidRPr="001246A6" w:rsidRDefault="008A3BE1" w:rsidP="000772CE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jakościowy </w:t>
      </w:r>
      <w:r w:rsidR="63A42228" w:rsidRPr="001246A6">
        <w:rPr>
          <w:rFonts w:cstheme="minorHAnsi"/>
          <w:lang w:eastAsia="en-GB"/>
        </w:rPr>
        <w:t>A.</w:t>
      </w:r>
      <w:r w:rsidRPr="001246A6">
        <w:rPr>
          <w:rFonts w:cstheme="minorHAnsi"/>
          <w:lang w:eastAsia="en-GB"/>
        </w:rPr>
        <w:t>1</w:t>
      </w:r>
      <w:r w:rsidR="669B4200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 xml:space="preserve"> zostanie przeprowadzony zgodnie z następującą procedurą:</w:t>
      </w:r>
    </w:p>
    <w:p w14:paraId="1F2DE17D" w14:textId="46B40E0C" w:rsidR="008A3BE1" w:rsidRPr="001246A6" w:rsidRDefault="008A3BE1" w:rsidP="000772CE">
      <w:pPr>
        <w:rPr>
          <w:rFonts w:cstheme="minorHAnsi"/>
          <w:lang w:eastAsia="en-GB"/>
        </w:rPr>
      </w:pPr>
    </w:p>
    <w:p w14:paraId="048BBC47" w14:textId="68795571" w:rsidR="008A3BE1" w:rsidRPr="001246A6" w:rsidRDefault="008A3BE1" w:rsidP="000772CE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Procedura testowa:</w:t>
      </w:r>
    </w:p>
    <w:p w14:paraId="11CFBD86" w14:textId="55CAD269" w:rsidR="008A3BE1" w:rsidRPr="001246A6" w:rsidRDefault="008A3BE1" w:rsidP="000772CE">
      <w:pPr>
        <w:rPr>
          <w:rFonts w:cstheme="minorHAnsi"/>
          <w:lang w:eastAsia="en-GB"/>
        </w:rPr>
      </w:pPr>
    </w:p>
    <w:p w14:paraId="60F6DDE2" w14:textId="048A902E" w:rsidR="008A3BE1" w:rsidRPr="001246A6" w:rsidRDefault="008A3BE1" w:rsidP="0029361A">
      <w:pPr>
        <w:pStyle w:val="Akapitzlist"/>
        <w:numPr>
          <w:ilvl w:val="0"/>
          <w:numId w:val="4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System wentylacji A wraz z Szkolnym systemem zarządzającym jest uruchomiony zgodnie z Rozruchem Systemu </w:t>
      </w:r>
      <w:r w:rsidR="42AE7AD5" w:rsidRPr="001246A6">
        <w:rPr>
          <w:rFonts w:cstheme="minorHAnsi"/>
          <w:lang w:eastAsia="en-GB"/>
        </w:rPr>
        <w:t>wentylacji A</w:t>
      </w:r>
      <w:r w:rsidR="61A4CFCE" w:rsidRPr="001246A6">
        <w:rPr>
          <w:rFonts w:cstheme="minorHAnsi"/>
          <w:lang w:eastAsia="en-GB"/>
        </w:rPr>
        <w:t xml:space="preserve"> </w:t>
      </w:r>
      <w:r w:rsidRPr="001246A6">
        <w:rPr>
          <w:rFonts w:cstheme="minorHAnsi"/>
          <w:lang w:eastAsia="en-GB"/>
        </w:rPr>
        <w:t xml:space="preserve">opisanym w punkcie I.II.5. </w:t>
      </w:r>
    </w:p>
    <w:p w14:paraId="59167C0E" w14:textId="774A01D8" w:rsidR="008A3BE1" w:rsidRPr="001246A6" w:rsidRDefault="008A3BE1" w:rsidP="0029361A">
      <w:pPr>
        <w:pStyle w:val="Akapitzlist"/>
        <w:numPr>
          <w:ilvl w:val="0"/>
          <w:numId w:val="4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podczas pracy Systemu wentylacji A </w:t>
      </w:r>
      <w:r w:rsidR="32018474" w:rsidRPr="001246A6">
        <w:rPr>
          <w:rFonts w:cstheme="minorHAnsi"/>
          <w:lang w:eastAsia="en-GB"/>
        </w:rPr>
        <w:t xml:space="preserve">przy udziale </w:t>
      </w:r>
      <w:r w:rsidR="00665956" w:rsidRPr="001246A6">
        <w:rPr>
          <w:rFonts w:cstheme="minorHAnsi"/>
          <w:lang w:eastAsia="en-GB"/>
        </w:rPr>
        <w:t>Użytkownik</w:t>
      </w:r>
      <w:r w:rsidR="1139D7D1" w:rsidRPr="001246A6">
        <w:rPr>
          <w:rFonts w:cstheme="minorHAnsi"/>
          <w:lang w:eastAsia="en-GB"/>
        </w:rPr>
        <w:t>ów,</w:t>
      </w:r>
      <w:r w:rsidR="32018474" w:rsidRPr="001246A6">
        <w:rPr>
          <w:rFonts w:cstheme="minorHAnsi"/>
          <w:lang w:eastAsia="en-GB"/>
        </w:rPr>
        <w:t xml:space="preserve"> </w:t>
      </w:r>
      <w:r w:rsidRPr="001246A6">
        <w:rPr>
          <w:rFonts w:cstheme="minorHAnsi"/>
          <w:lang w:eastAsia="en-GB"/>
        </w:rPr>
        <w:t>przeprowadzi pomiary stężenia dwutlenku węgla w wybranych Salach lekcyjnych.</w:t>
      </w:r>
    </w:p>
    <w:p w14:paraId="7559B1CA" w14:textId="3DB8F1E9" w:rsidR="008A3BE1" w:rsidRPr="001246A6" w:rsidRDefault="008A3BE1" w:rsidP="0029361A">
      <w:pPr>
        <w:pStyle w:val="Akapitzlist"/>
        <w:numPr>
          <w:ilvl w:val="0"/>
          <w:numId w:val="4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podczas pracy Systemu wentylacji </w:t>
      </w:r>
      <w:r w:rsidR="3CF68958" w:rsidRPr="001246A6">
        <w:rPr>
          <w:rFonts w:cstheme="minorHAnsi"/>
          <w:lang w:eastAsia="en-GB"/>
        </w:rPr>
        <w:t xml:space="preserve">A przy udziale </w:t>
      </w:r>
      <w:r w:rsidR="00665956" w:rsidRPr="001246A6">
        <w:rPr>
          <w:rFonts w:cstheme="minorHAnsi"/>
          <w:lang w:eastAsia="en-GB"/>
        </w:rPr>
        <w:t>Użytkownik</w:t>
      </w:r>
      <w:r w:rsidR="1139D7D1" w:rsidRPr="001246A6">
        <w:rPr>
          <w:rFonts w:cstheme="minorHAnsi"/>
          <w:lang w:eastAsia="en-GB"/>
        </w:rPr>
        <w:t>ów,</w:t>
      </w:r>
      <w:r w:rsidRPr="001246A6">
        <w:rPr>
          <w:rFonts w:cstheme="minorHAnsi"/>
          <w:lang w:eastAsia="en-GB"/>
        </w:rPr>
        <w:t xml:space="preserve"> przeprowadzi pomiary koncentracji cząstek PM2.5 w wybranych Salach lekcyjnych. </w:t>
      </w:r>
    </w:p>
    <w:p w14:paraId="03B6B139" w14:textId="77777777" w:rsidR="008A3BE1" w:rsidRPr="001246A6" w:rsidRDefault="008A3BE1" w:rsidP="0029361A">
      <w:pPr>
        <w:pStyle w:val="Akapitzlist"/>
        <w:numPr>
          <w:ilvl w:val="0"/>
          <w:numId w:val="4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podczas Pracy Systemu wentylacji przeprowadzi pomiary zużycia energii elektrycznej w wybranych Salach lekcyjnych. </w:t>
      </w:r>
    </w:p>
    <w:p w14:paraId="0AC86460" w14:textId="255A4CAB" w:rsidR="008A3BE1" w:rsidRPr="001246A6" w:rsidRDefault="008A3BE1" w:rsidP="0029361A">
      <w:pPr>
        <w:pStyle w:val="Akapitzlist"/>
        <w:numPr>
          <w:ilvl w:val="0"/>
          <w:numId w:val="4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Wykonawca pozostawia System w stanie pracującym.  </w:t>
      </w:r>
    </w:p>
    <w:p w14:paraId="6025DA73" w14:textId="3D7D12E7" w:rsidR="000772CE" w:rsidRPr="001246A6" w:rsidRDefault="000772CE" w:rsidP="000772CE">
      <w:pPr>
        <w:rPr>
          <w:rFonts w:cstheme="minorHAnsi"/>
          <w:lang w:eastAsia="en-GB"/>
        </w:rPr>
      </w:pPr>
    </w:p>
    <w:p w14:paraId="024AF027" w14:textId="44B1D7BD" w:rsidR="008A3BE1" w:rsidRPr="001246A6" w:rsidRDefault="008A3BE1" w:rsidP="000772CE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powtórzy procedurę Testowa </w:t>
      </w:r>
      <w:r w:rsidR="6B7551D2" w:rsidRPr="001246A6">
        <w:rPr>
          <w:rFonts w:cstheme="minorHAnsi"/>
          <w:lang w:eastAsia="en-GB"/>
        </w:rPr>
        <w:t>A.</w:t>
      </w:r>
      <w:r w:rsidRPr="001246A6">
        <w:rPr>
          <w:rFonts w:cstheme="minorHAnsi"/>
          <w:lang w:eastAsia="en-GB"/>
        </w:rPr>
        <w:t>1</w:t>
      </w:r>
      <w:r w:rsidR="3BF26F79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 xml:space="preserve"> po </w:t>
      </w:r>
      <w:r w:rsidR="6E500238" w:rsidRPr="001246A6">
        <w:rPr>
          <w:rFonts w:cstheme="minorHAnsi"/>
          <w:lang w:eastAsia="en-GB"/>
        </w:rPr>
        <w:t>7</w:t>
      </w:r>
      <w:r w:rsidRPr="001246A6">
        <w:rPr>
          <w:rFonts w:cstheme="minorHAnsi"/>
          <w:lang w:eastAsia="en-GB"/>
        </w:rPr>
        <w:t xml:space="preserve"> i 14 dniach od pierwszego Testu. </w:t>
      </w:r>
    </w:p>
    <w:p w14:paraId="2CE6CCCE" w14:textId="6AC4F41B" w:rsidR="008A3BE1" w:rsidRPr="001246A6" w:rsidRDefault="008A3BE1" w:rsidP="000772CE">
      <w:pPr>
        <w:rPr>
          <w:rFonts w:cstheme="minorHAnsi"/>
          <w:lang w:eastAsia="en-GB"/>
        </w:rPr>
      </w:pPr>
    </w:p>
    <w:p w14:paraId="6AFCE5D1" w14:textId="5451265A" w:rsidR="008A3BE1" w:rsidRPr="001246A6" w:rsidRDefault="008A3BE1" w:rsidP="008A3BE1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b/>
          <w:bCs/>
          <w:lang w:eastAsia="en-GB"/>
        </w:rPr>
        <w:t xml:space="preserve">Test </w:t>
      </w:r>
      <w:r w:rsidR="361B02D6" w:rsidRPr="001246A6">
        <w:rPr>
          <w:rFonts w:cstheme="minorHAnsi"/>
          <w:b/>
          <w:bCs/>
          <w:lang w:eastAsia="en-GB"/>
        </w:rPr>
        <w:t>A</w:t>
      </w:r>
      <w:r w:rsidR="295C61B3" w:rsidRPr="001246A6">
        <w:rPr>
          <w:rFonts w:cstheme="minorHAnsi"/>
          <w:b/>
          <w:bCs/>
          <w:lang w:eastAsia="en-GB"/>
        </w:rPr>
        <w:t>.</w:t>
      </w:r>
      <w:r w:rsidRPr="001246A6">
        <w:rPr>
          <w:rFonts w:cstheme="minorHAnsi"/>
          <w:b/>
          <w:bCs/>
          <w:lang w:eastAsia="en-GB"/>
        </w:rPr>
        <w:t>2</w:t>
      </w:r>
      <w:r w:rsidR="384CF394" w:rsidRPr="001246A6">
        <w:rPr>
          <w:rFonts w:cstheme="minorHAnsi"/>
          <w:b/>
          <w:bCs/>
          <w:lang w:eastAsia="en-GB"/>
        </w:rPr>
        <w:t>0</w:t>
      </w:r>
      <w:r w:rsidRPr="001246A6">
        <w:rPr>
          <w:rFonts w:cstheme="minorHAnsi"/>
          <w:b/>
          <w:bCs/>
          <w:lang w:eastAsia="en-GB"/>
        </w:rPr>
        <w:t xml:space="preserve">. Test </w:t>
      </w:r>
      <w:r w:rsidR="0F2FC847" w:rsidRPr="001246A6">
        <w:rPr>
          <w:rFonts w:cstheme="minorHAnsi"/>
          <w:b/>
          <w:bCs/>
          <w:lang w:eastAsia="en-GB"/>
        </w:rPr>
        <w:t>15</w:t>
      </w:r>
      <w:r w:rsidRPr="001246A6">
        <w:rPr>
          <w:rFonts w:cstheme="minorHAnsi"/>
          <w:b/>
          <w:bCs/>
          <w:lang w:eastAsia="en-GB"/>
        </w:rPr>
        <w:t xml:space="preserve"> dniowy ilościowy </w:t>
      </w:r>
      <w:r w:rsidRPr="001246A6">
        <w:rPr>
          <w:rFonts w:cstheme="minorHAnsi"/>
          <w:lang w:eastAsia="en-GB"/>
        </w:rPr>
        <w:t>będzie dotyczył spełnienia przez Demonstrator Systemu wentylacji A wraz z Szkolnym systemem zarządzającym Wymagań Konkursowych 7.1 deklarowanego przez Wykonawcę w Ofercie.</w:t>
      </w:r>
    </w:p>
    <w:p w14:paraId="671961FE" w14:textId="77777777" w:rsidR="008A3BE1" w:rsidRPr="001246A6" w:rsidRDefault="008A3BE1" w:rsidP="000772CE">
      <w:pPr>
        <w:rPr>
          <w:rFonts w:cstheme="minorHAnsi"/>
          <w:lang w:eastAsia="en-GB"/>
        </w:rPr>
      </w:pPr>
    </w:p>
    <w:p w14:paraId="20D58D2C" w14:textId="2581AC51" w:rsidR="008A3BE1" w:rsidRPr="001246A6" w:rsidRDefault="008A3BE1" w:rsidP="000772CE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Test ilościowy </w:t>
      </w:r>
      <w:r w:rsidR="532FDF3D" w:rsidRPr="001246A6">
        <w:rPr>
          <w:rFonts w:cstheme="minorHAnsi"/>
          <w:lang w:eastAsia="en-GB"/>
        </w:rPr>
        <w:t>A</w:t>
      </w:r>
      <w:r w:rsidR="79D67CDE" w:rsidRPr="001246A6">
        <w:rPr>
          <w:rFonts w:cstheme="minorHAnsi"/>
          <w:lang w:eastAsia="en-GB"/>
        </w:rPr>
        <w:t>.20</w:t>
      </w:r>
      <w:r w:rsidR="39BC080B" w:rsidRPr="001246A6">
        <w:rPr>
          <w:rFonts w:cstheme="minorHAnsi"/>
          <w:lang w:eastAsia="en-GB"/>
        </w:rPr>
        <w:t>,</w:t>
      </w:r>
      <w:r w:rsidRPr="001246A6">
        <w:rPr>
          <w:rFonts w:cstheme="minorHAnsi"/>
          <w:lang w:eastAsia="en-GB"/>
        </w:rPr>
        <w:t xml:space="preserve"> </w:t>
      </w:r>
      <w:r w:rsidR="3C76A19B" w:rsidRPr="001246A6">
        <w:rPr>
          <w:rFonts w:cstheme="minorHAnsi"/>
          <w:lang w:eastAsia="en-GB"/>
        </w:rPr>
        <w:t>15</w:t>
      </w:r>
      <w:r w:rsidRPr="001246A6">
        <w:rPr>
          <w:rFonts w:cstheme="minorHAnsi"/>
          <w:lang w:eastAsia="en-GB"/>
        </w:rPr>
        <w:t xml:space="preserve"> dniowy zostanie przeprowadzony zgodnie z </w:t>
      </w:r>
      <w:r w:rsidR="2375E3A5" w:rsidRPr="001246A6">
        <w:rPr>
          <w:rFonts w:cstheme="minorHAnsi"/>
          <w:lang w:eastAsia="en-GB"/>
        </w:rPr>
        <w:t>poniższą</w:t>
      </w:r>
      <w:r w:rsidRPr="001246A6">
        <w:rPr>
          <w:rFonts w:cstheme="minorHAnsi"/>
          <w:lang w:eastAsia="en-GB"/>
        </w:rPr>
        <w:t xml:space="preserve"> procedurą. </w:t>
      </w:r>
    </w:p>
    <w:p w14:paraId="723D0594" w14:textId="11D67771" w:rsidR="008A3BE1" w:rsidRPr="001246A6" w:rsidRDefault="008A3BE1" w:rsidP="000772CE">
      <w:pPr>
        <w:rPr>
          <w:rFonts w:cstheme="minorHAnsi"/>
          <w:lang w:eastAsia="en-GB"/>
        </w:rPr>
      </w:pPr>
    </w:p>
    <w:p w14:paraId="6BB0D774" w14:textId="77902393" w:rsidR="008A3BE1" w:rsidRPr="001246A6" w:rsidRDefault="008A3BE1" w:rsidP="000772CE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Procedura testowa:</w:t>
      </w:r>
    </w:p>
    <w:p w14:paraId="3C11B637" w14:textId="3442DD6F" w:rsidR="008A3BE1" w:rsidRPr="001246A6" w:rsidRDefault="008A3BE1" w:rsidP="0029361A">
      <w:pPr>
        <w:pStyle w:val="Akapitzlist"/>
        <w:numPr>
          <w:ilvl w:val="0"/>
          <w:numId w:val="42"/>
        </w:num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System uruchomiony zgodnie z Rozruchem Systemu opisanym w punkcie I.II.4.</w:t>
      </w:r>
    </w:p>
    <w:p w14:paraId="0435B1E9" w14:textId="38930A42" w:rsidR="008A3BE1" w:rsidRPr="001246A6" w:rsidRDefault="008A3BE1" w:rsidP="0029361A">
      <w:pPr>
        <w:pStyle w:val="Akapitzlist"/>
        <w:numPr>
          <w:ilvl w:val="0"/>
          <w:numId w:val="42"/>
        </w:num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System wentylacji A pracuje nieprzerwanie przez okres </w:t>
      </w:r>
      <w:r w:rsidR="3D7986DE" w:rsidRPr="001246A6">
        <w:rPr>
          <w:rFonts w:cstheme="minorHAnsi"/>
          <w:lang w:eastAsia="en-GB"/>
        </w:rPr>
        <w:t>15</w:t>
      </w:r>
      <w:r w:rsidRPr="001246A6">
        <w:rPr>
          <w:rFonts w:cstheme="minorHAnsi"/>
          <w:lang w:eastAsia="en-GB"/>
        </w:rPr>
        <w:t xml:space="preserve"> dni, podczas których zmierzony jest przyrost stężenia dwutlenku węgl</w:t>
      </w:r>
      <w:r w:rsidR="00FC7656" w:rsidRPr="001246A6">
        <w:rPr>
          <w:rFonts w:cstheme="minorHAnsi"/>
          <w:lang w:eastAsia="en-GB"/>
        </w:rPr>
        <w:t xml:space="preserve">a, </w:t>
      </w:r>
    </w:p>
    <w:p w14:paraId="19ACC896" w14:textId="3EB0A840" w:rsidR="00FC7656" w:rsidRPr="001246A6" w:rsidRDefault="5FC035A6" w:rsidP="0029361A">
      <w:pPr>
        <w:pStyle w:val="Akapitzlist"/>
        <w:numPr>
          <w:ilvl w:val="0"/>
          <w:numId w:val="42"/>
        </w:num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lastRenderedPageBreak/>
        <w:t xml:space="preserve">Po </w:t>
      </w:r>
      <w:r w:rsidR="220E4B41" w:rsidRPr="001246A6">
        <w:rPr>
          <w:rFonts w:cstheme="minorHAnsi"/>
          <w:lang w:eastAsia="en-GB"/>
        </w:rPr>
        <w:t>15</w:t>
      </w:r>
      <w:r w:rsidRPr="001246A6">
        <w:rPr>
          <w:rFonts w:cstheme="minorHAnsi"/>
          <w:lang w:eastAsia="en-GB"/>
        </w:rPr>
        <w:t xml:space="preserve"> dniach pracy Systemu Wykonawca agreguje dane liczbowe do arkusza kalkulacyjnego, na podstawie których sporządza Raport z Testów. </w:t>
      </w:r>
    </w:p>
    <w:p w14:paraId="542CDCF7" w14:textId="77777777" w:rsidR="008A3BE1" w:rsidRPr="001246A6" w:rsidRDefault="008A3BE1" w:rsidP="000772CE">
      <w:pPr>
        <w:rPr>
          <w:rFonts w:cstheme="minorHAnsi"/>
          <w:lang w:eastAsia="en-GB"/>
        </w:rPr>
      </w:pPr>
    </w:p>
    <w:p w14:paraId="6074C0E2" w14:textId="4E5DA6B5" w:rsidR="005F6FB2" w:rsidRPr="001246A6" w:rsidRDefault="1CBD47FD" w:rsidP="04041D69">
      <w:pPr>
        <w:pStyle w:val="Nagwek2"/>
        <w:rPr>
          <w:rFonts w:cstheme="minorHAnsi"/>
        </w:rPr>
      </w:pPr>
      <w:bookmarkStart w:id="33" w:name="_Toc73430316"/>
      <w:r w:rsidRPr="001246A6">
        <w:rPr>
          <w:rFonts w:cstheme="minorHAnsi"/>
        </w:rPr>
        <w:t>I.II.5</w:t>
      </w:r>
      <w:r w:rsidR="4F151E1A" w:rsidRPr="001246A6">
        <w:rPr>
          <w:rFonts w:cstheme="minorHAnsi"/>
        </w:rPr>
        <w:t>.</w:t>
      </w:r>
      <w:r w:rsidRPr="001246A6">
        <w:rPr>
          <w:rFonts w:cstheme="minorHAnsi"/>
        </w:rPr>
        <w:t>3.</w:t>
      </w:r>
      <w:r w:rsidR="4F151E1A" w:rsidRPr="001246A6">
        <w:rPr>
          <w:rFonts w:cstheme="minorHAnsi"/>
        </w:rPr>
        <w:t xml:space="preserve"> Wynik oczekiwany Testów Systemu Demonstratora A</w:t>
      </w:r>
      <w:bookmarkEnd w:id="33"/>
    </w:p>
    <w:p w14:paraId="1635E9EA" w14:textId="77902393" w:rsidR="00F2144E" w:rsidRPr="001246A6" w:rsidRDefault="7750F70C" w:rsidP="005C0DC4">
      <w:pPr>
        <w:rPr>
          <w:rFonts w:cstheme="minorHAnsi"/>
          <w:b/>
          <w:bCs/>
        </w:rPr>
      </w:pPr>
      <w:r w:rsidRPr="001246A6">
        <w:rPr>
          <w:rFonts w:cstheme="minorHAnsi"/>
        </w:rPr>
        <w:t>Oczekiwane wyniki testów:</w:t>
      </w:r>
    </w:p>
    <w:p w14:paraId="0C5AA6E8" w14:textId="104EF1F9" w:rsidR="2FFF7F0D" w:rsidRPr="001246A6" w:rsidRDefault="2FFF7F0D" w:rsidP="2FFF7F0D">
      <w:pPr>
        <w:rPr>
          <w:rFonts w:cstheme="minorHAnsi"/>
          <w:b/>
          <w:bCs/>
          <w:lang w:eastAsia="en-GB"/>
        </w:rPr>
      </w:pPr>
    </w:p>
    <w:p w14:paraId="508E5685" w14:textId="77902393" w:rsidR="001B3952" w:rsidRPr="001246A6" w:rsidRDefault="001B3952" w:rsidP="001B3952">
      <w:pPr>
        <w:rPr>
          <w:rFonts w:cstheme="minorHAnsi"/>
          <w:b/>
          <w:lang w:eastAsia="en-GB"/>
        </w:rPr>
      </w:pPr>
      <w:r w:rsidRPr="001246A6">
        <w:rPr>
          <w:rFonts w:cstheme="minorHAnsi"/>
          <w:b/>
          <w:lang w:eastAsia="en-GB"/>
        </w:rPr>
        <w:t xml:space="preserve">Test </w:t>
      </w:r>
      <w:r w:rsidR="2FB2622F" w:rsidRPr="001246A6">
        <w:rPr>
          <w:rFonts w:cstheme="minorHAnsi"/>
          <w:b/>
          <w:bCs/>
          <w:lang w:eastAsia="en-GB"/>
        </w:rPr>
        <w:t>A.</w:t>
      </w:r>
      <w:r w:rsidR="35C1E59F" w:rsidRPr="001246A6">
        <w:rPr>
          <w:rFonts w:cstheme="minorHAnsi"/>
          <w:b/>
          <w:bCs/>
          <w:lang w:eastAsia="en-GB"/>
        </w:rPr>
        <w:t>1</w:t>
      </w:r>
      <w:r w:rsidR="2C4EE6D3" w:rsidRPr="001246A6">
        <w:rPr>
          <w:rFonts w:cstheme="minorHAnsi"/>
          <w:b/>
          <w:bCs/>
          <w:lang w:eastAsia="en-GB"/>
        </w:rPr>
        <w:t>0</w:t>
      </w:r>
      <w:r w:rsidRPr="001246A6">
        <w:rPr>
          <w:rFonts w:cstheme="minorHAnsi"/>
          <w:b/>
          <w:bCs/>
          <w:lang w:eastAsia="en-GB"/>
        </w:rPr>
        <w:t>.</w:t>
      </w:r>
      <w:r w:rsidRPr="001246A6">
        <w:rPr>
          <w:rFonts w:cstheme="minorHAnsi"/>
          <w:b/>
          <w:lang w:eastAsia="en-GB"/>
        </w:rPr>
        <w:t xml:space="preserve"> Test jakościowy.</w:t>
      </w:r>
    </w:p>
    <w:p w14:paraId="5D3A21F0" w14:textId="77902393" w:rsidR="001B3952" w:rsidRPr="001246A6" w:rsidRDefault="001B3952" w:rsidP="001B3952">
      <w:pPr>
        <w:rPr>
          <w:rFonts w:cstheme="minorHAnsi"/>
          <w:lang w:eastAsia="en-GB"/>
        </w:rPr>
      </w:pPr>
    </w:p>
    <w:p w14:paraId="09EE0CEA" w14:textId="77902393" w:rsidR="001B3952" w:rsidRPr="001246A6" w:rsidRDefault="001B3952" w:rsidP="001B395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Test jakościowy jest uznany za pozytywny</w:t>
      </w:r>
      <w:r w:rsidR="1E66B6B5" w:rsidRPr="001246A6">
        <w:rPr>
          <w:rFonts w:cstheme="minorHAnsi"/>
          <w:lang w:eastAsia="en-GB"/>
        </w:rPr>
        <w:t>,</w:t>
      </w:r>
      <w:r w:rsidRPr="001246A6">
        <w:rPr>
          <w:rFonts w:cstheme="minorHAnsi"/>
          <w:lang w:eastAsia="en-GB"/>
        </w:rPr>
        <w:t xml:space="preserve"> jeśli, </w:t>
      </w:r>
    </w:p>
    <w:p w14:paraId="16E880B0" w14:textId="77902393" w:rsidR="001B3952" w:rsidRPr="001246A6" w:rsidRDefault="001B3952" w:rsidP="001B3952">
      <w:pPr>
        <w:jc w:val="both"/>
        <w:rPr>
          <w:rFonts w:cstheme="minorHAnsi"/>
          <w:lang w:eastAsia="en-GB"/>
        </w:rPr>
      </w:pPr>
    </w:p>
    <w:p w14:paraId="76852B9C" w14:textId="7A95637C" w:rsidR="001B3952" w:rsidRPr="001246A6" w:rsidRDefault="7750F70C" w:rsidP="0029361A">
      <w:pPr>
        <w:pStyle w:val="Akapitzlist"/>
        <w:numPr>
          <w:ilvl w:val="0"/>
          <w:numId w:val="4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Pomiar przyrostu stężenia dwutlenku węgla, pomiar koncentracji cząstek PM2.5</w:t>
      </w:r>
      <w:r w:rsidR="2AF12CD4" w:rsidRPr="001246A6">
        <w:rPr>
          <w:rFonts w:cstheme="minorHAnsi"/>
          <w:lang w:eastAsia="en-GB"/>
        </w:rPr>
        <w:t>, zużycia energii</w:t>
      </w:r>
      <w:r w:rsidRPr="001246A6">
        <w:rPr>
          <w:rFonts w:cstheme="minorHAnsi"/>
          <w:lang w:eastAsia="en-GB"/>
        </w:rPr>
        <w:t xml:space="preserve"> będą spełniały Wymagania Obligatoryjne 6.1-6.1</w:t>
      </w:r>
      <w:r w:rsidR="614AD5B0" w:rsidRPr="001246A6">
        <w:rPr>
          <w:rFonts w:cstheme="minorHAnsi"/>
          <w:lang w:eastAsia="en-GB"/>
        </w:rPr>
        <w:t>3</w:t>
      </w:r>
      <w:r w:rsidRPr="001246A6">
        <w:rPr>
          <w:rFonts w:cstheme="minorHAnsi"/>
          <w:lang w:eastAsia="en-GB"/>
        </w:rPr>
        <w:t xml:space="preserve"> zgodnie z załącznikiem nr 1 do Regulaminu. </w:t>
      </w:r>
    </w:p>
    <w:p w14:paraId="2BB2659B" w14:textId="5266735C" w:rsidR="001B3952" w:rsidRPr="001246A6" w:rsidRDefault="001B3952" w:rsidP="0029361A">
      <w:pPr>
        <w:pStyle w:val="Akapitzlist"/>
        <w:numPr>
          <w:ilvl w:val="0"/>
          <w:numId w:val="4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wartości parametrów konkursowych 7.1 będą równe bądź wyższe od parametrów Wymagań Konkursowych deklarowanych przez Wykonawcę w Ofercie, z uwzględnieniem Granicy </w:t>
      </w:r>
      <w:r w:rsidR="00632758" w:rsidRPr="001246A6">
        <w:rPr>
          <w:rFonts w:cstheme="minorHAnsi"/>
          <w:lang w:eastAsia="en-GB"/>
        </w:rPr>
        <w:t xml:space="preserve">Błędu </w:t>
      </w:r>
      <w:r w:rsidRPr="001246A6">
        <w:rPr>
          <w:rFonts w:cstheme="minorHAnsi"/>
          <w:lang w:eastAsia="en-GB"/>
        </w:rPr>
        <w:t xml:space="preserve">określonej w Załączniku nr 1 do Regulaminu. </w:t>
      </w:r>
    </w:p>
    <w:p w14:paraId="2FA6C2C5" w14:textId="1EAF7ED0" w:rsidR="001B3952" w:rsidRPr="001246A6" w:rsidRDefault="001B3952" w:rsidP="001B3952">
      <w:pPr>
        <w:rPr>
          <w:rFonts w:cstheme="minorHAnsi"/>
          <w:lang w:eastAsia="en-GB"/>
        </w:rPr>
      </w:pPr>
    </w:p>
    <w:p w14:paraId="4DA0B932" w14:textId="41A14D4D" w:rsidR="001B3952" w:rsidRPr="001246A6" w:rsidRDefault="001B3952" w:rsidP="001B3952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Oczekiwane wyniki testów:</w:t>
      </w:r>
    </w:p>
    <w:p w14:paraId="641F5D42" w14:textId="0BA1D7EC" w:rsidR="001B3952" w:rsidRPr="001246A6" w:rsidRDefault="001B3952" w:rsidP="001B3952">
      <w:pPr>
        <w:rPr>
          <w:rFonts w:cstheme="minorHAnsi"/>
          <w:lang w:eastAsia="en-GB"/>
        </w:rPr>
      </w:pPr>
    </w:p>
    <w:p w14:paraId="5AE536C6" w14:textId="47EFCE2B" w:rsidR="001B3952" w:rsidRPr="001246A6" w:rsidRDefault="001B3952" w:rsidP="001B3952">
      <w:pPr>
        <w:rPr>
          <w:rFonts w:cstheme="minorHAnsi"/>
          <w:b/>
          <w:lang w:eastAsia="en-GB"/>
        </w:rPr>
      </w:pPr>
      <w:r w:rsidRPr="001246A6">
        <w:rPr>
          <w:rFonts w:cstheme="minorHAnsi"/>
          <w:b/>
          <w:lang w:eastAsia="en-GB"/>
        </w:rPr>
        <w:t xml:space="preserve">Test </w:t>
      </w:r>
      <w:r w:rsidR="138CF839" w:rsidRPr="001246A6">
        <w:rPr>
          <w:rFonts w:cstheme="minorHAnsi"/>
          <w:b/>
          <w:bCs/>
          <w:lang w:eastAsia="en-GB"/>
        </w:rPr>
        <w:t>A.</w:t>
      </w:r>
      <w:r w:rsidRPr="001246A6">
        <w:rPr>
          <w:rFonts w:cstheme="minorHAnsi"/>
          <w:b/>
          <w:bCs/>
          <w:lang w:eastAsia="en-GB"/>
        </w:rPr>
        <w:t>2</w:t>
      </w:r>
      <w:r w:rsidR="59F2B49F" w:rsidRPr="001246A6">
        <w:rPr>
          <w:rFonts w:cstheme="minorHAnsi"/>
          <w:b/>
          <w:bCs/>
          <w:lang w:eastAsia="en-GB"/>
        </w:rPr>
        <w:t>0</w:t>
      </w:r>
      <w:r w:rsidRPr="001246A6">
        <w:rPr>
          <w:rFonts w:cstheme="minorHAnsi"/>
          <w:b/>
          <w:bCs/>
          <w:lang w:eastAsia="en-GB"/>
        </w:rPr>
        <w:t>.</w:t>
      </w:r>
      <w:r w:rsidRPr="001246A6">
        <w:rPr>
          <w:rFonts w:cstheme="minorHAnsi"/>
          <w:b/>
          <w:lang w:eastAsia="en-GB"/>
        </w:rPr>
        <w:t xml:space="preserve"> Test </w:t>
      </w:r>
      <w:r w:rsidR="52E0203C" w:rsidRPr="001246A6">
        <w:rPr>
          <w:rFonts w:cstheme="minorHAnsi"/>
          <w:b/>
          <w:bCs/>
          <w:lang w:eastAsia="en-GB"/>
        </w:rPr>
        <w:t>15</w:t>
      </w:r>
      <w:r w:rsidRPr="001246A6">
        <w:rPr>
          <w:rFonts w:cstheme="minorHAnsi"/>
          <w:b/>
          <w:lang w:eastAsia="en-GB"/>
        </w:rPr>
        <w:t xml:space="preserve"> dniowy. </w:t>
      </w:r>
    </w:p>
    <w:p w14:paraId="7729A5A4" w14:textId="7726A8AC" w:rsidR="001B3952" w:rsidRPr="001246A6" w:rsidRDefault="001B3952" w:rsidP="001B3952">
      <w:pPr>
        <w:rPr>
          <w:rFonts w:cstheme="minorHAnsi"/>
          <w:lang w:eastAsia="en-GB"/>
        </w:rPr>
      </w:pPr>
    </w:p>
    <w:p w14:paraId="2121C4A6" w14:textId="581C1081" w:rsidR="001B3952" w:rsidRPr="001246A6" w:rsidRDefault="001B3952" w:rsidP="001B395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</w:t>
      </w:r>
      <w:r w:rsidR="45EC1FE2" w:rsidRPr="001246A6">
        <w:rPr>
          <w:rFonts w:cstheme="minorHAnsi"/>
          <w:lang w:eastAsia="en-GB"/>
        </w:rPr>
        <w:t>A.20, 15</w:t>
      </w:r>
      <w:r w:rsidRPr="001246A6">
        <w:rPr>
          <w:rFonts w:cstheme="minorHAnsi"/>
          <w:lang w:eastAsia="en-GB"/>
        </w:rPr>
        <w:t xml:space="preserve"> dniowy ilościowy jest uznany za pozytywny, jeśli </w:t>
      </w:r>
    </w:p>
    <w:p w14:paraId="6BA90BEF" w14:textId="3413B00A" w:rsidR="001B3952" w:rsidRPr="001246A6" w:rsidRDefault="001B3952" w:rsidP="0029361A">
      <w:pPr>
        <w:pStyle w:val="Akapitzlist"/>
        <w:numPr>
          <w:ilvl w:val="0"/>
          <w:numId w:val="44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wartość parametrów konkursowych 7.1 będ</w:t>
      </w:r>
      <w:r w:rsidR="70973B15" w:rsidRPr="001246A6">
        <w:rPr>
          <w:rFonts w:cstheme="minorHAnsi"/>
          <w:lang w:eastAsia="en-GB"/>
        </w:rPr>
        <w:t>zie</w:t>
      </w:r>
      <w:r w:rsidRPr="001246A6">
        <w:rPr>
          <w:rFonts w:cstheme="minorHAnsi"/>
          <w:lang w:eastAsia="en-GB"/>
        </w:rPr>
        <w:t xml:space="preserve"> równe bądź wyższ</w:t>
      </w:r>
      <w:r w:rsidR="1894EEC2" w:rsidRPr="001246A6">
        <w:rPr>
          <w:rFonts w:cstheme="minorHAnsi"/>
          <w:lang w:eastAsia="en-GB"/>
        </w:rPr>
        <w:t>a</w:t>
      </w:r>
      <w:r w:rsidRPr="001246A6">
        <w:rPr>
          <w:rFonts w:cstheme="minorHAnsi"/>
          <w:lang w:eastAsia="en-GB"/>
        </w:rPr>
        <w:t xml:space="preserve"> od Parametrów Wymagań Konkursowych deklarowanych przez Wykonawcę w Ofercie, z uwzględnieniem Granicy Błędu określonego w Załączniku nr 1 do Regulaminu. </w:t>
      </w:r>
    </w:p>
    <w:p w14:paraId="17DAC56A" w14:textId="77777777" w:rsidR="001B3952" w:rsidRPr="001246A6" w:rsidRDefault="001B3952" w:rsidP="001B3952">
      <w:pPr>
        <w:rPr>
          <w:rFonts w:cstheme="minorHAnsi"/>
          <w:lang w:eastAsia="en-GB"/>
        </w:rPr>
      </w:pPr>
    </w:p>
    <w:p w14:paraId="1215BCC2" w14:textId="77902393" w:rsidR="005F6FB2" w:rsidRPr="001246A6" w:rsidRDefault="7750F70C" w:rsidP="04041D69">
      <w:pPr>
        <w:pStyle w:val="Nagwek2"/>
        <w:ind w:firstLine="720"/>
        <w:rPr>
          <w:rFonts w:cstheme="minorHAnsi"/>
        </w:rPr>
      </w:pPr>
      <w:bookmarkStart w:id="34" w:name="_Toc73430317"/>
      <w:r w:rsidRPr="001246A6">
        <w:rPr>
          <w:rFonts w:cstheme="minorHAnsi"/>
        </w:rPr>
        <w:t>I.II.5.4</w:t>
      </w:r>
      <w:r w:rsidR="4F151E1A" w:rsidRPr="001246A6">
        <w:rPr>
          <w:rFonts w:cstheme="minorHAnsi"/>
        </w:rPr>
        <w:t>. Ocena wyników Prac Etapu II</w:t>
      </w:r>
      <w:bookmarkEnd w:id="34"/>
    </w:p>
    <w:p w14:paraId="3D136763" w14:textId="70DA2F92" w:rsidR="005F6FB2" w:rsidRPr="001246A6" w:rsidRDefault="005F6FB2" w:rsidP="005F6FB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Po dostarczeniu wszystkich wymaganych Wyników Prac etapu II, zgodnie z Tabelą I.II.1. Wyniki Prac Etapu II</w:t>
      </w:r>
      <w:r w:rsidR="1C38C279" w:rsidRPr="001246A6">
        <w:rPr>
          <w:rFonts w:cstheme="minorHAnsi"/>
          <w:lang w:eastAsia="en-GB"/>
        </w:rPr>
        <w:t xml:space="preserve"> </w:t>
      </w:r>
      <w:r w:rsidR="25BE25CB" w:rsidRPr="001246A6">
        <w:rPr>
          <w:rFonts w:cstheme="minorHAnsi"/>
          <w:lang w:eastAsia="en-GB"/>
        </w:rPr>
        <w:t>o</w:t>
      </w:r>
      <w:r w:rsidRPr="001246A6">
        <w:rPr>
          <w:rFonts w:cstheme="minorHAnsi"/>
          <w:lang w:eastAsia="en-GB"/>
        </w:rPr>
        <w:t>raz przedstawieniu Raportu z Tes</w:t>
      </w:r>
      <w:r w:rsidR="00655588" w:rsidRPr="001246A6">
        <w:rPr>
          <w:rFonts w:cstheme="minorHAnsi"/>
          <w:lang w:eastAsia="en-GB"/>
        </w:rPr>
        <w:t>tów opisanych w punkcie I.II.1 oraz I.II.2</w:t>
      </w:r>
      <w:r w:rsidRPr="001246A6">
        <w:rPr>
          <w:rFonts w:cstheme="minorHAnsi"/>
          <w:lang w:eastAsia="en-GB"/>
        </w:rPr>
        <w:t xml:space="preserve"> </w:t>
      </w:r>
      <w:r w:rsidR="00655588" w:rsidRPr="001246A6">
        <w:rPr>
          <w:rFonts w:cstheme="minorHAnsi"/>
          <w:lang w:eastAsia="en-GB"/>
        </w:rPr>
        <w:t>Zamawiający</w:t>
      </w:r>
      <w:r w:rsidRPr="001246A6">
        <w:rPr>
          <w:rFonts w:cstheme="minorHAnsi"/>
          <w:lang w:eastAsia="en-GB"/>
        </w:rPr>
        <w:t xml:space="preserve"> dokonuje ich weryfikacji. </w:t>
      </w:r>
    </w:p>
    <w:p w14:paraId="0F0FE32A" w14:textId="18D27EB3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5E53630E" w14:textId="2C499077" w:rsidR="005F6FB2" w:rsidRPr="001246A6" w:rsidRDefault="005F6FB2" w:rsidP="005F6FB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Weryfikacja Wyników Prac Etapu II będzie prowadzona zgodnie z kryteriami i na zasadach przedstawionych w Załączniku nr 5 do Regulaminu. </w:t>
      </w:r>
    </w:p>
    <w:p w14:paraId="1D37F661" w14:textId="114909E6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3A0D7756" w14:textId="3EE121DD" w:rsidR="005F6FB2" w:rsidRPr="001246A6" w:rsidRDefault="005F6FB2" w:rsidP="005F6FB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Wynik Pozytywny przyznaje się tym </w:t>
      </w:r>
      <w:r w:rsidR="00C91A86" w:rsidRPr="001246A6">
        <w:rPr>
          <w:rFonts w:cstheme="minorHAnsi"/>
          <w:lang w:eastAsia="en-GB"/>
        </w:rPr>
        <w:t>Wykonawcom</w:t>
      </w:r>
      <w:r w:rsidRPr="001246A6">
        <w:rPr>
          <w:rFonts w:cstheme="minorHAnsi"/>
          <w:lang w:eastAsia="en-GB"/>
        </w:rPr>
        <w:t>, którzy dokonali/dostarczyli:</w:t>
      </w:r>
    </w:p>
    <w:p w14:paraId="4AEB2226" w14:textId="0B6D00D7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6FC5F954" w14:textId="2D569231" w:rsidR="005F6FB2" w:rsidRPr="001246A6" w:rsidRDefault="005F6FB2" w:rsidP="0029361A">
      <w:pPr>
        <w:pStyle w:val="Akapitzlist"/>
        <w:numPr>
          <w:ilvl w:val="0"/>
          <w:numId w:val="3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Demonstrator Systemu wentylacji A wraz z Szkolnym systemem zarządzającym, </w:t>
      </w:r>
    </w:p>
    <w:p w14:paraId="6D333977" w14:textId="796C9BBE" w:rsidR="005F6FB2" w:rsidRPr="001246A6" w:rsidRDefault="005F6FB2" w:rsidP="0029361A">
      <w:pPr>
        <w:pStyle w:val="Akapitzlist"/>
        <w:numPr>
          <w:ilvl w:val="0"/>
          <w:numId w:val="3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Gwarancje </w:t>
      </w:r>
      <w:r w:rsidR="00C91A86" w:rsidRPr="001246A6">
        <w:rPr>
          <w:rFonts w:cstheme="minorHAnsi"/>
          <w:lang w:eastAsia="en-GB"/>
        </w:rPr>
        <w:t>Wykonawcy</w:t>
      </w:r>
      <w:r w:rsidRPr="001246A6">
        <w:rPr>
          <w:rFonts w:cstheme="minorHAnsi"/>
          <w:lang w:eastAsia="en-GB"/>
        </w:rPr>
        <w:t xml:space="preserve"> na Demonstrator Systemu wentylacji A wraz z Szkolnym systemem zarządzającym, </w:t>
      </w:r>
    </w:p>
    <w:p w14:paraId="20FDEEC8" w14:textId="2E997B05" w:rsidR="005F6FB2" w:rsidRPr="001246A6" w:rsidRDefault="005F6FB2" w:rsidP="0029361A">
      <w:pPr>
        <w:pStyle w:val="Akapitzlist"/>
        <w:numPr>
          <w:ilvl w:val="0"/>
          <w:numId w:val="3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Raport z </w:t>
      </w:r>
      <w:r w:rsidR="1F70633B" w:rsidRPr="001246A6">
        <w:rPr>
          <w:rFonts w:cstheme="minorHAnsi"/>
          <w:lang w:eastAsia="en-GB"/>
        </w:rPr>
        <w:t>15</w:t>
      </w:r>
      <w:r w:rsidRPr="001246A6">
        <w:rPr>
          <w:rFonts w:cstheme="minorHAnsi"/>
          <w:lang w:eastAsia="en-GB"/>
        </w:rPr>
        <w:t xml:space="preserve"> dni Testów </w:t>
      </w:r>
      <w:r w:rsidR="57A2BFE3" w:rsidRPr="001246A6">
        <w:rPr>
          <w:rFonts w:cstheme="minorHAnsi"/>
          <w:lang w:eastAsia="en-GB"/>
        </w:rPr>
        <w:t>obrazujący</w:t>
      </w:r>
      <w:r w:rsidRPr="001246A6">
        <w:rPr>
          <w:rFonts w:cstheme="minorHAnsi"/>
          <w:lang w:eastAsia="en-GB"/>
        </w:rPr>
        <w:t xml:space="preserve"> prac</w:t>
      </w:r>
      <w:r w:rsidR="45185078" w:rsidRPr="001246A6">
        <w:rPr>
          <w:rFonts w:cstheme="minorHAnsi"/>
          <w:lang w:eastAsia="en-GB"/>
        </w:rPr>
        <w:t>ę</w:t>
      </w:r>
      <w:r w:rsidRPr="001246A6">
        <w:rPr>
          <w:rFonts w:cstheme="minorHAnsi"/>
          <w:lang w:eastAsia="en-GB"/>
        </w:rPr>
        <w:t xml:space="preserve"> Systemu wentylacji A wraz z Szkolnym systemem </w:t>
      </w:r>
      <w:r w:rsidR="00C67E76" w:rsidRPr="001246A6">
        <w:rPr>
          <w:rFonts w:cstheme="minorHAnsi"/>
          <w:lang w:eastAsia="en-GB"/>
        </w:rPr>
        <w:t xml:space="preserve">zarządzającym, </w:t>
      </w:r>
      <w:r w:rsidR="4EE22CAA" w:rsidRPr="001246A6">
        <w:rPr>
          <w:rFonts w:cstheme="minorHAnsi"/>
          <w:lang w:eastAsia="en-GB"/>
        </w:rPr>
        <w:t>wraz</w:t>
      </w:r>
      <w:r w:rsidR="00C67E76" w:rsidRPr="001246A6">
        <w:rPr>
          <w:rFonts w:cstheme="minorHAnsi"/>
          <w:lang w:eastAsia="en-GB"/>
        </w:rPr>
        <w:t xml:space="preserve"> z </w:t>
      </w:r>
      <w:r w:rsidR="4EE22CAA" w:rsidRPr="001246A6">
        <w:rPr>
          <w:rFonts w:cstheme="minorHAnsi"/>
          <w:lang w:eastAsia="en-GB"/>
        </w:rPr>
        <w:t xml:space="preserve">interpretacją uzyskanych wyników. </w:t>
      </w:r>
    </w:p>
    <w:p w14:paraId="4C8CBC37" w14:textId="717F59B5" w:rsidR="00C67E76" w:rsidRPr="001246A6" w:rsidRDefault="00C67E76" w:rsidP="0029361A">
      <w:pPr>
        <w:pStyle w:val="Akapitzlist"/>
        <w:numPr>
          <w:ilvl w:val="0"/>
          <w:numId w:val="3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Wszystkie wymagane zgodnie z Tabelą I.II.1. Wyniki Prac etapu II. </w:t>
      </w:r>
    </w:p>
    <w:p w14:paraId="36E4EBAD" w14:textId="20A8236C" w:rsidR="005F6FB2" w:rsidRPr="001246A6" w:rsidRDefault="005F6FB2" w:rsidP="005F6FB2">
      <w:pPr>
        <w:jc w:val="both"/>
        <w:rPr>
          <w:rFonts w:cstheme="minorHAnsi"/>
          <w:lang w:eastAsia="en-GB"/>
        </w:rPr>
      </w:pPr>
    </w:p>
    <w:p w14:paraId="5665C6D4" w14:textId="608FF1F8" w:rsidR="00522AC6" w:rsidRDefault="00C67E76" w:rsidP="005F6FB2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Wynik Negatywny przyznaje się Wykonawcom, którzy nie wykonali/dostarczyli któregokolwiek z punktów od 1 do 4 wymienionych powyżej. </w:t>
      </w:r>
    </w:p>
    <w:p w14:paraId="0D429761" w14:textId="77777777" w:rsidR="00F33AA6" w:rsidRPr="001246A6" w:rsidRDefault="00F33AA6" w:rsidP="005F6FB2">
      <w:pPr>
        <w:jc w:val="both"/>
        <w:rPr>
          <w:rFonts w:cstheme="minorHAnsi"/>
          <w:lang w:eastAsia="en-GB"/>
        </w:rPr>
      </w:pPr>
    </w:p>
    <w:p w14:paraId="538B3804" w14:textId="77777777" w:rsidR="00522AC6" w:rsidRPr="001246A6" w:rsidRDefault="00522AC6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br w:type="page"/>
      </w:r>
    </w:p>
    <w:p w14:paraId="1048AA29" w14:textId="3C69CF84" w:rsidR="00522AC6" w:rsidRPr="001246A6" w:rsidRDefault="64470E28" w:rsidP="04041D69">
      <w:pPr>
        <w:pStyle w:val="Nagwek1"/>
        <w:numPr>
          <w:ilvl w:val="0"/>
          <w:numId w:val="0"/>
        </w:numPr>
        <w:rPr>
          <w:rStyle w:val="eop"/>
          <w:rFonts w:cstheme="minorHAnsi"/>
          <w:color w:val="C00000"/>
          <w:sz w:val="32"/>
          <w:szCs w:val="32"/>
          <w:shd w:val="clear" w:color="auto" w:fill="FFFFFF"/>
        </w:rPr>
      </w:pPr>
      <w:bookmarkStart w:id="35" w:name="_Toc73430318"/>
      <w:r w:rsidRPr="001246A6">
        <w:rPr>
          <w:rStyle w:val="eop"/>
          <w:rFonts w:cstheme="minorHAnsi"/>
          <w:color w:val="C00000"/>
          <w:sz w:val="32"/>
          <w:szCs w:val="32"/>
          <w:shd w:val="clear" w:color="auto" w:fill="FFFFFF"/>
        </w:rPr>
        <w:lastRenderedPageBreak/>
        <w:t>Część B - DZIAŁANIE 2: „Wentylacja mieszkań”</w:t>
      </w:r>
      <w:bookmarkEnd w:id="35"/>
    </w:p>
    <w:p w14:paraId="03170EBB" w14:textId="7788355F" w:rsidR="00522AC6" w:rsidRPr="001246A6" w:rsidRDefault="64470E28" w:rsidP="04041D69">
      <w:pPr>
        <w:pStyle w:val="Nagwek1"/>
        <w:numPr>
          <w:ilvl w:val="0"/>
          <w:numId w:val="0"/>
        </w:numPr>
        <w:ind w:left="720" w:hanging="360"/>
        <w:rPr>
          <w:rFonts w:cstheme="minorHAnsi"/>
        </w:rPr>
      </w:pPr>
      <w:bookmarkStart w:id="36" w:name="_Toc73430319"/>
      <w:r w:rsidRPr="001246A6">
        <w:rPr>
          <w:rFonts w:cstheme="minorHAnsi"/>
        </w:rPr>
        <w:t>I. Informacje ogólne dla Działania 2 „Wentylacja mieszkań”</w:t>
      </w:r>
      <w:bookmarkEnd w:id="36"/>
    </w:p>
    <w:p w14:paraId="269CBBB4" w14:textId="260CDE88" w:rsidR="00522AC6" w:rsidRPr="001246A6" w:rsidRDefault="338EFF4C" w:rsidP="7ADEC606">
      <w:pPr>
        <w:spacing w:after="160" w:line="276" w:lineRule="auto"/>
        <w:jc w:val="both"/>
        <w:rPr>
          <w:rFonts w:eastAsia="Calibri" w:cstheme="minorHAnsi"/>
          <w:color w:val="000000" w:themeColor="text1"/>
          <w:lang w:eastAsia="pl-PL"/>
        </w:rPr>
      </w:pPr>
      <w:r w:rsidRPr="001246A6">
        <w:rPr>
          <w:rFonts w:eastAsia="Calibri" w:cstheme="minorHAnsi"/>
          <w:lang w:eastAsia="pl-PL"/>
        </w:rPr>
        <w:t>Przedmiotem prac badawczo-rozwojowych Uczestników Przedsięwzięcia dopuszczonych do realizacji Przedsięwzięcia w ramach Działania 2 „</w:t>
      </w:r>
      <w:r w:rsidRPr="001246A6">
        <w:rPr>
          <w:rFonts w:eastAsia="Calibri" w:cstheme="minorHAnsi"/>
          <w:i/>
          <w:iCs/>
          <w:lang w:eastAsia="pl-PL"/>
        </w:rPr>
        <w:t>Wentylacja mieszkań</w:t>
      </w:r>
      <w:r w:rsidRPr="001246A6">
        <w:rPr>
          <w:rFonts w:eastAsia="Calibri" w:cstheme="minorHAnsi"/>
          <w:lang w:eastAsia="pl-PL"/>
        </w:rPr>
        <w:t>” jest o</w:t>
      </w:r>
      <w:r w:rsidRPr="001246A6">
        <w:rPr>
          <w:rFonts w:eastAsia="Calibri" w:cstheme="minorHAnsi"/>
          <w:color w:val="000000" w:themeColor="text1"/>
          <w:lang w:eastAsia="pl-PL"/>
        </w:rPr>
        <w:t>pracowanie i</w:t>
      </w:r>
      <w:r w:rsidRPr="001246A6">
        <w:rPr>
          <w:rFonts w:eastAsia="Calibri" w:cstheme="minorHAnsi"/>
          <w:i/>
          <w:iCs/>
          <w:color w:val="000000" w:themeColor="text1"/>
          <w:lang w:eastAsia="pl-PL"/>
        </w:rPr>
        <w:t xml:space="preserve"> </w:t>
      </w:r>
      <w:r w:rsidRPr="001246A6">
        <w:rPr>
          <w:rFonts w:eastAsia="Calibri" w:cstheme="minorHAnsi"/>
          <w:color w:val="000000" w:themeColor="text1"/>
          <w:lang w:eastAsia="pl-PL"/>
        </w:rPr>
        <w:t>wdrożenie innowacyjnych, efektywnych ekonomicznie systemów wentylacji mechanicznej</w:t>
      </w:r>
      <w:r w:rsidRPr="001246A6">
        <w:rPr>
          <w:rFonts w:eastAsia="Calibri" w:cstheme="minorHAnsi"/>
          <w:i/>
          <w:iCs/>
          <w:color w:val="000000" w:themeColor="text1"/>
          <w:lang w:eastAsia="pl-PL"/>
        </w:rPr>
        <w:t xml:space="preserve"> </w:t>
      </w:r>
      <w:r w:rsidRPr="001246A6">
        <w:rPr>
          <w:rFonts w:eastAsia="Calibri" w:cstheme="minorHAnsi"/>
          <w:color w:val="000000" w:themeColor="text1"/>
          <w:lang w:eastAsia="pl-PL"/>
        </w:rPr>
        <w:t xml:space="preserve">w mieszkaniach i zaprezentowanie jej działania poprzez kolejno Prototyp Systemu wentylacji B wraz z Centralnym systemem nadzorującym i Demonstrator Systemu wentylacji B wraz z Centralnym systemem nadzorującym. Opracowany System B musi spełniać założenia wskazane w Załączniku nr 1 do Regulaminu – Wymagania Obligatoryjne, Konkursowe i Jakościowe. </w:t>
      </w:r>
    </w:p>
    <w:p w14:paraId="65D9C2D4" w14:textId="77777777" w:rsidR="00522AC6" w:rsidRPr="001246A6" w:rsidRDefault="00522AC6" w:rsidP="00522AC6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Realizacja Prac B+R w ramach Przedsięwzięcia rozpoczyna się wraz z podpisaniem Umów pomiędzy Uczestnikami Przedsięwzięcia wybranymi w ramach przeprowadzonego Postępowania, a Zamawiającym. </w:t>
      </w:r>
    </w:p>
    <w:p w14:paraId="6E143912" w14:textId="77777777" w:rsidR="00522AC6" w:rsidRPr="001246A6" w:rsidRDefault="00522AC6" w:rsidP="00522AC6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>Realizacja Przedsięwzięcia będzie przebiegała zgodnie z poniższymi, następującymi po sobie etapami:</w:t>
      </w:r>
    </w:p>
    <w:p w14:paraId="18DE639F" w14:textId="3586300F" w:rsidR="00522AC6" w:rsidRPr="001246A6" w:rsidRDefault="00522AC6" w:rsidP="5FBD1636">
      <w:pPr>
        <w:spacing w:after="160" w:line="276" w:lineRule="auto"/>
        <w:ind w:left="720"/>
        <w:jc w:val="both"/>
        <w:rPr>
          <w:rFonts w:cstheme="minorHAnsi"/>
        </w:rPr>
      </w:pPr>
      <w:r w:rsidRPr="001246A6">
        <w:rPr>
          <w:rFonts w:eastAsia="Calibri" w:cstheme="minorHAnsi"/>
          <w:b/>
          <w:bCs/>
          <w:lang w:eastAsia="pl-PL"/>
        </w:rPr>
        <w:t>Etap I</w:t>
      </w:r>
      <w:r w:rsidRPr="001246A6">
        <w:rPr>
          <w:rFonts w:eastAsia="Calibri" w:cstheme="minorHAnsi"/>
          <w:lang w:eastAsia="pl-PL"/>
        </w:rPr>
        <w:t xml:space="preserve"> –</w:t>
      </w:r>
      <w:r w:rsidRPr="001246A6">
        <w:rPr>
          <w:rFonts w:cstheme="minorHAnsi"/>
        </w:rPr>
        <w:t xml:space="preserve"> w ramach którego Uczestnicy Przedsięwzięcia będą prowadzić Prace B+R w zakresie opracowania </w:t>
      </w:r>
      <w:r w:rsidR="00CD042D" w:rsidRPr="001246A6">
        <w:rPr>
          <w:rFonts w:cstheme="minorHAnsi"/>
        </w:rPr>
        <w:t>Wyników Prac Etapu</w:t>
      </w:r>
      <w:r w:rsidRPr="001246A6">
        <w:rPr>
          <w:rFonts w:cstheme="minorHAnsi"/>
        </w:rPr>
        <w:t xml:space="preserve"> I, w szczególności Prototyp Systemu wentylacji B wraz z Centralnym systemem nadzorującym. Po Pracach B+R w trakcie Etapu 1, opracowane przez </w:t>
      </w:r>
      <w:r w:rsidR="00CF2520" w:rsidRPr="001246A6">
        <w:rPr>
          <w:rFonts w:cstheme="minorHAnsi"/>
        </w:rPr>
        <w:t>Uczestników Przedsięwzięcia</w:t>
      </w:r>
      <w:r w:rsidRPr="001246A6">
        <w:rPr>
          <w:rFonts w:cstheme="minorHAnsi"/>
        </w:rPr>
        <w:t xml:space="preserve"> B Prototypy Systemów wentylacyjnych B wraz z Centralnym systemem nadzorującym zostaną poddane Testom </w:t>
      </w:r>
      <w:r w:rsidR="460C229B" w:rsidRPr="001246A6">
        <w:rPr>
          <w:rFonts w:cstheme="minorHAnsi"/>
        </w:rPr>
        <w:t xml:space="preserve">prowadzonym </w:t>
      </w:r>
      <w:r w:rsidRPr="001246A6">
        <w:rPr>
          <w:rFonts w:cstheme="minorHAnsi"/>
        </w:rPr>
        <w:t xml:space="preserve">przez Zamawiającego. Po ich zakończeniu Zamawiający dokona Oceny </w:t>
      </w:r>
      <w:r w:rsidR="00CD042D" w:rsidRPr="001246A6">
        <w:rPr>
          <w:rFonts w:cstheme="minorHAnsi"/>
        </w:rPr>
        <w:t>Wyników Prac Etapu</w:t>
      </w:r>
      <w:r w:rsidRPr="001246A6">
        <w:rPr>
          <w:rFonts w:cstheme="minorHAnsi"/>
        </w:rPr>
        <w:t xml:space="preserve">, w tym w szczególności testowanych Prototypów System wentylacyjnych B wraz z Centralnym systemem nadzorującym pod względem zgodności z wymaganiami i Wnioskiem Wykonawcy oraz Selekcji Wykonawcy do Etapu II. </w:t>
      </w:r>
    </w:p>
    <w:p w14:paraId="26A09CCF" w14:textId="567C564C" w:rsidR="00522AC6" w:rsidRPr="001246A6" w:rsidRDefault="00522AC6" w:rsidP="00522AC6">
      <w:pPr>
        <w:spacing w:after="160" w:line="276" w:lineRule="auto"/>
        <w:ind w:left="720"/>
        <w:jc w:val="both"/>
        <w:rPr>
          <w:rFonts w:cstheme="minorHAnsi"/>
          <w:szCs w:val="22"/>
        </w:rPr>
      </w:pPr>
      <w:r w:rsidRPr="001246A6">
        <w:rPr>
          <w:rFonts w:eastAsia="Calibri" w:cstheme="minorHAnsi"/>
          <w:b/>
          <w:szCs w:val="22"/>
          <w:lang w:eastAsia="pl-PL"/>
        </w:rPr>
        <w:t>Etap II</w:t>
      </w:r>
      <w:r w:rsidRPr="001246A6">
        <w:rPr>
          <w:rFonts w:eastAsia="Calibri" w:cstheme="minorHAnsi"/>
          <w:szCs w:val="22"/>
          <w:lang w:eastAsia="pl-PL"/>
        </w:rPr>
        <w:t xml:space="preserve"> –</w:t>
      </w:r>
      <w:r w:rsidRPr="001246A6">
        <w:rPr>
          <w:rFonts w:cstheme="minorHAnsi"/>
          <w:szCs w:val="22"/>
        </w:rPr>
        <w:t xml:space="preserve"> w ramach którego Uczestnik Przedsięwzięcia wybrany w ramach Selekcji będzie prowadził dalsze Prace B+R, w wyniku których opracuje Demonstrator Systemu wentylacji B wraz z Centralnym systemem nadzorującym. Po zakończeniu Prac B+R w Etapie II, Zamawiający dokona oceny Demonstratora Systemu wentylacji B wraz z Centralnym systemem nadzorującym, pod kątem zgodności z wymaganiami i Wnioskiem Uczestnika Przedsięwzięcia. </w:t>
      </w:r>
    </w:p>
    <w:p w14:paraId="7AAC8710" w14:textId="6836FFDD" w:rsidR="00522AC6" w:rsidRPr="001246A6" w:rsidRDefault="00522AC6" w:rsidP="00522AC6">
      <w:pPr>
        <w:spacing w:after="160" w:line="276" w:lineRule="auto"/>
        <w:jc w:val="both"/>
        <w:rPr>
          <w:rFonts w:cstheme="minorHAnsi"/>
          <w:szCs w:val="22"/>
        </w:rPr>
      </w:pPr>
      <w:r w:rsidRPr="001246A6">
        <w:rPr>
          <w:rFonts w:cstheme="minorHAnsi"/>
          <w:szCs w:val="22"/>
        </w:rPr>
        <w:t>Czas trwania poszczególnych Etapów w ramach Działania 2: „</w:t>
      </w:r>
      <w:r w:rsidRPr="001246A6">
        <w:rPr>
          <w:rFonts w:cstheme="minorHAnsi"/>
          <w:i/>
          <w:szCs w:val="22"/>
        </w:rPr>
        <w:t>Wentylacja mieszkań</w:t>
      </w:r>
      <w:r w:rsidRPr="001246A6">
        <w:rPr>
          <w:rFonts w:cstheme="minorHAnsi"/>
          <w:szCs w:val="22"/>
        </w:rPr>
        <w:t xml:space="preserve">” przedstawiono w Tabeli II.I.1. </w:t>
      </w:r>
    </w:p>
    <w:p w14:paraId="47C67729" w14:textId="2D9B2D1A" w:rsidR="00522AC6" w:rsidRPr="001246A6" w:rsidRDefault="00522AC6" w:rsidP="00522AC6">
      <w:pPr>
        <w:spacing w:after="160" w:line="276" w:lineRule="auto"/>
        <w:jc w:val="both"/>
        <w:rPr>
          <w:rFonts w:cstheme="minorHAnsi"/>
          <w:szCs w:val="22"/>
        </w:rPr>
      </w:pPr>
      <w:r w:rsidRPr="001246A6">
        <w:rPr>
          <w:rFonts w:cstheme="minorHAnsi"/>
          <w:szCs w:val="22"/>
        </w:rPr>
        <w:t>Tabela II.I.1. Harmonogram realizacji Przedsięwzięcia dla Działania 2 „Wentylacja mieszkań”</w:t>
      </w: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1"/>
        <w:gridCol w:w="3729"/>
        <w:gridCol w:w="1788"/>
        <w:gridCol w:w="1950"/>
      </w:tblGrid>
      <w:tr w:rsidR="00522AC6" w:rsidRPr="00F33AA6" w14:paraId="06272136" w14:textId="77777777" w:rsidTr="04041D69">
        <w:trPr>
          <w:trHeight w:val="975"/>
          <w:tblHeader/>
        </w:trPr>
        <w:tc>
          <w:tcPr>
            <w:tcW w:w="945" w:type="pct"/>
            <w:shd w:val="clear" w:color="auto" w:fill="A8D08D" w:themeFill="accent6" w:themeFillTint="99"/>
            <w:vAlign w:val="center"/>
            <w:hideMark/>
          </w:tcPr>
          <w:p w14:paraId="23D62D99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color w:val="000000"/>
                <w:sz w:val="20"/>
                <w:szCs w:val="20"/>
              </w:rPr>
              <w:t>  </w:t>
            </w:r>
          </w:p>
        </w:tc>
        <w:tc>
          <w:tcPr>
            <w:tcW w:w="2025" w:type="pct"/>
            <w:shd w:val="clear" w:color="auto" w:fill="A8D08D" w:themeFill="accent6" w:themeFillTint="99"/>
            <w:vAlign w:val="center"/>
            <w:hideMark/>
          </w:tcPr>
          <w:p w14:paraId="6AA007EB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Opis Etapu</w:t>
            </w:r>
            <w:r w:rsidRPr="00F33AA6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1" w:type="pct"/>
            <w:shd w:val="clear" w:color="auto" w:fill="A8D08D" w:themeFill="accent6" w:themeFillTint="99"/>
            <w:vAlign w:val="center"/>
          </w:tcPr>
          <w:p w14:paraId="185CAB33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Czas trwania / termin zakończenia *</w:t>
            </w:r>
          </w:p>
          <w:p w14:paraId="36207B6D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59" w:type="pct"/>
            <w:shd w:val="clear" w:color="auto" w:fill="A8D08D" w:themeFill="accent6" w:themeFillTint="99"/>
            <w:vAlign w:val="center"/>
            <w:hideMark/>
          </w:tcPr>
          <w:p w14:paraId="172BCB68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Liczba Uczestników Przedsięwzięcia</w:t>
            </w:r>
          </w:p>
        </w:tc>
      </w:tr>
      <w:tr w:rsidR="00522AC6" w:rsidRPr="00F33AA6" w14:paraId="457019F3" w14:textId="77777777" w:rsidTr="04041D69">
        <w:trPr>
          <w:trHeight w:val="315"/>
        </w:trPr>
        <w:tc>
          <w:tcPr>
            <w:tcW w:w="945" w:type="pct"/>
            <w:vMerge w:val="restart"/>
            <w:shd w:val="clear" w:color="auto" w:fill="FFF2CC" w:themeFill="accent4" w:themeFillTint="33"/>
            <w:vAlign w:val="center"/>
          </w:tcPr>
          <w:p w14:paraId="2631D296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</w:rPr>
              <w:t xml:space="preserve">Nabór Uczestników Przedsięwzięcia </w:t>
            </w:r>
          </w:p>
        </w:tc>
        <w:tc>
          <w:tcPr>
            <w:tcW w:w="2025" w:type="pct"/>
            <w:shd w:val="clear" w:color="auto" w:fill="auto"/>
            <w:vAlign w:val="center"/>
          </w:tcPr>
          <w:p w14:paraId="60688049" w14:textId="77777777" w:rsidR="00522AC6" w:rsidRPr="00F33AA6" w:rsidRDefault="00522AC6" w:rsidP="00E978A1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Termin Ogłoszenie Postępowania</w:t>
            </w:r>
          </w:p>
        </w:tc>
        <w:tc>
          <w:tcPr>
            <w:tcW w:w="971" w:type="pct"/>
            <w:shd w:val="clear" w:color="auto" w:fill="auto"/>
            <w:vAlign w:val="center"/>
          </w:tcPr>
          <w:p w14:paraId="240E486A" w14:textId="77777777" w:rsidR="00522AC6" w:rsidRPr="00F33AA6" w:rsidRDefault="00522AC6" w:rsidP="00E978A1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02.06.2021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52FCC075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  <w:r w:rsidRPr="00F33AA6">
              <w:rPr>
                <w:rStyle w:val="eop"/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22AC6" w:rsidRPr="00F33AA6" w14:paraId="70BD84D7" w14:textId="77777777" w:rsidTr="04041D69">
        <w:trPr>
          <w:trHeight w:val="315"/>
        </w:trPr>
        <w:tc>
          <w:tcPr>
            <w:tcW w:w="945" w:type="pct"/>
            <w:vMerge/>
            <w:vAlign w:val="center"/>
          </w:tcPr>
          <w:p w14:paraId="78A06A1F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3D142837" w14:textId="77777777" w:rsidR="00522AC6" w:rsidRPr="00F33AA6" w:rsidRDefault="00522AC6" w:rsidP="00E978A1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Termin składania pytań i uwag do dokumentacji Postępowania</w:t>
            </w:r>
            <w:r w:rsidRPr="00F33AA6">
              <w:rPr>
                <w:rStyle w:val="eop"/>
                <w:rFonts w:cstheme="minorHAnsi"/>
                <w:color w:val="000000"/>
                <w:sz w:val="20"/>
                <w:szCs w:val="20"/>
              </w:rPr>
              <w:t>, na które Zamawiający ma obowiązek udzielić odpowiedzi</w:t>
            </w:r>
          </w:p>
        </w:tc>
        <w:tc>
          <w:tcPr>
            <w:tcW w:w="971" w:type="pct"/>
            <w:shd w:val="clear" w:color="auto" w:fill="auto"/>
            <w:vAlign w:val="center"/>
          </w:tcPr>
          <w:p w14:paraId="495790AF" w14:textId="17B088B4" w:rsidR="00522AC6" w:rsidRPr="00F33AA6" w:rsidRDefault="000852AF" w:rsidP="00E978A1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ins w:id="37" w:author="Autor">
              <w:r>
                <w:rPr>
                  <w:rStyle w:val="normaltextrun"/>
                  <w:rFonts w:cstheme="minorHAnsi"/>
                  <w:color w:val="000000"/>
                  <w:sz w:val="20"/>
                  <w:szCs w:val="20"/>
                </w:rPr>
                <w:t>20</w:t>
              </w:r>
            </w:ins>
            <w:del w:id="38" w:author="Autor">
              <w:r w:rsidR="00522AC6" w:rsidRPr="00F33AA6" w:rsidDel="000852AF">
                <w:rPr>
                  <w:rStyle w:val="normaltextrun"/>
                  <w:rFonts w:cstheme="minorHAnsi"/>
                  <w:color w:val="000000"/>
                  <w:sz w:val="20"/>
                  <w:szCs w:val="20"/>
                </w:rPr>
                <w:delText>16</w:delText>
              </w:r>
            </w:del>
            <w:r w:rsidR="00522AC6"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.06.2021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3F566716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  <w:r w:rsidRPr="00F33AA6">
              <w:rPr>
                <w:rStyle w:val="eop"/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22AC6" w:rsidRPr="00F33AA6" w14:paraId="3FAC45A5" w14:textId="77777777" w:rsidTr="04041D69">
        <w:trPr>
          <w:trHeight w:val="315"/>
        </w:trPr>
        <w:tc>
          <w:tcPr>
            <w:tcW w:w="945" w:type="pct"/>
            <w:vMerge/>
            <w:vAlign w:val="center"/>
          </w:tcPr>
          <w:p w14:paraId="319E21BE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1A8156C2" w14:textId="77777777" w:rsidR="00522AC6" w:rsidRPr="00F33AA6" w:rsidRDefault="00522AC6" w:rsidP="00E978A1">
            <w:pPr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Termin na wprowadzenie przez Zamawiającego potencjalnych zmian do dokumentacji Postepowania</w:t>
            </w:r>
          </w:p>
        </w:tc>
        <w:tc>
          <w:tcPr>
            <w:tcW w:w="971" w:type="pct"/>
            <w:shd w:val="clear" w:color="auto" w:fill="auto"/>
            <w:vAlign w:val="center"/>
          </w:tcPr>
          <w:p w14:paraId="6EEA170E" w14:textId="77777777" w:rsidR="00522AC6" w:rsidRPr="00F33AA6" w:rsidRDefault="00522AC6" w:rsidP="00E978A1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23.06.2021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25837856" w14:textId="77777777" w:rsidR="00522AC6" w:rsidRPr="00F33AA6" w:rsidRDefault="00522AC6" w:rsidP="00E978A1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</w:p>
        </w:tc>
      </w:tr>
      <w:tr w:rsidR="00522AC6" w:rsidRPr="00F33AA6" w14:paraId="4DFEC77A" w14:textId="77777777" w:rsidTr="04041D69">
        <w:trPr>
          <w:trHeight w:val="315"/>
        </w:trPr>
        <w:tc>
          <w:tcPr>
            <w:tcW w:w="945" w:type="pct"/>
            <w:vMerge/>
            <w:vAlign w:val="center"/>
          </w:tcPr>
          <w:p w14:paraId="4EF8B2F1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35F5A5E3" w14:textId="77777777" w:rsidR="00522AC6" w:rsidRPr="00F33AA6" w:rsidRDefault="00522AC6" w:rsidP="00E978A1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Termin składania Wniosków o dopuszczenie do udziału w Postępowaniu</w:t>
            </w:r>
            <w:r w:rsidRPr="00F33AA6">
              <w:rPr>
                <w:rStyle w:val="eop"/>
                <w:rFonts w:cstheme="minorHAnsi"/>
                <w:color w:val="000000"/>
                <w:sz w:val="20"/>
                <w:szCs w:val="20"/>
              </w:rPr>
              <w:t xml:space="preserve"> (Ofert)</w:t>
            </w:r>
          </w:p>
        </w:tc>
        <w:tc>
          <w:tcPr>
            <w:tcW w:w="971" w:type="pct"/>
            <w:shd w:val="clear" w:color="auto" w:fill="auto"/>
          </w:tcPr>
          <w:p w14:paraId="2BE9C33E" w14:textId="77777777" w:rsidR="00522AC6" w:rsidRPr="00F33AA6" w:rsidRDefault="00522AC6" w:rsidP="00E978A1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30.06.2021</w:t>
            </w:r>
          </w:p>
          <w:p w14:paraId="41F3E9D4" w14:textId="77777777" w:rsidR="00522AC6" w:rsidRPr="00F33AA6" w:rsidRDefault="00522AC6" w:rsidP="00E978A1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do godziny 12:00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455E4EB8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  <w:r w:rsidRPr="00F33AA6">
              <w:rPr>
                <w:rStyle w:val="eop"/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22AC6" w:rsidRPr="00F33AA6" w14:paraId="04B16F08" w14:textId="77777777" w:rsidTr="04041D69">
        <w:trPr>
          <w:trHeight w:val="315"/>
        </w:trPr>
        <w:tc>
          <w:tcPr>
            <w:tcW w:w="945" w:type="pct"/>
            <w:vMerge/>
            <w:vAlign w:val="center"/>
          </w:tcPr>
          <w:p w14:paraId="42377CF8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65C21447" w14:textId="77777777" w:rsidR="00522AC6" w:rsidRPr="00F33AA6" w:rsidRDefault="00522AC6" w:rsidP="00E978A1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Termin, w którym Zamawiający może ogłosić Dodatkowy Nabór Wniosków</w:t>
            </w:r>
          </w:p>
        </w:tc>
        <w:tc>
          <w:tcPr>
            <w:tcW w:w="971" w:type="pct"/>
          </w:tcPr>
          <w:p w14:paraId="6190CDFE" w14:textId="77777777" w:rsidR="00522AC6" w:rsidRPr="00F33AA6" w:rsidRDefault="00522AC6" w:rsidP="00522AC6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30 dni od Publikacji Listy Rankingowej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0B3B8030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F33AA6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-</w:t>
            </w:r>
            <w:r w:rsidRPr="00F33AA6">
              <w:rPr>
                <w:rStyle w:val="eop"/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522AC6" w:rsidRPr="00F33AA6" w14:paraId="2AAB9065" w14:textId="77777777" w:rsidTr="04041D69">
        <w:trPr>
          <w:trHeight w:val="315"/>
        </w:trPr>
        <w:tc>
          <w:tcPr>
            <w:tcW w:w="945" w:type="pct"/>
            <w:vMerge/>
            <w:vAlign w:val="center"/>
          </w:tcPr>
          <w:p w14:paraId="25FD4539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005561D8" w14:textId="77777777" w:rsidR="00522AC6" w:rsidRPr="00F33AA6" w:rsidRDefault="00522AC6" w:rsidP="00E978A1">
            <w:pPr>
              <w:textAlignment w:val="baseline"/>
              <w:rPr>
                <w:rStyle w:val="normaltextrun"/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Termin na składanie Wniosków w Dodatkowym Naborze Wniosków</w:t>
            </w:r>
          </w:p>
        </w:tc>
        <w:tc>
          <w:tcPr>
            <w:tcW w:w="971" w:type="pct"/>
          </w:tcPr>
          <w:p w14:paraId="66974F8B" w14:textId="77777777" w:rsidR="00522AC6" w:rsidRPr="00F33AA6" w:rsidRDefault="00522AC6" w:rsidP="00522AC6">
            <w:pPr>
              <w:jc w:val="center"/>
              <w:textAlignment w:val="baseline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F33AA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  <w:t>Termin wskazany w dodatkowym ogłoszeniu, czas na składanie Wniosków nie krótszy niż 14 dni.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55D36A8D" w14:textId="77777777" w:rsidR="00522AC6" w:rsidRPr="00F33AA6" w:rsidRDefault="00522AC6" w:rsidP="00E978A1">
            <w:pPr>
              <w:jc w:val="center"/>
              <w:textAlignment w:val="baseline"/>
              <w:rPr>
                <w:rStyle w:val="normaltextrun"/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522AC6" w:rsidRPr="00F33AA6" w14:paraId="7068E6A8" w14:textId="77777777" w:rsidTr="04041D69">
        <w:trPr>
          <w:trHeight w:val="315"/>
        </w:trPr>
        <w:tc>
          <w:tcPr>
            <w:tcW w:w="945" w:type="pct"/>
            <w:shd w:val="clear" w:color="auto" w:fill="FFF2CC" w:themeFill="accent4" w:themeFillTint="33"/>
            <w:vAlign w:val="center"/>
          </w:tcPr>
          <w:p w14:paraId="12CF3F1F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Umowy</w:t>
            </w:r>
          </w:p>
        </w:tc>
        <w:tc>
          <w:tcPr>
            <w:tcW w:w="2025" w:type="pct"/>
            <w:shd w:val="clear" w:color="auto" w:fill="auto"/>
            <w:vAlign w:val="center"/>
          </w:tcPr>
          <w:p w14:paraId="33B5463A" w14:textId="77777777" w:rsidR="00522AC6" w:rsidRPr="00F33AA6" w:rsidRDefault="00522AC6" w:rsidP="00E978A1">
            <w:pPr>
              <w:textAlignment w:val="baseline"/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F33AA6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Zawarcie Umów z wybranymi Wnioskodawcami / Uczestnikami Przedsięwzięcia</w:t>
            </w:r>
          </w:p>
        </w:tc>
        <w:tc>
          <w:tcPr>
            <w:tcW w:w="971" w:type="pct"/>
          </w:tcPr>
          <w:p w14:paraId="4C54013A" w14:textId="77777777" w:rsidR="00522AC6" w:rsidRPr="00F33AA6" w:rsidRDefault="00522AC6" w:rsidP="00522AC6">
            <w:pPr>
              <w:jc w:val="center"/>
              <w:textAlignment w:val="baseline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33AA6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30 lipca 2021</w:t>
            </w:r>
          </w:p>
          <w:p w14:paraId="4DBFE5F6" w14:textId="77777777" w:rsidR="00522AC6" w:rsidRPr="00F33AA6" w:rsidRDefault="00522AC6" w:rsidP="00522AC6">
            <w:pPr>
              <w:jc w:val="center"/>
              <w:textAlignment w:val="baseline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33AA6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  <w:t>(przewidywana data zawarcia Umów)</w:t>
            </w:r>
          </w:p>
        </w:tc>
        <w:tc>
          <w:tcPr>
            <w:tcW w:w="1059" w:type="pct"/>
            <w:shd w:val="clear" w:color="auto" w:fill="auto"/>
            <w:vAlign w:val="center"/>
          </w:tcPr>
          <w:p w14:paraId="55E5EAAE" w14:textId="77777777" w:rsidR="00522AC6" w:rsidRPr="00F33AA6" w:rsidRDefault="00522AC6" w:rsidP="00E978A1">
            <w:pPr>
              <w:jc w:val="center"/>
              <w:textAlignment w:val="baseline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  <w:r w:rsidRPr="00F33AA6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522AC6" w:rsidRPr="00F33AA6" w14:paraId="4A5C3070" w14:textId="77777777" w:rsidTr="04041D69">
        <w:trPr>
          <w:trHeight w:val="1617"/>
        </w:trPr>
        <w:tc>
          <w:tcPr>
            <w:tcW w:w="945" w:type="pct"/>
            <w:vMerge w:val="restart"/>
            <w:shd w:val="clear" w:color="auto" w:fill="FFF2CC" w:themeFill="accent4" w:themeFillTint="33"/>
            <w:vAlign w:val="center"/>
            <w:hideMark/>
          </w:tcPr>
          <w:p w14:paraId="0365A5E2" w14:textId="278D348E" w:rsidR="00522AC6" w:rsidRPr="00F33AA6" w:rsidRDefault="338EFF4C" w:rsidP="7ADEC606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Etap I - Prototyp systemu wentylacji A wraz z Szkolnym systemem zarządzającym</w:t>
            </w:r>
          </w:p>
        </w:tc>
        <w:tc>
          <w:tcPr>
            <w:tcW w:w="2025" w:type="pct"/>
            <w:shd w:val="clear" w:color="auto" w:fill="auto"/>
            <w:vAlign w:val="center"/>
            <w:hideMark/>
          </w:tcPr>
          <w:p w14:paraId="6D998379" w14:textId="77777777" w:rsidR="00522AC6" w:rsidRPr="00F33AA6" w:rsidRDefault="00522AC6" w:rsidP="00E978A1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Prace badawczo-rozwojowe (Prace B+R) prowadzone przez Uczestników Przedsięwzięcia Etapu I. Przygotowanie Prototypów Systemów wentylacyjnych A wraz z Szkolnymi systemami zarządzającymi. </w:t>
            </w:r>
          </w:p>
          <w:p w14:paraId="3555B7E3" w14:textId="77777777" w:rsidR="00522AC6" w:rsidRPr="00F33AA6" w:rsidRDefault="00522AC6" w:rsidP="00E978A1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347C4DEA" w14:textId="77777777" w:rsidR="00522AC6" w:rsidRPr="00F33AA6" w:rsidRDefault="00522AC6" w:rsidP="00E978A1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Wykonawca A przeprowadza testy własne opracowanych Prototypów Systemów wentylacyjnych A wraz Szkolnymi systemami zarządzającymi w celu uzyskania wymaganych prawem certyfikatów/kart właściwości użytkowych.</w:t>
            </w:r>
          </w:p>
        </w:tc>
        <w:tc>
          <w:tcPr>
            <w:tcW w:w="971" w:type="pct"/>
          </w:tcPr>
          <w:p w14:paraId="1FC5EAAB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Rozpoczęcie Prac B+R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: w dniu rzeczywistego podpisania Umów z Uczestnikami Przedsięwzięcia</w:t>
            </w:r>
          </w:p>
          <w:p w14:paraId="06C861BD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05A4B4D" w14:textId="601F4125" w:rsidR="00522AC6" w:rsidRPr="00F33AA6" w:rsidDel="0005460E" w:rsidRDefault="338EFF4C" w:rsidP="7ADEC60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Czas trwania: </w:t>
            </w:r>
            <w:r w:rsidR="7939A5A5"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12</w:t>
            </w:r>
            <w:r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miesięcy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rzeczywistego podpisania </w:t>
            </w:r>
            <w:r w:rsidRPr="00F33AA6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Umów z Uczestnikami Przedsięwzięcia.</w:t>
            </w:r>
          </w:p>
        </w:tc>
        <w:tc>
          <w:tcPr>
            <w:tcW w:w="1059" w:type="pct"/>
            <w:vMerge w:val="restart"/>
            <w:shd w:val="clear" w:color="auto" w:fill="auto"/>
            <w:vAlign w:val="center"/>
            <w:hideMark/>
          </w:tcPr>
          <w:p w14:paraId="3307B94B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522AC6" w:rsidRPr="00F33AA6" w14:paraId="132D5D67" w14:textId="77777777" w:rsidTr="04041D69">
        <w:trPr>
          <w:trHeight w:val="976"/>
        </w:trPr>
        <w:tc>
          <w:tcPr>
            <w:tcW w:w="945" w:type="pct"/>
            <w:vMerge/>
            <w:vAlign w:val="center"/>
          </w:tcPr>
          <w:p w14:paraId="4DBB0962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1B63E67F" w14:textId="4E160650" w:rsidR="00522AC6" w:rsidRPr="00F33AA6" w:rsidRDefault="00522AC6" w:rsidP="5FBD1636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Złożenie przez Uczestników Przedsięwzięcia zaktualizowanej Oferty oraz </w:t>
            </w:r>
            <w:r w:rsidR="00CD042D" w:rsidRPr="00F33A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I Zamawiającemu</w:t>
            </w:r>
          </w:p>
          <w:p w14:paraId="628E4D35" w14:textId="77777777" w:rsidR="00522AC6" w:rsidRPr="00F33AA6" w:rsidRDefault="00522AC6" w:rsidP="00E978A1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pct"/>
            <w:vAlign w:val="center"/>
          </w:tcPr>
          <w:p w14:paraId="0834D781" w14:textId="6DCC2357" w:rsidR="00522AC6" w:rsidRPr="00F33AA6" w:rsidRDefault="7939A5A5" w:rsidP="7ADEC60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12</w:t>
            </w:r>
            <w:r w:rsidR="338EFF4C"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miesięcy + 1 dzień</w:t>
            </w:r>
            <w:r w:rsidR="338EFF4C"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rzeczywistego podpisania Umów z Uczestnikami Przedsięwzięcia</w:t>
            </w:r>
          </w:p>
        </w:tc>
        <w:tc>
          <w:tcPr>
            <w:tcW w:w="1059" w:type="pct"/>
            <w:vMerge/>
            <w:vAlign w:val="center"/>
          </w:tcPr>
          <w:p w14:paraId="6E3C1CE5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522AC6" w:rsidRPr="00F33AA6" w14:paraId="22B83387" w14:textId="77777777" w:rsidTr="04041D69">
        <w:trPr>
          <w:trHeight w:val="1435"/>
        </w:trPr>
        <w:tc>
          <w:tcPr>
            <w:tcW w:w="945" w:type="pct"/>
            <w:vMerge/>
            <w:vAlign w:val="center"/>
          </w:tcPr>
          <w:p w14:paraId="4E64F496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1207F2DD" w14:textId="77777777" w:rsidR="00522AC6" w:rsidRPr="00F33AA6" w:rsidRDefault="00522AC6" w:rsidP="00E978A1">
            <w:pPr>
              <w:jc w:val="both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Przeprowadzenie Testów przez Wykonawcę przy udziale Zamawiającego lub przez Zamawiającego opracowanego Prototypu Systemu wentylacyjnych A wraz z Szkolnym systemem zarządzającymi</w:t>
            </w:r>
          </w:p>
        </w:tc>
        <w:tc>
          <w:tcPr>
            <w:tcW w:w="971" w:type="pct"/>
          </w:tcPr>
          <w:p w14:paraId="55FCCFFE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Rozpoczęcie Testów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: od dnia złożenia przez Uczestników Przedsięwzięcia Wyników Prac Etapu I</w:t>
            </w:r>
          </w:p>
          <w:p w14:paraId="5EC41698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23A39E76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: </w:t>
            </w:r>
            <w:r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>4 miesiące</w:t>
            </w:r>
          </w:p>
        </w:tc>
        <w:tc>
          <w:tcPr>
            <w:tcW w:w="1059" w:type="pct"/>
            <w:vMerge/>
            <w:vAlign w:val="center"/>
          </w:tcPr>
          <w:p w14:paraId="5702D528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522AC6" w:rsidRPr="00F33AA6" w14:paraId="147A8333" w14:textId="77777777" w:rsidTr="04041D69">
        <w:trPr>
          <w:trHeight w:val="1322"/>
        </w:trPr>
        <w:tc>
          <w:tcPr>
            <w:tcW w:w="945" w:type="pct"/>
            <w:vMerge/>
            <w:vAlign w:val="center"/>
          </w:tcPr>
          <w:p w14:paraId="0F9D8D46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2A4177FE" w14:textId="48888265" w:rsidR="00522AC6" w:rsidRPr="00F33AA6" w:rsidRDefault="64470E28" w:rsidP="04041D69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Weryfikacja przedstawionych </w:t>
            </w:r>
            <w:r w:rsidR="7F27F633" w:rsidRPr="00F33A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I. Weryfikacja dokumentacji i innych niezbędnych dokumentów. Wybór Uczestników Przedsięwzięcia do Etapu II.</w:t>
            </w:r>
          </w:p>
        </w:tc>
        <w:tc>
          <w:tcPr>
            <w:tcW w:w="971" w:type="pct"/>
            <w:vAlign w:val="center"/>
          </w:tcPr>
          <w:p w14:paraId="2CA522A4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Selekcja Uczestników Przedsięwzięcia do Etapu II: od dnia zakończenia Testów</w:t>
            </w:r>
          </w:p>
          <w:p w14:paraId="562EBF79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A747340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Czas trwania: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>1 miesiąc</w:t>
            </w:r>
          </w:p>
        </w:tc>
        <w:tc>
          <w:tcPr>
            <w:tcW w:w="1059" w:type="pct"/>
            <w:vMerge/>
            <w:vAlign w:val="center"/>
          </w:tcPr>
          <w:p w14:paraId="4076467A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522AC6" w:rsidRPr="00F33AA6" w14:paraId="481C082F" w14:textId="77777777" w:rsidTr="04041D69">
        <w:trPr>
          <w:trHeight w:val="2150"/>
        </w:trPr>
        <w:tc>
          <w:tcPr>
            <w:tcW w:w="945" w:type="pct"/>
            <w:vMerge w:val="restart"/>
            <w:shd w:val="clear" w:color="auto" w:fill="FFF2CC" w:themeFill="accent4" w:themeFillTint="33"/>
            <w:vAlign w:val="center"/>
          </w:tcPr>
          <w:p w14:paraId="3B07FCF1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>Etap II – Demonstrator Systemu wentylacji A wraz z Szkolnym systemem zarządzającym</w:t>
            </w:r>
          </w:p>
        </w:tc>
        <w:tc>
          <w:tcPr>
            <w:tcW w:w="2025" w:type="pct"/>
            <w:shd w:val="clear" w:color="auto" w:fill="auto"/>
            <w:vAlign w:val="center"/>
          </w:tcPr>
          <w:p w14:paraId="3C7F72FB" w14:textId="77777777" w:rsidR="00522AC6" w:rsidRPr="00F33AA6" w:rsidRDefault="00522AC6" w:rsidP="00E978A1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Prace badawczo-rozwojowe (Prace B+R) mające na celu wykonanie, dostarczenie i testowe uruchomienie przez Uczestników Przedsięwzięcia Demonstratora Systemu wentylacji A wraz z Szkolnym systemem zarządzającym.</w:t>
            </w:r>
          </w:p>
        </w:tc>
        <w:tc>
          <w:tcPr>
            <w:tcW w:w="971" w:type="pct"/>
          </w:tcPr>
          <w:p w14:paraId="006AE154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Rozpoczęcie Prac B+R Etapu II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: od dnia publikacji Listy Rankingowej po Etapie I</w:t>
            </w:r>
          </w:p>
          <w:p w14:paraId="1F52F456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4C745026" w14:textId="48A5554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Czas trwania: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1C7E22"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>6 miesiący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zakończenia Selekcji Uczestników Przedsięwzięcia do Etapu II.</w:t>
            </w:r>
          </w:p>
        </w:tc>
        <w:tc>
          <w:tcPr>
            <w:tcW w:w="1059" w:type="pct"/>
            <w:vMerge w:val="restart"/>
            <w:shd w:val="clear" w:color="auto" w:fill="auto"/>
            <w:vAlign w:val="center"/>
          </w:tcPr>
          <w:p w14:paraId="25339D08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F33AA6">
              <w:rPr>
                <w:rFonts w:cstheme="minorHAnsi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522AC6" w:rsidRPr="00F33AA6" w14:paraId="55D90CC3" w14:textId="77777777" w:rsidTr="04041D69">
        <w:trPr>
          <w:trHeight w:val="1320"/>
        </w:trPr>
        <w:tc>
          <w:tcPr>
            <w:tcW w:w="945" w:type="pct"/>
            <w:vMerge/>
            <w:vAlign w:val="center"/>
          </w:tcPr>
          <w:p w14:paraId="7672C977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2CA7C4A1" w14:textId="73C9BCBA" w:rsidR="00522AC6" w:rsidRPr="00F33AA6" w:rsidRDefault="00522AC6" w:rsidP="5FBD163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Termin złożenia </w:t>
            </w:r>
            <w:r w:rsidR="00CD042D" w:rsidRPr="00F33A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II Zamawiającemu. </w:t>
            </w:r>
          </w:p>
        </w:tc>
        <w:tc>
          <w:tcPr>
            <w:tcW w:w="971" w:type="pct"/>
            <w:vAlign w:val="center"/>
          </w:tcPr>
          <w:p w14:paraId="3B2F2BA1" w14:textId="0E7D3F93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Termin: </w:t>
            </w:r>
            <w:r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>1 dzień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+ </w:t>
            </w:r>
            <w:r w:rsidR="001C7E22"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>6</w:t>
            </w:r>
            <w:r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m</w:t>
            </w:r>
            <w:r w:rsidR="001C7E22"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>iesiący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zakończenia Selekcji Uczestników Przedsięwzięcia do Etapu II.</w:t>
            </w:r>
          </w:p>
        </w:tc>
        <w:tc>
          <w:tcPr>
            <w:tcW w:w="1059" w:type="pct"/>
            <w:vMerge/>
            <w:vAlign w:val="center"/>
          </w:tcPr>
          <w:p w14:paraId="1BA9A2D9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522AC6" w:rsidRPr="00F33AA6" w14:paraId="71E420B2" w14:textId="77777777" w:rsidTr="04041D69">
        <w:trPr>
          <w:trHeight w:val="520"/>
        </w:trPr>
        <w:tc>
          <w:tcPr>
            <w:tcW w:w="945" w:type="pct"/>
            <w:vMerge/>
            <w:vAlign w:val="center"/>
          </w:tcPr>
          <w:p w14:paraId="02CB7BF2" w14:textId="77777777" w:rsidR="00522AC6" w:rsidRPr="00F33AA6" w:rsidRDefault="00522AC6" w:rsidP="00E978A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535EA3FE" w14:textId="77777777" w:rsidR="00522AC6" w:rsidRPr="00F33AA6" w:rsidRDefault="00522AC6" w:rsidP="00E978A1">
            <w:pPr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Przeprowadzenie przez Wykonawcę Testów Demonstratora Systemu wentylacji A wraz z Szkolnym systemem zarządzającym.</w:t>
            </w:r>
          </w:p>
        </w:tc>
        <w:tc>
          <w:tcPr>
            <w:tcW w:w="971" w:type="pct"/>
            <w:vAlign w:val="center"/>
          </w:tcPr>
          <w:p w14:paraId="70C62023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Rozpoczęcie Testów: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nie więcej niż 7 dni od złożenia przez Uczestników Przedsięwzięcia Wyników Prac Etapu II</w:t>
            </w:r>
          </w:p>
          <w:p w14:paraId="7BCBDFE3" w14:textId="77777777" w:rsidR="00522AC6" w:rsidRPr="00F33AA6" w:rsidRDefault="00522AC6" w:rsidP="00522AC6">
            <w:pPr>
              <w:jc w:val="center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7590D5C" w14:textId="77777777" w:rsidR="00522AC6" w:rsidRPr="00F33AA6" w:rsidRDefault="00522AC6" w:rsidP="00522A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  <w:u w:val="single"/>
              </w:rPr>
              <w:t>Czas trwania: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F33AA6">
              <w:rPr>
                <w:rFonts w:cstheme="minorHAnsi"/>
                <w:b/>
                <w:color w:val="000000" w:themeColor="text1"/>
                <w:sz w:val="20"/>
                <w:szCs w:val="20"/>
              </w:rPr>
              <w:t>1 miesiąc</w:t>
            </w:r>
          </w:p>
        </w:tc>
        <w:tc>
          <w:tcPr>
            <w:tcW w:w="1059" w:type="pct"/>
            <w:vAlign w:val="center"/>
          </w:tcPr>
          <w:p w14:paraId="0E62730B" w14:textId="77777777" w:rsidR="00522AC6" w:rsidRPr="00F33AA6" w:rsidRDefault="00522AC6" w:rsidP="00E978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522AC6" w:rsidRPr="00F33AA6" w14:paraId="7D23F9F1" w14:textId="77777777" w:rsidTr="04041D69">
        <w:trPr>
          <w:trHeight w:val="520"/>
        </w:trPr>
        <w:tc>
          <w:tcPr>
            <w:tcW w:w="945" w:type="pct"/>
            <w:vMerge/>
            <w:vAlign w:val="center"/>
          </w:tcPr>
          <w:p w14:paraId="57C7333D" w14:textId="77777777" w:rsidR="00522AC6" w:rsidRPr="00F33AA6" w:rsidRDefault="00522AC6" w:rsidP="00E978A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25" w:type="pct"/>
            <w:shd w:val="clear" w:color="auto" w:fill="auto"/>
            <w:vAlign w:val="center"/>
          </w:tcPr>
          <w:p w14:paraId="10059EA1" w14:textId="6AFEB177" w:rsidR="00522AC6" w:rsidRPr="00F33AA6" w:rsidRDefault="00522AC6" w:rsidP="5FBD1636">
            <w:pPr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Ocena </w:t>
            </w:r>
            <w:r w:rsidR="00CD042D" w:rsidRPr="00F33A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II. </w:t>
            </w:r>
          </w:p>
        </w:tc>
        <w:tc>
          <w:tcPr>
            <w:tcW w:w="971" w:type="pct"/>
            <w:vAlign w:val="center"/>
          </w:tcPr>
          <w:p w14:paraId="42A33671" w14:textId="2A91DF18" w:rsidR="00522AC6" w:rsidRPr="00F33AA6" w:rsidRDefault="00522AC6" w:rsidP="5FBD1636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Czas trwania: </w:t>
            </w:r>
            <w:r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 miesiąc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doręczenia </w:t>
            </w:r>
            <w:r w:rsidR="00CD042D" w:rsidRPr="00F33AA6">
              <w:rPr>
                <w:rFonts w:cstheme="minorHAnsi"/>
                <w:color w:val="000000" w:themeColor="text1"/>
                <w:sz w:val="20"/>
                <w:szCs w:val="20"/>
              </w:rPr>
              <w:t>Wyników Prac Etapu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II przez Uczestników Przedsięwzięcia.</w:t>
            </w:r>
          </w:p>
        </w:tc>
        <w:tc>
          <w:tcPr>
            <w:tcW w:w="1059" w:type="pct"/>
            <w:vAlign w:val="center"/>
          </w:tcPr>
          <w:p w14:paraId="0A6C707C" w14:textId="77777777" w:rsidR="00522AC6" w:rsidRPr="00F33AA6" w:rsidRDefault="00522AC6" w:rsidP="00E978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522AC6" w:rsidRPr="00F33AA6" w14:paraId="7622B87B" w14:textId="77777777" w:rsidTr="04041D69">
        <w:trPr>
          <w:trHeight w:val="520"/>
        </w:trPr>
        <w:tc>
          <w:tcPr>
            <w:tcW w:w="945" w:type="pct"/>
            <w:shd w:val="clear" w:color="auto" w:fill="FFF2CC" w:themeFill="accent4" w:themeFillTint="33"/>
            <w:vAlign w:val="center"/>
          </w:tcPr>
          <w:p w14:paraId="68389BE4" w14:textId="77777777" w:rsidR="00522AC6" w:rsidRPr="00F33AA6" w:rsidRDefault="00522AC6" w:rsidP="00E978A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33AA6">
              <w:rPr>
                <w:rFonts w:cstheme="minorHAnsi"/>
                <w:b/>
                <w:sz w:val="20"/>
                <w:szCs w:val="20"/>
              </w:rPr>
              <w:t>Zakończenie Przedsięwzięcia</w:t>
            </w:r>
          </w:p>
        </w:tc>
        <w:tc>
          <w:tcPr>
            <w:tcW w:w="2025" w:type="pct"/>
            <w:shd w:val="clear" w:color="auto" w:fill="auto"/>
            <w:vAlign w:val="center"/>
          </w:tcPr>
          <w:p w14:paraId="5EC17815" w14:textId="77777777" w:rsidR="00522AC6" w:rsidRPr="00F33AA6" w:rsidRDefault="00522AC6" w:rsidP="00E978A1">
            <w:pPr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Fonts w:cstheme="minorHAnsi"/>
                <w:color w:val="000000"/>
                <w:sz w:val="20"/>
                <w:szCs w:val="20"/>
              </w:rPr>
              <w:t xml:space="preserve">Zakończenie Przedsięwzięcia. </w:t>
            </w:r>
          </w:p>
        </w:tc>
        <w:tc>
          <w:tcPr>
            <w:tcW w:w="971" w:type="pct"/>
          </w:tcPr>
          <w:p w14:paraId="3F2899F1" w14:textId="2579FB04" w:rsidR="00522AC6" w:rsidRPr="00F33AA6" w:rsidRDefault="00522AC6" w:rsidP="5FBD1636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Termin – </w:t>
            </w:r>
            <w:r w:rsidRPr="00F33AA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 tydzień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od zakończenia Oceny Wyników Prac</w:t>
            </w:r>
            <w:r w:rsidR="00CD042D" w:rsidRPr="00F33AA6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F33AA6">
              <w:rPr>
                <w:rFonts w:cstheme="minorHAnsi"/>
                <w:color w:val="000000" w:themeColor="text1"/>
                <w:sz w:val="20"/>
                <w:szCs w:val="20"/>
              </w:rPr>
              <w:t>Etapu II.</w:t>
            </w:r>
          </w:p>
        </w:tc>
        <w:tc>
          <w:tcPr>
            <w:tcW w:w="1059" w:type="pct"/>
            <w:vAlign w:val="center"/>
          </w:tcPr>
          <w:p w14:paraId="13A68400" w14:textId="77777777" w:rsidR="00522AC6" w:rsidRPr="00F33AA6" w:rsidRDefault="00522AC6" w:rsidP="00E978A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522AC6" w:rsidRPr="00F33AA6" w14:paraId="6F2681F3" w14:textId="77777777" w:rsidTr="04041D69">
        <w:trPr>
          <w:trHeight w:val="405"/>
        </w:trPr>
        <w:tc>
          <w:tcPr>
            <w:tcW w:w="2970" w:type="pct"/>
            <w:gridSpan w:val="2"/>
            <w:shd w:val="clear" w:color="auto" w:fill="A8D08D" w:themeFill="accent6" w:themeFillTint="99"/>
            <w:vAlign w:val="center"/>
            <w:hideMark/>
          </w:tcPr>
          <w:p w14:paraId="2D0C47A3" w14:textId="77777777" w:rsidR="00522AC6" w:rsidRPr="00F33AA6" w:rsidRDefault="00522AC6" w:rsidP="00E978A1">
            <w:pPr>
              <w:jc w:val="right"/>
              <w:textAlignment w:val="baseline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Łącznie od rozpoczęcia Etapu I:</w:t>
            </w:r>
            <w:r w:rsidRPr="00F33AA6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1" w:type="pct"/>
            <w:shd w:val="clear" w:color="auto" w:fill="A8D08D" w:themeFill="accent6" w:themeFillTint="99"/>
            <w:vAlign w:val="center"/>
          </w:tcPr>
          <w:p w14:paraId="4B2502EB" w14:textId="0AC8F54C" w:rsidR="00522AC6" w:rsidRPr="00F33AA6" w:rsidRDefault="001C7E22" w:rsidP="00E978A1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b/>
                <w:bCs/>
                <w:sz w:val="20"/>
                <w:szCs w:val="20"/>
              </w:rPr>
              <w:t>25</w:t>
            </w:r>
            <w:r w:rsidR="00522AC6" w:rsidRPr="00F33AA6">
              <w:rPr>
                <w:rFonts w:cstheme="minorHAnsi"/>
                <w:b/>
                <w:bCs/>
                <w:sz w:val="20"/>
                <w:szCs w:val="20"/>
              </w:rPr>
              <w:t xml:space="preserve"> miesięcy</w:t>
            </w:r>
          </w:p>
        </w:tc>
        <w:tc>
          <w:tcPr>
            <w:tcW w:w="1059" w:type="pct"/>
            <w:shd w:val="clear" w:color="auto" w:fill="A8D08D" w:themeFill="accent6" w:themeFillTint="99"/>
            <w:vAlign w:val="center"/>
            <w:hideMark/>
          </w:tcPr>
          <w:p w14:paraId="65EDCEE1" w14:textId="77777777" w:rsidR="00522AC6" w:rsidRPr="00F33AA6" w:rsidRDefault="00522AC6" w:rsidP="00E978A1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F33AA6">
              <w:rPr>
                <w:rFonts w:cstheme="minorHAnsi"/>
                <w:sz w:val="20"/>
                <w:szCs w:val="20"/>
              </w:rPr>
              <w:t> </w:t>
            </w:r>
          </w:p>
        </w:tc>
      </w:tr>
    </w:tbl>
    <w:p w14:paraId="33543CEA" w14:textId="2DC273B5" w:rsidR="00522AC6" w:rsidRPr="001246A6" w:rsidRDefault="00522AC6" w:rsidP="00522AC6">
      <w:pPr>
        <w:spacing w:line="276" w:lineRule="auto"/>
        <w:jc w:val="both"/>
        <w:rPr>
          <w:rFonts w:cstheme="minorHAnsi"/>
          <w:szCs w:val="22"/>
        </w:rPr>
      </w:pPr>
      <w:r w:rsidRPr="001246A6">
        <w:rPr>
          <w:rFonts w:eastAsia="Calibri" w:cstheme="minorHAnsi"/>
          <w:szCs w:val="22"/>
          <w:lang w:eastAsia="pl-PL"/>
        </w:rPr>
        <w:t>*</w:t>
      </w:r>
      <w:r w:rsidRPr="001246A6">
        <w:rPr>
          <w:rFonts w:cstheme="minorHAnsi"/>
          <w:szCs w:val="22"/>
        </w:rPr>
        <w:t xml:space="preserve"> z zastrzeżeniem postanowień Umowy dot. zmiany terminów jej realizacji (daty w Tabeli nr I</w:t>
      </w:r>
      <w:r w:rsidR="001C7E22" w:rsidRPr="001246A6">
        <w:rPr>
          <w:rFonts w:cstheme="minorHAnsi"/>
          <w:szCs w:val="22"/>
        </w:rPr>
        <w:t>I</w:t>
      </w:r>
      <w:r w:rsidRPr="001246A6">
        <w:rPr>
          <w:rFonts w:cstheme="minorHAnsi"/>
          <w:szCs w:val="22"/>
        </w:rPr>
        <w:t xml:space="preserve">.I.1 mogą ulec przesunięciu). </w:t>
      </w:r>
    </w:p>
    <w:p w14:paraId="41B1BDBE" w14:textId="77777777" w:rsidR="00522AC6" w:rsidRPr="001246A6" w:rsidRDefault="00522AC6" w:rsidP="00522AC6">
      <w:pPr>
        <w:spacing w:line="276" w:lineRule="auto"/>
        <w:jc w:val="both"/>
        <w:rPr>
          <w:rFonts w:eastAsia="Calibri" w:cstheme="minorHAnsi"/>
          <w:szCs w:val="22"/>
          <w:lang w:eastAsia="pl-PL"/>
        </w:rPr>
      </w:pPr>
    </w:p>
    <w:p w14:paraId="5AC8E89B" w14:textId="77777777" w:rsidR="00522AC6" w:rsidRPr="001246A6" w:rsidRDefault="00522AC6" w:rsidP="00522AC6">
      <w:pPr>
        <w:spacing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Szczegółowe informacje dotyczące poszczególnych etapów przedstawiono w dalszej części dokumentu. </w:t>
      </w:r>
    </w:p>
    <w:p w14:paraId="69C8BAC0" w14:textId="77777777" w:rsidR="00F33AA6" w:rsidRDefault="00F33AA6" w:rsidP="04041D69">
      <w:pPr>
        <w:pStyle w:val="Nagwek1"/>
        <w:numPr>
          <w:ilvl w:val="0"/>
          <w:numId w:val="0"/>
        </w:numPr>
        <w:ind w:left="720" w:hanging="360"/>
        <w:rPr>
          <w:rFonts w:cstheme="minorHAnsi"/>
        </w:rPr>
      </w:pPr>
      <w:bookmarkStart w:id="39" w:name="_Toc73430320"/>
      <w:r>
        <w:rPr>
          <w:rFonts w:cstheme="minorHAnsi"/>
        </w:rPr>
        <w:br w:type="page"/>
      </w:r>
    </w:p>
    <w:p w14:paraId="79C76402" w14:textId="44EA40E7" w:rsidR="006F3A56" w:rsidRPr="001246A6" w:rsidRDefault="5733FB41" w:rsidP="04041D69">
      <w:pPr>
        <w:pStyle w:val="Nagwek1"/>
        <w:numPr>
          <w:ilvl w:val="0"/>
          <w:numId w:val="0"/>
        </w:numPr>
        <w:ind w:left="720" w:hanging="360"/>
        <w:rPr>
          <w:rFonts w:cstheme="minorHAnsi"/>
        </w:rPr>
      </w:pPr>
      <w:r w:rsidRPr="001246A6">
        <w:rPr>
          <w:rFonts w:cstheme="minorHAnsi"/>
        </w:rPr>
        <w:lastRenderedPageBreak/>
        <w:t>II.I. Etap I Działania 2 „</w:t>
      </w:r>
      <w:r w:rsidRPr="001246A6">
        <w:rPr>
          <w:rFonts w:cstheme="minorHAnsi"/>
          <w:i/>
          <w:iCs/>
        </w:rPr>
        <w:t>Wentylacja mieszkań</w:t>
      </w:r>
      <w:r w:rsidRPr="001246A6">
        <w:rPr>
          <w:rFonts w:cstheme="minorHAnsi"/>
        </w:rPr>
        <w:t>”</w:t>
      </w:r>
      <w:bookmarkEnd w:id="39"/>
    </w:p>
    <w:p w14:paraId="71549EC1" w14:textId="17FC9E93" w:rsidR="006F3A56" w:rsidRPr="001246A6" w:rsidRDefault="5733FB41" w:rsidP="04041D69">
      <w:pPr>
        <w:pStyle w:val="Nagwek2"/>
        <w:ind w:left="360"/>
        <w:rPr>
          <w:rFonts w:cstheme="minorHAnsi"/>
        </w:rPr>
      </w:pPr>
      <w:bookmarkStart w:id="40" w:name="_Toc73430321"/>
      <w:r w:rsidRPr="001246A6">
        <w:rPr>
          <w:rFonts w:cstheme="minorHAnsi"/>
        </w:rPr>
        <w:t>II.I.1. Informacje wstępne</w:t>
      </w:r>
      <w:bookmarkEnd w:id="40"/>
    </w:p>
    <w:p w14:paraId="565B4008" w14:textId="08C85552" w:rsidR="006F3A56" w:rsidRPr="001246A6" w:rsidRDefault="5733FB41" w:rsidP="04041D69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W ramach Etapu I </w:t>
      </w:r>
      <w:r w:rsidRPr="001246A6">
        <w:rPr>
          <w:rFonts w:eastAsia="Calibri" w:cstheme="minorHAnsi"/>
          <w:lang w:eastAsia="pl-PL"/>
        </w:rPr>
        <w:t>Uczestnik Przedsięwzięcia</w:t>
      </w:r>
      <w:r w:rsidRPr="001246A6">
        <w:rPr>
          <w:rFonts w:cstheme="minorHAnsi"/>
          <w:lang w:eastAsia="pl-PL"/>
        </w:rPr>
        <w:t xml:space="preserve"> prowadzi prace badawczo-rozwojowe (Prace B+</w:t>
      </w:r>
      <w:r w:rsidR="4AF22353" w:rsidRPr="001246A6">
        <w:rPr>
          <w:rFonts w:cstheme="minorHAnsi"/>
          <w:lang w:eastAsia="pl-PL"/>
        </w:rPr>
        <w:t>R) w</w:t>
      </w:r>
      <w:r w:rsidRPr="001246A6">
        <w:rPr>
          <w:rFonts w:cstheme="minorHAnsi"/>
          <w:lang w:eastAsia="pl-PL"/>
        </w:rPr>
        <w:t xml:space="preserve"> zakresie opracowania Systemu wentylacji B wraz z Centralnym systemem nadzorującym i zademonstruje jego działanie za pomocą Prototypu Systemu wentylacji B wraz z Centralnym systemem nadzorującym. Uczestnik Przedsięwzięcia po zakończeniu Prac B+R przekaże Prototyp Systemu wentylacji B wraz z Centralnym systemem nadzorującym do Testów. Zamawiający wymaga, aby podczas prowadzenia prac Wykonawca bezwzględnie przestrzegał zasad bezpieczeństwa i higieny pracy oraz wszystkie prace realizował zgodnie z obowiązującymi normami. </w:t>
      </w:r>
    </w:p>
    <w:p w14:paraId="05B45EBB" w14:textId="77777777" w:rsidR="006F3A56" w:rsidRPr="001246A6" w:rsidRDefault="006F3A56" w:rsidP="006F3A56">
      <w:pPr>
        <w:spacing w:line="276" w:lineRule="auto"/>
        <w:jc w:val="both"/>
        <w:rPr>
          <w:rFonts w:cstheme="minorHAnsi"/>
          <w:szCs w:val="22"/>
          <w:lang w:eastAsia="pl-PL"/>
        </w:rPr>
      </w:pPr>
    </w:p>
    <w:p w14:paraId="73A2EE04" w14:textId="7F6B459C" w:rsidR="006F3A56" w:rsidRPr="001246A6" w:rsidRDefault="006F3A56" w:rsidP="006F3A56">
      <w:pPr>
        <w:spacing w:line="276" w:lineRule="auto"/>
        <w:jc w:val="both"/>
        <w:rPr>
          <w:rFonts w:cstheme="minorHAnsi"/>
          <w:szCs w:val="22"/>
          <w:lang w:eastAsia="pl-PL"/>
        </w:rPr>
      </w:pPr>
      <w:r w:rsidRPr="001246A6">
        <w:rPr>
          <w:rFonts w:cstheme="minorHAnsi"/>
          <w:szCs w:val="22"/>
          <w:lang w:eastAsia="pl-PL"/>
        </w:rPr>
        <w:t>Testy Prototypu Systemu wentylacji B wraz z Centralnym systemem nadzorującym, szczegółowo opisane w Rozdziale II.2.4, będą prowadzone przez Zamawiającego w odpowiednio przystosowanym do tego laboratorium.</w:t>
      </w:r>
    </w:p>
    <w:p w14:paraId="4C921799" w14:textId="77777777" w:rsidR="006F3A56" w:rsidRPr="001246A6" w:rsidRDefault="006F3A56" w:rsidP="006F3A56">
      <w:pPr>
        <w:spacing w:line="276" w:lineRule="auto"/>
        <w:jc w:val="both"/>
        <w:rPr>
          <w:rFonts w:cstheme="minorHAnsi"/>
          <w:szCs w:val="22"/>
          <w:lang w:eastAsia="pl-PL"/>
        </w:rPr>
      </w:pPr>
    </w:p>
    <w:p w14:paraId="1BA02412" w14:textId="5A61DAFB" w:rsidR="006F3A56" w:rsidRPr="001246A6" w:rsidRDefault="006F3A56" w:rsidP="006F3A56">
      <w:pPr>
        <w:spacing w:line="276" w:lineRule="auto"/>
        <w:jc w:val="both"/>
        <w:rPr>
          <w:rFonts w:cstheme="minorHAnsi"/>
          <w:szCs w:val="22"/>
          <w:lang w:eastAsia="pl-PL"/>
        </w:rPr>
      </w:pPr>
      <w:r w:rsidRPr="001246A6">
        <w:rPr>
          <w:rFonts w:cstheme="minorHAnsi"/>
          <w:szCs w:val="22"/>
          <w:lang w:eastAsia="pl-PL"/>
        </w:rPr>
        <w:t xml:space="preserve">Po zakończeniu Testów Prototypów Systemów wentylacyjnych B wraz z Centralnym systemem nadzorującym, Zamawiający dokona Oceny Wyników Prac Etapu I oraz Selekcji Uczestników Przedsięwzięcia do Etapu II. Szczegółowe informacje odnośnie wymagań Selekcji Uczestników Przedsięwzięcia do Etapu II przedstawiono w Załączniku 5 do Regulaminu. </w:t>
      </w:r>
    </w:p>
    <w:p w14:paraId="6994980F" w14:textId="77777777" w:rsidR="006F3A56" w:rsidRPr="001246A6" w:rsidRDefault="006F3A56" w:rsidP="006F3A56">
      <w:pPr>
        <w:spacing w:line="276" w:lineRule="auto"/>
        <w:jc w:val="both"/>
        <w:rPr>
          <w:rFonts w:cstheme="minorHAnsi"/>
          <w:szCs w:val="22"/>
          <w:lang w:eastAsia="pl-PL"/>
        </w:rPr>
      </w:pPr>
    </w:p>
    <w:p w14:paraId="049A6945" w14:textId="77777777" w:rsidR="006F3A56" w:rsidRPr="001246A6" w:rsidRDefault="5733FB41" w:rsidP="04041D69">
      <w:pPr>
        <w:pStyle w:val="Nagwek2"/>
        <w:ind w:left="360"/>
        <w:rPr>
          <w:rFonts w:cstheme="minorHAnsi"/>
        </w:rPr>
      </w:pPr>
      <w:bookmarkStart w:id="41" w:name="_Toc73430322"/>
      <w:r w:rsidRPr="001246A6">
        <w:rPr>
          <w:rFonts w:cstheme="minorHAnsi"/>
        </w:rPr>
        <w:t>I.I.2. Zakres Prac B+R do realizacji w Etapie I</w:t>
      </w:r>
      <w:bookmarkEnd w:id="41"/>
    </w:p>
    <w:p w14:paraId="32C52C2C" w14:textId="071814D0" w:rsidR="006F3A56" w:rsidRPr="001246A6" w:rsidRDefault="006F3A56" w:rsidP="006F3A56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>Etap I Działania 1 „Wentylacja mieszkań” rozpoczyna się wraz z podpisaniem Umowy pomiędzy Uczestnikiem Przedsięwzięcia a Zamawiającym. W ramach Etapu I, Uczestnik Przedsięwzięcia przeprowadzi Prace B+R mające na celu:</w:t>
      </w:r>
    </w:p>
    <w:p w14:paraId="513C5EFD" w14:textId="3B943E9D" w:rsidR="006F3A56" w:rsidRPr="001246A6" w:rsidRDefault="006F3A56" w:rsidP="0029361A">
      <w:pPr>
        <w:pStyle w:val="Akapitzlist"/>
        <w:numPr>
          <w:ilvl w:val="0"/>
          <w:numId w:val="14"/>
        </w:num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opracowanie Systemów wentylacji B wraz z Centralnym systemem nadzorującym, zgodnie z Wymaganiami przedstawionymi w Załączniku nr 1 do Regulaminu oraz o parametrach i rozwiązaniach innowacyjnych deklarowanych przez Uczestnika Przedsięwzięcia we Wniosku o dopuszczenie do udziału w Postępowaniu (przy czym należy podkreślić, że w wyniku przeprowadzonych Prac B+R Uczestnik Przedsięwzięcia może ww. parametry poprawić w stosunku do tych zadeklarowanych). </w:t>
      </w:r>
    </w:p>
    <w:p w14:paraId="1414E2EF" w14:textId="5BA66A4A" w:rsidR="006F3A56" w:rsidRPr="001246A6" w:rsidRDefault="006F3A56" w:rsidP="0029361A">
      <w:pPr>
        <w:pStyle w:val="Akapitzlist"/>
        <w:numPr>
          <w:ilvl w:val="0"/>
          <w:numId w:val="14"/>
        </w:numPr>
        <w:spacing w:after="160" w:line="276" w:lineRule="auto"/>
        <w:jc w:val="both"/>
        <w:rPr>
          <w:rFonts w:eastAsia="Calibri" w:cstheme="minorHAnsi"/>
          <w:lang w:eastAsia="pl-PL"/>
        </w:rPr>
      </w:pPr>
      <w:r w:rsidRPr="001246A6">
        <w:rPr>
          <w:rFonts w:eastAsia="Calibri" w:cstheme="minorHAnsi"/>
          <w:lang w:eastAsia="pl-PL"/>
        </w:rPr>
        <w:t>opracowanie obligatoryjnych Wyników Prac Etapu I wskazanych w Rozdziale II.I.6., w tym w szczególności Prototypu Systemu wentylacji B wraz z Centralnym systemem nadzorującym,</w:t>
      </w:r>
    </w:p>
    <w:p w14:paraId="0052A832" w14:textId="7EAAF099" w:rsidR="006F3A56" w:rsidRPr="001246A6" w:rsidRDefault="006F3A56" w:rsidP="0029361A">
      <w:pPr>
        <w:pStyle w:val="Akapitzlist"/>
        <w:numPr>
          <w:ilvl w:val="0"/>
          <w:numId w:val="14"/>
        </w:numPr>
        <w:spacing w:after="160" w:line="276" w:lineRule="auto"/>
        <w:jc w:val="both"/>
        <w:rPr>
          <w:rFonts w:eastAsia="Calibri" w:cstheme="minorHAnsi"/>
          <w:strike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>przygotowanie niezbędnych dokumentów dopuszczających opracowany System B do użytkowania zgodnie z polskim prawem, po zdefiniowaniu lokalizacja dla Demonstratora B przez Zamawiającego, Wykonawca przygotuje wielobranżowy projekt wykonawczy dla Demonstratora Systemu B dla Mieszkań, na rzecz Partnera Strategicznego.</w:t>
      </w:r>
      <w:r w:rsidRPr="001246A6">
        <w:rPr>
          <w:rFonts w:eastAsia="Calibri" w:cstheme="minorHAnsi"/>
          <w:strike/>
          <w:szCs w:val="22"/>
          <w:lang w:eastAsia="pl-PL"/>
        </w:rPr>
        <w:t xml:space="preserve">  </w:t>
      </w:r>
    </w:p>
    <w:p w14:paraId="7E0B3092" w14:textId="77777777" w:rsidR="006F3A56" w:rsidRPr="001246A6" w:rsidRDefault="006F3A56" w:rsidP="006F3A56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Uczestnik Przedsięwzięcia prowadzi Prace B+R na podstawie Harmonogramu Prac (w szczególności zgodnie z przedstawionymi Zadaniami Badawczymi) zgodnie z zasadami określonymi w niniejszym dokumencie. </w:t>
      </w:r>
    </w:p>
    <w:p w14:paraId="0E5349E7" w14:textId="1F461E94" w:rsidR="006F3A56" w:rsidRPr="001246A6" w:rsidRDefault="006F3A56" w:rsidP="006F3A56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Uczestnik Przedsięwzięcia w Działaniu 2 „Wentylacja mieszkań” po opracowaniu Systemu wentylacji B wraz z Centralnym systemem nadzorującym w Etapie I, przekazuje go Zamawiającemu do Testów. </w:t>
      </w:r>
      <w:r w:rsidRPr="001246A6">
        <w:rPr>
          <w:rFonts w:eastAsia="Calibri" w:cstheme="minorHAnsi"/>
          <w:szCs w:val="22"/>
          <w:lang w:eastAsia="pl-PL"/>
        </w:rPr>
        <w:lastRenderedPageBreak/>
        <w:t xml:space="preserve">Testy Prototypu Systemu mają na celu weryfikację spełnienia przez Wykonawcę wybranych Wymagań Konkursowych stawianych Uczestnikowi Przedsięwzięcia w Przedsięwzięciu w Działaniu 2 „Wentylacja mieszkań”. </w:t>
      </w:r>
    </w:p>
    <w:p w14:paraId="2C46E455" w14:textId="4053393A" w:rsidR="006F3A56" w:rsidRPr="001246A6" w:rsidRDefault="5733FB41" w:rsidP="04041D69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1246A6">
        <w:rPr>
          <w:rFonts w:eastAsia="Calibri" w:cstheme="minorHAnsi"/>
          <w:lang w:eastAsia="pl-PL"/>
        </w:rPr>
        <w:t xml:space="preserve">Testy Prototypów Systemów wentylacyjnych B wraz z Centralnymi systemami nadzorującymi będą prowadzone przez okres do 4 miesięcy przez </w:t>
      </w:r>
      <w:r w:rsidR="32DE1E69" w:rsidRPr="001246A6">
        <w:rPr>
          <w:rFonts w:eastAsia="Calibri" w:cstheme="minorHAnsi"/>
          <w:lang w:eastAsia="pl-PL"/>
        </w:rPr>
        <w:t>Zamawiającego</w:t>
      </w:r>
      <w:r w:rsidRPr="001246A6">
        <w:rPr>
          <w:rFonts w:eastAsia="Calibri" w:cstheme="minorHAnsi"/>
          <w:lang w:eastAsia="pl-PL"/>
        </w:rPr>
        <w:t xml:space="preserve"> przy udziale </w:t>
      </w:r>
      <w:r w:rsidR="00484C7B" w:rsidRPr="001246A6">
        <w:rPr>
          <w:rFonts w:eastAsia="Calibri" w:cstheme="minorHAnsi"/>
          <w:lang w:eastAsia="pl-PL"/>
        </w:rPr>
        <w:t xml:space="preserve">Wykonawcy </w:t>
      </w:r>
      <w:r w:rsidRPr="001246A6">
        <w:rPr>
          <w:rFonts w:eastAsia="Calibri" w:cstheme="minorHAnsi"/>
          <w:lang w:eastAsia="pl-PL"/>
        </w:rPr>
        <w:t>lub Zamawiającego.</w:t>
      </w:r>
      <w:r w:rsidR="435C8839" w:rsidRPr="001246A6">
        <w:rPr>
          <w:rFonts w:eastAsia="Calibri" w:cstheme="minorHAnsi"/>
          <w:lang w:eastAsia="pl-PL"/>
        </w:rPr>
        <w:t xml:space="preserve"> Udział Wykonawcy w trakcie Testów Prototypów Systemów wentylacji B obejmuje </w:t>
      </w:r>
      <w:r w:rsidR="07C9FBF0" w:rsidRPr="001246A6">
        <w:rPr>
          <w:rFonts w:eastAsia="Calibri" w:cstheme="minorHAnsi"/>
          <w:lang w:eastAsia="pl-PL"/>
        </w:rPr>
        <w:t>sterowanie Systemem automatyki B.</w:t>
      </w:r>
    </w:p>
    <w:p w14:paraId="36B25A4F" w14:textId="77777777" w:rsidR="006F3A56" w:rsidRPr="001246A6" w:rsidRDefault="006F3A56" w:rsidP="006F3A56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1246A6">
        <w:rPr>
          <w:rFonts w:eastAsia="Calibri" w:cstheme="minorHAnsi"/>
          <w:szCs w:val="22"/>
          <w:lang w:eastAsia="pl-PL"/>
        </w:rPr>
        <w:t xml:space="preserve">Zamawiający wymaga, aby podczas prowadzenia prac Wykonawca bezwzględnie przestrzegał zasad bezpieczeństwa i higieny pracy oraz wszystkie prace realizował zgodnie z przepisami technicznymi i obowiązującymi normami. </w:t>
      </w:r>
    </w:p>
    <w:p w14:paraId="733F62D6" w14:textId="77777777" w:rsidR="006F3A56" w:rsidRPr="001246A6" w:rsidRDefault="006F3A56" w:rsidP="006F3A56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</w:p>
    <w:p w14:paraId="61BF9949" w14:textId="28C0679A" w:rsidR="006F3A56" w:rsidRPr="001246A6" w:rsidRDefault="5733FB41" w:rsidP="04041D69">
      <w:pPr>
        <w:pStyle w:val="Nagwek2"/>
        <w:ind w:firstLine="720"/>
        <w:rPr>
          <w:rFonts w:cstheme="minorHAnsi"/>
        </w:rPr>
      </w:pPr>
      <w:bookmarkStart w:id="42" w:name="_Toc73430323"/>
      <w:r w:rsidRPr="001246A6">
        <w:rPr>
          <w:rFonts w:cstheme="minorHAnsi"/>
        </w:rPr>
        <w:t>II.I.3. Zasady Aktualizacji Oferty po przeprowadzeniu Prac B+R</w:t>
      </w:r>
      <w:bookmarkEnd w:id="42"/>
    </w:p>
    <w:p w14:paraId="48B85C94" w14:textId="5F293B8F" w:rsidR="72633020" w:rsidRPr="001246A6" w:rsidRDefault="72633020" w:rsidP="2229B616">
      <w:pPr>
        <w:spacing w:line="276" w:lineRule="auto"/>
        <w:jc w:val="both"/>
        <w:rPr>
          <w:rFonts w:eastAsia="Calibri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Wykonawca w ramach Wyników Prac B+R Etapu I składa Zamawiającemu Zaktualizowany Wniosek, w którym może zadeklarować lepsze, z perspektywy NCBR, warunki i parametry w ramach Wymagań Obligatoryjnych, Wymagań Konkursowych, Wymagań Jakościowych, wynagrodzenia za realizację następnego Etapu, przyznawanego NCBR udziału w Przychodzie z Komercjalizacji Wyników Prac B+R lub Przychodzie z Komercjalizacji Technologii Zależnych, względem odpowiednich danych wskazanych we Wniosku.</w:t>
      </w:r>
    </w:p>
    <w:p w14:paraId="4AD473E9" w14:textId="52B7F6A9" w:rsidR="72633020" w:rsidRPr="001246A6" w:rsidRDefault="72633020" w:rsidP="2229B616">
      <w:pPr>
        <w:spacing w:after="160" w:line="276" w:lineRule="auto"/>
        <w:jc w:val="both"/>
        <w:rPr>
          <w:rFonts w:cstheme="minorHAnsi"/>
          <w:lang w:eastAsia="pl-PL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Dodatkowo, jeśli System wentylacji B wraz z Centralnym systemem zarządzającym w Testach uzyskał wyniki wyższe lub niższe (lecz pozostające w Granicy Błędu) wartości Wymagań Konkursowych, niż deklarowane uprzednio we Wniosku na etapie naboru do Przedsięwzięcia, wówczas Wykonawca jest zobowiązany zadeklarować uzyskane w trakcie Testów Prototypów </w:t>
      </w:r>
      <w:r w:rsidR="00F301E0">
        <w:rPr>
          <w:rFonts w:eastAsia="Calibri" w:cstheme="minorHAnsi"/>
          <w:color w:val="000000" w:themeColor="text1"/>
          <w:szCs w:val="22"/>
        </w:rPr>
        <w:t>Systemów wentylacji</w:t>
      </w:r>
      <w:r w:rsidRPr="001246A6">
        <w:rPr>
          <w:rFonts w:eastAsia="Calibri" w:cstheme="minorHAnsi"/>
          <w:color w:val="000000" w:themeColor="text1"/>
          <w:szCs w:val="22"/>
        </w:rPr>
        <w:t xml:space="preserve"> wartości w Zaktualizowanym Wniosku. </w:t>
      </w:r>
      <w:r w:rsidRPr="001246A6">
        <w:rPr>
          <w:rFonts w:cstheme="minorHAnsi"/>
          <w:lang w:eastAsia="pl-PL"/>
        </w:rPr>
        <w:t xml:space="preserve">Parametry Konkursowe Wykonawca oblicza korzystając z arkusza kalkulacyjnego znajdującego się w Załączniku 3.2. do Regulaminu. </w:t>
      </w:r>
    </w:p>
    <w:p w14:paraId="53D38B8A" w14:textId="593107F8" w:rsidR="72633020" w:rsidRPr="001246A6" w:rsidRDefault="72633020" w:rsidP="2229B616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1246A6">
        <w:rPr>
          <w:rFonts w:cstheme="minorHAnsi"/>
          <w:lang w:eastAsia="pl-PL"/>
        </w:rPr>
        <w:t>Aby uniknąć wszelkich wątpliwości - Wykonawca w Zaktualizowanej Ofercie nie może pogorszyć deklaracji odnośnie Wymagań Obligatoryjnych, Wymagań Konkursowych (w tym przypadku przekroczyć dopuszczalnej Granicy Błędu) oraz Wymagań Jakościowych w porównaniu do tych deklarowanych we Wniosku składanym na etapie naboru Uczestników Przedsięwzięcia.</w:t>
      </w:r>
    </w:p>
    <w:p w14:paraId="07E77D88" w14:textId="0383AA3C" w:rsidR="72633020" w:rsidRPr="001246A6" w:rsidRDefault="72633020" w:rsidP="2229B616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Wszystkie dokumenty uaktualnionej Oferty muszą zostać dostarczone Zamawiającemu w formie elektronicznej, dostępne do edycji.</w:t>
      </w:r>
    </w:p>
    <w:p w14:paraId="37BF2086" w14:textId="5920C9AF" w:rsidR="2229B616" w:rsidRPr="001246A6" w:rsidRDefault="2229B616" w:rsidP="2229B616">
      <w:pPr>
        <w:spacing w:line="276" w:lineRule="auto"/>
        <w:jc w:val="both"/>
        <w:rPr>
          <w:rFonts w:cstheme="minorHAnsi"/>
          <w:szCs w:val="22"/>
          <w:lang w:eastAsia="pl-PL"/>
        </w:rPr>
      </w:pPr>
    </w:p>
    <w:p w14:paraId="10AD3461" w14:textId="268C907B" w:rsidR="00D2055B" w:rsidRPr="001246A6" w:rsidRDefault="11B8494A" w:rsidP="009A3704">
      <w:pPr>
        <w:pStyle w:val="Nagwek2"/>
        <w:spacing w:line="276" w:lineRule="auto"/>
        <w:jc w:val="both"/>
        <w:rPr>
          <w:rFonts w:cstheme="minorHAnsi"/>
          <w:lang w:eastAsia="pl-PL"/>
        </w:rPr>
      </w:pPr>
      <w:bookmarkStart w:id="43" w:name="_Toc73430324"/>
      <w:r w:rsidRPr="001246A6">
        <w:rPr>
          <w:rFonts w:cstheme="minorHAnsi"/>
        </w:rPr>
        <w:t>II.I.4. Wyniki Prac w Etapie I</w:t>
      </w:r>
      <w:bookmarkEnd w:id="43"/>
    </w:p>
    <w:p w14:paraId="5FBF2103" w14:textId="3D3C3691" w:rsidR="00D2055B" w:rsidRPr="001246A6" w:rsidRDefault="00D2055B" w:rsidP="00D2055B">
      <w:pPr>
        <w:pStyle w:val="Legenda"/>
        <w:spacing w:line="276" w:lineRule="auto"/>
        <w:jc w:val="both"/>
        <w:rPr>
          <w:rFonts w:eastAsia="Calibri" w:cstheme="minorHAnsi"/>
          <w:i w:val="0"/>
          <w:iCs w:val="0"/>
          <w:sz w:val="22"/>
          <w:szCs w:val="22"/>
          <w:lang w:eastAsia="pl-PL"/>
        </w:rPr>
      </w:pPr>
      <w:r w:rsidRPr="001246A6">
        <w:rPr>
          <w:rFonts w:eastAsia="Calibri" w:cstheme="minorHAnsi"/>
          <w:i w:val="0"/>
          <w:iCs w:val="0"/>
          <w:sz w:val="22"/>
          <w:szCs w:val="22"/>
          <w:lang w:eastAsia="pl-PL"/>
        </w:rPr>
        <w:t>Uczestnicy Przedsięwzięcia opracowują Wyniki Prac Etapu I, które przedstawiają Zamawiającemu do oceny zgodnie z Harmonogramem. Listę Wyników Prac Etapu I zawiera Tabela II.I.2.</w:t>
      </w:r>
    </w:p>
    <w:p w14:paraId="42625DA3" w14:textId="05E6D9F4" w:rsidR="00D2055B" w:rsidRPr="001246A6" w:rsidRDefault="00D2055B" w:rsidP="00D2055B">
      <w:pPr>
        <w:textAlignment w:val="baseline"/>
        <w:rPr>
          <w:rFonts w:eastAsia="Times New Roman" w:cstheme="minorHAnsi"/>
          <w:iCs/>
          <w:color w:val="000000"/>
          <w:szCs w:val="18"/>
          <w:lang w:eastAsia="pl-PL" w:bidi="ar-SA"/>
        </w:rPr>
      </w:pPr>
      <w:r w:rsidRPr="001246A6">
        <w:rPr>
          <w:rFonts w:eastAsia="Times New Roman" w:cstheme="minorHAnsi"/>
          <w:iCs/>
          <w:color w:val="000000"/>
          <w:szCs w:val="18"/>
          <w:lang w:eastAsia="pl-PL" w:bidi="ar-SA"/>
        </w:rPr>
        <w:t>Tabela II.I.2. Wyniki Prac Etapu I </w:t>
      </w:r>
    </w:p>
    <w:tbl>
      <w:tblPr>
        <w:tblStyle w:val="Tabela-Siatka"/>
        <w:tblW w:w="5740" w:type="pct"/>
        <w:jc w:val="center"/>
        <w:tblLayout w:type="fixed"/>
        <w:tblLook w:val="04A0" w:firstRow="1" w:lastRow="0" w:firstColumn="1" w:lastColumn="0" w:noHBand="0" w:noVBand="1"/>
      </w:tblPr>
      <w:tblGrid>
        <w:gridCol w:w="659"/>
        <w:gridCol w:w="2455"/>
        <w:gridCol w:w="5529"/>
        <w:gridCol w:w="1700"/>
      </w:tblGrid>
      <w:tr w:rsidR="00D2055B" w:rsidRPr="00F33AA6" w14:paraId="0F77EABD" w14:textId="77777777" w:rsidTr="00F33AA6">
        <w:trPr>
          <w:jc w:val="center"/>
        </w:trPr>
        <w:tc>
          <w:tcPr>
            <w:tcW w:w="318" w:type="pct"/>
            <w:shd w:val="clear" w:color="auto" w:fill="C5E0B3" w:themeFill="accent6" w:themeFillTint="66"/>
            <w:vAlign w:val="center"/>
          </w:tcPr>
          <w:p w14:paraId="52AEFF1F" w14:textId="77777777" w:rsidR="00D2055B" w:rsidRPr="00F33AA6" w:rsidRDefault="00D2055B" w:rsidP="00E978A1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L.p.</w:t>
            </w:r>
          </w:p>
        </w:tc>
        <w:tc>
          <w:tcPr>
            <w:tcW w:w="1187" w:type="pct"/>
            <w:shd w:val="clear" w:color="auto" w:fill="C5E0B3" w:themeFill="accent6" w:themeFillTint="66"/>
            <w:vAlign w:val="center"/>
          </w:tcPr>
          <w:p w14:paraId="1E7E17FD" w14:textId="77777777" w:rsidR="00D2055B" w:rsidRPr="00F33AA6" w:rsidRDefault="00D2055B" w:rsidP="00E978A1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Wyniki Prac Etapu I</w:t>
            </w:r>
          </w:p>
        </w:tc>
        <w:tc>
          <w:tcPr>
            <w:tcW w:w="2673" w:type="pct"/>
            <w:shd w:val="clear" w:color="auto" w:fill="C5E0B3" w:themeFill="accent6" w:themeFillTint="66"/>
            <w:vAlign w:val="center"/>
          </w:tcPr>
          <w:p w14:paraId="666B0293" w14:textId="77777777" w:rsidR="00D2055B" w:rsidRPr="00F33AA6" w:rsidRDefault="00D2055B" w:rsidP="00E978A1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Wymagania dla Wyniku Prac Etapu I</w:t>
            </w:r>
          </w:p>
        </w:tc>
        <w:tc>
          <w:tcPr>
            <w:tcW w:w="822" w:type="pct"/>
            <w:shd w:val="clear" w:color="auto" w:fill="C5E0B3" w:themeFill="accent6" w:themeFillTint="66"/>
          </w:tcPr>
          <w:p w14:paraId="324EAE0D" w14:textId="77777777" w:rsidR="00D2055B" w:rsidRPr="00F33AA6" w:rsidRDefault="00D2055B" w:rsidP="00E978A1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Termin przekazania Zamawiającemu Wyniku Prac Etapu I</w:t>
            </w:r>
          </w:p>
        </w:tc>
      </w:tr>
      <w:tr w:rsidR="00D2055B" w:rsidRPr="00F33AA6" w14:paraId="50A20642" w14:textId="77777777" w:rsidTr="00F33A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0675091D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lastRenderedPageBreak/>
              <w:t>1.</w:t>
            </w:r>
          </w:p>
        </w:tc>
        <w:tc>
          <w:tcPr>
            <w:tcW w:w="1187" w:type="pct"/>
          </w:tcPr>
          <w:p w14:paraId="52EB56B4" w14:textId="5A7E4821" w:rsidR="00D2055B" w:rsidRPr="00F33AA6" w:rsidRDefault="00D2055B" w:rsidP="00D2055B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Dokumentacja techniczna Prototypu Systemu Wentylacji B wraz z Centralnym systemem nadzorującym</w:t>
            </w:r>
          </w:p>
        </w:tc>
        <w:tc>
          <w:tcPr>
            <w:tcW w:w="2673" w:type="pct"/>
          </w:tcPr>
          <w:p w14:paraId="296A27EF" w14:textId="18E94D22" w:rsidR="00D2055B" w:rsidRPr="00F33AA6" w:rsidRDefault="00D2055B" w:rsidP="00E978A1">
            <w:pPr>
              <w:ind w:left="30"/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Dokumentacja techniczna dla opracowanego Prototypu Systemu wentylacji B wraz z Centralnym systemem nadzorującym musi zawierać informacje potwierdzające spełnienie Wymagań Obligatoryjnych w szczególności: </w:t>
            </w:r>
          </w:p>
          <w:p w14:paraId="688ACEEB" w14:textId="74DE8B92" w:rsidR="00D2055B" w:rsidRPr="00F33AA6" w:rsidRDefault="00D2055B" w:rsidP="0029361A">
            <w:pPr>
              <w:numPr>
                <w:ilvl w:val="0"/>
                <w:numId w:val="16"/>
              </w:numPr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szczegółowy opis oraz obliczenia głównych składowych Systemu wentylacji B wraz z Centralnym systemem nadzorującym,  </w:t>
            </w:r>
          </w:p>
          <w:p w14:paraId="3030F812" w14:textId="69378A22" w:rsidR="00D2055B" w:rsidRPr="00F33AA6" w:rsidRDefault="00D2055B" w:rsidP="0029361A">
            <w:pPr>
              <w:numPr>
                <w:ilvl w:val="0"/>
                <w:numId w:val="16"/>
              </w:numPr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obliczenia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</w:t>
            </w:r>
          </w:p>
          <w:p w14:paraId="61A99730" w14:textId="4984BBB7" w:rsidR="00D2055B" w:rsidRPr="00F33AA6" w:rsidRDefault="00D2055B" w:rsidP="0029361A">
            <w:pPr>
              <w:numPr>
                <w:ilvl w:val="0"/>
                <w:numId w:val="16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opis procesu produkcji Systemu wentylacji 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B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 </w:t>
            </w:r>
          </w:p>
          <w:p w14:paraId="421A05AC" w14:textId="4D4BFDFF" w:rsidR="00D2055B" w:rsidRPr="00F33AA6" w:rsidRDefault="00D2055B" w:rsidP="0029361A">
            <w:pPr>
              <w:numPr>
                <w:ilvl w:val="0"/>
                <w:numId w:val="16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rysunki techniczne komponentów wchodzących w skład Systemu wentylacji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B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 </w:t>
            </w:r>
          </w:p>
          <w:p w14:paraId="7B586D46" w14:textId="04D408A9" w:rsidR="00D2055B" w:rsidRPr="00F33AA6" w:rsidRDefault="00D2055B" w:rsidP="0029361A">
            <w:pPr>
              <w:numPr>
                <w:ilvl w:val="0"/>
                <w:numId w:val="16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algorytm sterowania oraz grafiki obrazujące budowę i działanie Systemu wentylacji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B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</w:t>
            </w:r>
          </w:p>
          <w:p w14:paraId="0A6515D0" w14:textId="6C8DF1C5" w:rsidR="00D2055B" w:rsidRPr="00F33AA6" w:rsidRDefault="00D2055B" w:rsidP="0029361A">
            <w:pPr>
              <w:numPr>
                <w:ilvl w:val="0"/>
                <w:numId w:val="16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 opis czynności montażowych Systemu wentylacji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B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92303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. </w:t>
            </w:r>
          </w:p>
          <w:p w14:paraId="630277F2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 </w:t>
            </w:r>
          </w:p>
          <w:p w14:paraId="70C05F45" w14:textId="1D6E616D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Wykonawca przekazuje Zamawiającemu jeden egzemplarz Dokumentacji technicznej Prototypu Systemu wentylacji</w:t>
            </w:r>
            <w:r w:rsidR="0092303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B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92303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</w:t>
            </w:r>
            <w:r w:rsidR="0092303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 w wersji papierowej oraz jeden egzemplarz w wersji elektronicznej. </w:t>
            </w:r>
          </w:p>
          <w:p w14:paraId="1F13CA89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Wszystkie ww. elementy należy dostarczyć w formacie *.pdf oraz w formacie edytowalnym: *.docx, *.xlsx, *.dwg, *.stp. </w:t>
            </w:r>
          </w:p>
        </w:tc>
        <w:tc>
          <w:tcPr>
            <w:tcW w:w="822" w:type="pct"/>
          </w:tcPr>
          <w:p w14:paraId="554DB5F8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214AE0E2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</w:p>
        </w:tc>
      </w:tr>
      <w:tr w:rsidR="00D2055B" w:rsidRPr="00F33AA6" w14:paraId="477B5A88" w14:textId="77777777" w:rsidTr="00F33A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72D6E8BE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2.</w:t>
            </w:r>
          </w:p>
        </w:tc>
        <w:tc>
          <w:tcPr>
            <w:tcW w:w="1187" w:type="pct"/>
          </w:tcPr>
          <w:p w14:paraId="39ABA7E7" w14:textId="05983981" w:rsidR="00D2055B" w:rsidRPr="00F33AA6" w:rsidRDefault="3DDAF949" w:rsidP="04041D69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Prototyp </w:t>
            </w:r>
            <w:r w:rsidR="5A0E6B25" w:rsidRPr="00F33A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Systemu wentylacji B</w:t>
            </w:r>
            <w:r w:rsidRPr="00F33A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 xml:space="preserve"> wraz z Szkolnym systemem </w:t>
            </w:r>
            <w:r w:rsidR="5A0E6B25" w:rsidRPr="00F33A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 xml:space="preserve"> zbudowany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</w:t>
            </w:r>
            <w:r w:rsidRPr="00F33A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w skali rzeczywistej 1:1 o ograniczonych funkcjonalnościach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</w:t>
            </w:r>
          </w:p>
        </w:tc>
        <w:tc>
          <w:tcPr>
            <w:tcW w:w="2673" w:type="pct"/>
          </w:tcPr>
          <w:p w14:paraId="09550B88" w14:textId="7B420C0C" w:rsidR="00D2055B" w:rsidRPr="00F33AA6" w:rsidRDefault="3504CB04" w:rsidP="72B42E6D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Prototyp Systemu wentylacji</w:t>
            </w:r>
            <w:r w:rsidR="35CFE12E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B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35CFE12E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</w:t>
            </w:r>
            <w:r w:rsidR="35CFE12E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, zbudowany w skali 1:1</w:t>
            </w:r>
            <w:r w:rsidR="0B9C0FE9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spełniający Wymagania obligatoryjne: </w:t>
            </w:r>
            <w:r w:rsidR="74D4A428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9.1-9.12, 10.1-10.11, 11.1-11.15., 12.1-12.18., 13.1-13.5, 14.1-14.4.</w:t>
            </w:r>
          </w:p>
        </w:tc>
        <w:tc>
          <w:tcPr>
            <w:tcW w:w="822" w:type="pct"/>
          </w:tcPr>
          <w:p w14:paraId="1EA8263E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33CFD717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</w:p>
        </w:tc>
      </w:tr>
      <w:tr w:rsidR="00D2055B" w:rsidRPr="00F33AA6" w14:paraId="1EFFE21A" w14:textId="77777777" w:rsidTr="00F33A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624CF0B1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3.</w:t>
            </w:r>
          </w:p>
        </w:tc>
        <w:tc>
          <w:tcPr>
            <w:tcW w:w="1187" w:type="pct"/>
          </w:tcPr>
          <w:p w14:paraId="3CBA959C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Zaktualizowana Oferta</w:t>
            </w:r>
          </w:p>
        </w:tc>
        <w:tc>
          <w:tcPr>
            <w:tcW w:w="2673" w:type="pct"/>
          </w:tcPr>
          <w:p w14:paraId="5D0A5D4F" w14:textId="0AA5C06F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Wykonawca zobowiązany jest do złożenia zaktualizowanej Oferty na formularzu stanowiącym Załącznik nr 3 do Regulaminu. Wykonawca aktualizuję Ofertę zgodnie z rozdziałem </w:t>
            </w:r>
            <w:r w:rsidR="00D107A1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I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I.1.3. Zasady Aktualizacji Oferty po przeprowadzeniu Prac B+R. Ocena zaktualizowanej Oferty zostanie przeprowadzona zgodnie z załącznikiem nr 5 do Regulaminu. </w:t>
            </w:r>
          </w:p>
        </w:tc>
        <w:tc>
          <w:tcPr>
            <w:tcW w:w="822" w:type="pct"/>
          </w:tcPr>
          <w:p w14:paraId="71AA7F28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34DD0B1B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</w:tc>
      </w:tr>
      <w:tr w:rsidR="00D2055B" w:rsidRPr="00F33AA6" w14:paraId="318ACB75" w14:textId="77777777" w:rsidTr="00F33A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5991CA5F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4.</w:t>
            </w:r>
          </w:p>
        </w:tc>
        <w:tc>
          <w:tcPr>
            <w:tcW w:w="1187" w:type="pct"/>
          </w:tcPr>
          <w:p w14:paraId="490D90ED" w14:textId="5DBC0842" w:rsidR="00D2055B" w:rsidRPr="00F33AA6" w:rsidRDefault="00D2055B" w:rsidP="00D107A1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Dokumenty dopuszczające System wentylacji </w:t>
            </w:r>
            <w:r w:rsidR="00D107A1" w:rsidRPr="00F33A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B wraz z Centralnym systemem nadzorującym</w:t>
            </w:r>
          </w:p>
        </w:tc>
        <w:tc>
          <w:tcPr>
            <w:tcW w:w="2673" w:type="pct"/>
          </w:tcPr>
          <w:p w14:paraId="287DBBF3" w14:textId="63EC38CE" w:rsidR="00D2055B" w:rsidRPr="00F33AA6" w:rsidRDefault="3DDAF949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Wymagane jest przedstawienie Zamawiającemu przez </w:t>
            </w:r>
            <w:r w:rsidR="7574D4D6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Uczestników Przedsięwzięcia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dokumentów potwierdzających uzyskanie:</w:t>
            </w:r>
          </w:p>
          <w:p w14:paraId="7AA029AC" w14:textId="16040D30" w:rsidR="00D2055B" w:rsidRPr="00F33AA6" w:rsidRDefault="00D107A1" w:rsidP="0029361A">
            <w:pPr>
              <w:pStyle w:val="Akapitzlist"/>
              <w:numPr>
                <w:ilvl w:val="0"/>
                <w:numId w:val="35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dopuszczenia Systemu B</w:t>
            </w:r>
            <w:r w:rsidR="00D2055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do obrotu na terenie Polski, </w:t>
            </w:r>
          </w:p>
          <w:p w14:paraId="6D6BA7DD" w14:textId="4E62541D" w:rsidR="00D2055B" w:rsidRPr="00F33AA6" w:rsidRDefault="3DDAF949" w:rsidP="0029361A">
            <w:pPr>
              <w:pStyle w:val="Akapitzlist"/>
              <w:numPr>
                <w:ilvl w:val="0"/>
                <w:numId w:val="35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uzyskanie deklaracji zgodności, deklaracji</w:t>
            </w:r>
            <w:r w:rsidR="60EC09FE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właściwości użytkowych, krajowych deklaracji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właściwości użytkowych zgodnie z przepisami prawa polskiego i europejskiego,</w:t>
            </w:r>
          </w:p>
          <w:p w14:paraId="5613B734" w14:textId="6D4F02A5" w:rsidR="00D2055B" w:rsidRPr="00F33AA6" w:rsidRDefault="00D107A1" w:rsidP="0029361A">
            <w:pPr>
              <w:pStyle w:val="Akapitzlist"/>
              <w:numPr>
                <w:ilvl w:val="0"/>
                <w:numId w:val="35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karty produktu i etykiety energetycznej</w:t>
            </w:r>
            <w:r w:rsidR="00D2055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Centrali wentylacyjnej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B</w:t>
            </w:r>
            <w:r w:rsidR="00D2055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zgodnie z aktualnie obowiązującą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Dyrektywą </w:t>
            </w:r>
            <w:r w:rsidR="00D2055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Ecodesign. </w:t>
            </w:r>
          </w:p>
        </w:tc>
        <w:tc>
          <w:tcPr>
            <w:tcW w:w="822" w:type="pct"/>
          </w:tcPr>
          <w:p w14:paraId="4D6831B6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3147FB92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</w:tc>
      </w:tr>
      <w:tr w:rsidR="00D2055B" w:rsidRPr="00F33AA6" w14:paraId="3E7B0BE6" w14:textId="77777777" w:rsidTr="00F33A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34AC22EB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5.</w:t>
            </w:r>
          </w:p>
        </w:tc>
        <w:tc>
          <w:tcPr>
            <w:tcW w:w="1187" w:type="pct"/>
          </w:tcPr>
          <w:p w14:paraId="4AC45BED" w14:textId="555F76F3" w:rsidR="00D2055B" w:rsidRPr="00F33AA6" w:rsidRDefault="00D2055B" w:rsidP="001A6E10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Rekomendacja Wykonawcy – dobre praktyki poprawy jakości powietrza i efektywności energetycznej </w:t>
            </w:r>
            <w:r w:rsidR="001A6E10" w:rsidRPr="00F33A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Mieszkań</w:t>
            </w:r>
          </w:p>
        </w:tc>
        <w:tc>
          <w:tcPr>
            <w:tcW w:w="2673" w:type="pct"/>
          </w:tcPr>
          <w:p w14:paraId="6A0762AB" w14:textId="2D41CCC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Wykonawca zobowiązany jest do przygotowania raportu, który w przystępny sposób przedstawia przyjęte założenia i rozwiązania opracowane w ramach Przedsięwzięcia przez Wykonawcę, co najmniej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 zakresie Systemu wentylacji B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</w:p>
          <w:p w14:paraId="38613694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04779A4B" w14:textId="2E2C3E80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Raport skierowany jest dla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wspólnot, zarządców nieruchomości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samorządów zainteresowanych systemami wentylacji w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lastRenderedPageBreak/>
              <w:t>istniejących budynkach wielorodzinnych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. Raport zawiera informacje przedstawione w zrozumiały sposób na temat Przedsięwzięcia. </w:t>
            </w:r>
          </w:p>
          <w:p w14:paraId="7B66F081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37258D15" w14:textId="38340331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Raport zawiera: informacje techniczne, dane liczbowe, opis Rozwiązania, przedstawione w sposób umożliwiający zrozumienie i zainspirowanie się ro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związaniem Systemów wentylacji B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em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opracowanym przez Wykonawcę. Raport powinien obejmować co najmniej:</w:t>
            </w:r>
          </w:p>
          <w:p w14:paraId="36A24129" w14:textId="77777777" w:rsidR="00D2055B" w:rsidRPr="00F33AA6" w:rsidRDefault="00D2055B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 stronie tytułowej:</w:t>
            </w:r>
          </w:p>
          <w:p w14:paraId="09AA9644" w14:textId="77777777" w:rsidR="00D2055B" w:rsidRPr="00F33AA6" w:rsidRDefault="00D2055B" w:rsidP="0029361A">
            <w:pPr>
              <w:pStyle w:val="Akapitzlist"/>
              <w:numPr>
                <w:ilvl w:val="0"/>
                <w:numId w:val="33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oznaczenie graficzne Zamawiającego, Funduszy Strukturalnych Unii Europejskiej oraz oznaczenie Przedsięwzięcia, </w:t>
            </w:r>
          </w:p>
          <w:p w14:paraId="70537668" w14:textId="77777777" w:rsidR="00D2055B" w:rsidRPr="00F33AA6" w:rsidRDefault="00D2055B" w:rsidP="0029361A">
            <w:pPr>
              <w:pStyle w:val="Akapitzlist"/>
              <w:numPr>
                <w:ilvl w:val="0"/>
                <w:numId w:val="33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nazwę Wykonawcy</w:t>
            </w:r>
          </w:p>
          <w:p w14:paraId="4CF26D77" w14:textId="11B7921C" w:rsidR="00D2055B" w:rsidRPr="00F33AA6" w:rsidRDefault="3DDAF949" w:rsidP="0029361A">
            <w:pPr>
              <w:pStyle w:val="Akapitzlist"/>
              <w:numPr>
                <w:ilvl w:val="0"/>
                <w:numId w:val="33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zastrzeżenie o treści: „</w:t>
            </w:r>
            <w:r w:rsidRPr="00F33AA6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lang w:bidi="ar-SA"/>
              </w:rPr>
              <w:t>Informacje i poglądy wyrażone w niniejszym raporcie są wynikiem prac jego. Raport ma charakter naukowo-popularyzatorski i wszystkie osoby korzystające z jego treści robią to na własną odpowiedzialność. Narodowe Centrum Badań i Rozwoju, ani żadna osoba działająca w jego imieniu nie mogą być pociągnięte do odpowiedzialności za wykorzystanie przez osobę trzecią jakichkolwiek informacji zawartych w tym raporcie.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”</w:t>
            </w:r>
          </w:p>
          <w:p w14:paraId="0B5E4779" w14:textId="77777777" w:rsidR="00D2055B" w:rsidRPr="00F33AA6" w:rsidRDefault="00D2055B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ujednolicony spis treści, który zostanie dostarczony Wykonawcom przez Zamawiającego w terminie do dwóch miesięcy po podpisaniu Umowy, </w:t>
            </w:r>
          </w:p>
          <w:p w14:paraId="3AE8AD3F" w14:textId="77777777" w:rsidR="00D2055B" w:rsidRPr="00F33AA6" w:rsidRDefault="00D2055B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opis problemu badawczego z perspektywy Rozwiązania, </w:t>
            </w:r>
          </w:p>
          <w:p w14:paraId="0B4B1DE3" w14:textId="77777777" w:rsidR="00D2055B" w:rsidRPr="00F33AA6" w:rsidRDefault="00D2055B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opis zastosowanego Rozwiązania, </w:t>
            </w:r>
          </w:p>
          <w:p w14:paraId="5BC63254" w14:textId="03F0689D" w:rsidR="00D2055B" w:rsidRPr="00F33AA6" w:rsidRDefault="00D2055B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wniosk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i dotyczące Systemu wentylacji B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dedykowanego dla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istniejących mieszkań w budynkach wielorodzinnych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. </w:t>
            </w:r>
          </w:p>
          <w:p w14:paraId="5D85A871" w14:textId="22E6004B" w:rsidR="00D2055B" w:rsidRPr="00F33AA6" w:rsidRDefault="00D2055B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uwarunkowania formalno-prawne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realizacji Systemu wentylacji B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, zidentyfikowane bariery prawne, ustalone na podstawie planowanego De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monstratora Systemu wentylacji B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</w:t>
            </w:r>
          </w:p>
          <w:p w14:paraId="6B9BCE6A" w14:textId="01D1F3D8" w:rsidR="00D2055B" w:rsidRPr="00F33AA6" w:rsidRDefault="00D2055B" w:rsidP="0029361A">
            <w:pPr>
              <w:pStyle w:val="Akapitzlist"/>
              <w:numPr>
                <w:ilvl w:val="0"/>
                <w:numId w:val="32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potencjał dostosowania De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monstratora Systemu wentylacji B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do możliwego zmniejszenia się zapotrzebowania na ciepło wynikającego między innymi z termomodernizacji budynków w kontekście Strategii na rzecz Fali Renowacji z dn. 14.10.2020 r. </w:t>
            </w:r>
          </w:p>
          <w:p w14:paraId="534AB0C4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Raport i jego elementy mogą zawierać dodatkowo, wedle wyboru Wykonawcy, informację dotyczące Wykonawcy w poniższym zakresie:</w:t>
            </w:r>
          </w:p>
          <w:p w14:paraId="736C3D92" w14:textId="77777777" w:rsidR="00D2055B" w:rsidRPr="00F33AA6" w:rsidRDefault="00D2055B" w:rsidP="0029361A">
            <w:pPr>
              <w:pStyle w:val="Akapitzlist"/>
              <w:numPr>
                <w:ilvl w:val="0"/>
                <w:numId w:val="34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dane adresowe Wykonawcy, rejestrowe oraz dowolne jego oznaczenia, z pominięciem zastrzeżonych przez niego znaków towarowych, </w:t>
            </w:r>
          </w:p>
          <w:p w14:paraId="1A82F93C" w14:textId="77777777" w:rsidR="00D2055B" w:rsidRPr="00F33AA6" w:rsidRDefault="00D2055B" w:rsidP="0029361A">
            <w:pPr>
              <w:pStyle w:val="Akapitzlist"/>
              <w:numPr>
                <w:ilvl w:val="0"/>
                <w:numId w:val="34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opis doświadczenia Wykonawcy w zakresie działalności badawczo-rozwojowej, </w:t>
            </w:r>
          </w:p>
          <w:p w14:paraId="2DA03B8E" w14:textId="51995849" w:rsidR="00D2055B" w:rsidRPr="00F33AA6" w:rsidRDefault="00D2055B" w:rsidP="0029361A">
            <w:pPr>
              <w:pStyle w:val="Akapitzlist"/>
              <w:numPr>
                <w:ilvl w:val="0"/>
                <w:numId w:val="34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opis doświadczenia Wykonawcy w zakresie systemów wentylacji w </w:t>
            </w:r>
            <w:r w:rsidR="001A6E10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budynkach mieszkalnych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</w:t>
            </w:r>
          </w:p>
          <w:p w14:paraId="7719785F" w14:textId="14F3DE47" w:rsidR="00D2055B" w:rsidRPr="00F33AA6" w:rsidRDefault="00D2055B" w:rsidP="0029361A">
            <w:pPr>
              <w:pStyle w:val="Akapitzlist"/>
              <w:numPr>
                <w:ilvl w:val="0"/>
                <w:numId w:val="34"/>
              </w:num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informacje o Zespole Projektowym. </w:t>
            </w:r>
          </w:p>
          <w:p w14:paraId="7F4FF19C" w14:textId="14F3DE47" w:rsidR="00803DDE" w:rsidRPr="00F33AA6" w:rsidRDefault="00803DDE" w:rsidP="00803DDE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548FA4A1" w14:textId="5059CBE1" w:rsidR="00D2055B" w:rsidRPr="00F33AA6" w:rsidRDefault="3DDAF949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Raport może zawierać inne informacje sporządzone przez Wykonawcę, a służące celom Przedsięwzięcia określone w 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lastRenderedPageBreak/>
              <w:t xml:space="preserve">Rozdziale I Regulaminu, lub do przedstawienia postulatów zmian prawnych w zakresie zidentyfikowanych „wąskich gardeł” dla procesu poprawy jakości powietrza w istniejących </w:t>
            </w:r>
            <w:r w:rsidR="4DBA2BC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mieszkaniach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lub barier utrudniających lub uniemożliwiających optymalne wdrożenie systemów wentylacji w istniejących budynkach </w:t>
            </w:r>
            <w:r w:rsidR="4DBA2BC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wielorodzinnych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. </w:t>
            </w:r>
          </w:p>
          <w:p w14:paraId="6508DD68" w14:textId="77777777" w:rsidR="00CF131E" w:rsidRPr="00F33AA6" w:rsidRDefault="00CF131E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3D2C88B9" w14:textId="66D867F9" w:rsidR="00CF131E" w:rsidRPr="00F33AA6" w:rsidRDefault="13312F08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celu usunięcia wątpliwości Strony wskazują, że celem Rekomendacji Wykonawcy jest popularyzacja możliwych działań i zmian w obszarze objętym Przedsięwzięciem</w:t>
            </w:r>
            <w:r w:rsidR="652F0AE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 oparciu o tworzone Rozwiązanie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a nie ujawnianie szczegółowych rozwiązań technicznych </w:t>
            </w:r>
            <w:r w:rsidR="652F0AE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stanowiących informacje poufne i o</w:t>
            </w:r>
            <w:r w:rsidR="568EE82E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walorach komercyjnych</w:t>
            </w:r>
            <w:r w:rsidR="652F0AE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dotyczących Systemu. 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Wykonawca powinien przygotować Rekomendację Wykonawcy w najdalej idącym stopniu </w:t>
            </w:r>
            <w:r w:rsidR="568EE82E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uwzględniającym wskazany cel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.</w:t>
            </w:r>
          </w:p>
          <w:p w14:paraId="25AB8483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40076F21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Raport musi być sporządzony w postaci jednego lub zorganizowanego zbioru wielu plików zapisanych w formacie *.pdf. W przypadku uzyskania w Etapie I Wyniku Pozytywnego albo Wyniku Pozytywnego z Dopuszczeniem do Etapu II raport zostanie opublikowany na dedykowanej dla Przedsięwzięcia stronie przygotowanej przez Zamawiającego. </w:t>
            </w:r>
          </w:p>
          <w:p w14:paraId="783F2126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  <w:p w14:paraId="28E798AE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Dla zapewnienia przejrzystości szczegółowe wytyczne dotyczące zawartości i formy raportu mogą być przedmiotem ustaleń pomiędzy Zamawiającym a Wykonawcą, z uwzględnieniem specyfiki Rozwiązania przygotowanego przez danego Wykonawcę. </w:t>
            </w:r>
          </w:p>
        </w:tc>
        <w:tc>
          <w:tcPr>
            <w:tcW w:w="822" w:type="pct"/>
          </w:tcPr>
          <w:p w14:paraId="57D91803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</w:p>
        </w:tc>
      </w:tr>
      <w:tr w:rsidR="00D2055B" w:rsidRPr="00F33AA6" w14:paraId="0C1C76DE" w14:textId="77777777" w:rsidTr="00F33A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1184441C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lastRenderedPageBreak/>
              <w:t>6.</w:t>
            </w:r>
          </w:p>
        </w:tc>
        <w:tc>
          <w:tcPr>
            <w:tcW w:w="1187" w:type="pct"/>
          </w:tcPr>
          <w:p w14:paraId="1A359993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Raport z Prac B+R przeprowadzonych przez Wykonawcę w Etapie I  </w:t>
            </w:r>
          </w:p>
        </w:tc>
        <w:tc>
          <w:tcPr>
            <w:tcW w:w="2673" w:type="pct"/>
          </w:tcPr>
          <w:p w14:paraId="1551671C" w14:textId="1FEF4B8F" w:rsidR="00D2055B" w:rsidRPr="00F33AA6" w:rsidRDefault="3DDAF949" w:rsidP="04041D69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Wykonawca zobowiązany jest do sporządzenia i przekazania Zamawiającemu Raportu końcowego z realizacji Prac B+</w:t>
            </w:r>
            <w:r w:rsidR="4DBA2BC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R Prototypu Systemu wentylacji B wraz 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z </w:t>
            </w:r>
            <w:r w:rsidR="4DBA2BC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</w:t>
            </w:r>
            <w:r w:rsidR="4DBA2BCB"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 trakcie Etapu I zawierającego co najmniej:</w:t>
            </w:r>
          </w:p>
          <w:p w14:paraId="6EED5451" w14:textId="77777777" w:rsidR="00D2055B" w:rsidRPr="00F33AA6" w:rsidRDefault="00D2055B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Podsumowanie przeprowadzonych Prac B+R.  </w:t>
            </w:r>
          </w:p>
          <w:p w14:paraId="21C89BA4" w14:textId="1A0BF216" w:rsidR="00D2055B" w:rsidRPr="00F33AA6" w:rsidRDefault="00D2055B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Podsumowanie Testów Prototypów Centrali wentylacyjnej</w:t>
            </w:r>
            <w:r w:rsidR="001A6E1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B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zgodnie z aktualnie obowiązująca na dzień złożenia Wyników dyrektywą Ecodesign systemów wentylacyjnych.  </w:t>
            </w:r>
          </w:p>
          <w:p w14:paraId="2807B1EE" w14:textId="53E62431" w:rsidR="00D2055B" w:rsidRPr="00F33AA6" w:rsidRDefault="00D2055B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Kartę produktu i etykietę energetyczną wraz z obliczeniami Central</w:t>
            </w:r>
            <w:r w:rsidR="001A6E1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i wentylacyjnej B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zgodnie z aktualnie obowiązującą na dzień złożenia Wyników dyrektywą Ecodesign systemów wentylacyjnych.</w:t>
            </w:r>
          </w:p>
          <w:p w14:paraId="4A41B8A6" w14:textId="1201E603" w:rsidR="00D2055B" w:rsidRPr="00F33AA6" w:rsidRDefault="00D2055B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>Podsumowanie Testów dopuszczających do obrotu System wentylacji</w:t>
            </w:r>
            <w:r w:rsidR="001A6E10"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 B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 wraz z </w:t>
            </w:r>
            <w:r w:rsidR="001A6E10" w:rsidRPr="00F33AA6">
              <w:rPr>
                <w:rFonts w:asciiTheme="minorHAnsi" w:hAnsiTheme="minorHAnsi" w:cstheme="minorHAnsi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 systemem </w:t>
            </w:r>
            <w:r w:rsidR="001A6E10" w:rsidRPr="00F33AA6">
              <w:rPr>
                <w:rFonts w:asciiTheme="minorHAnsi" w:hAnsiTheme="minorHAnsi" w:cstheme="minorHAnsi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 (m.in. testy EMC),</w:t>
            </w:r>
          </w:p>
          <w:p w14:paraId="56559331" w14:textId="2F3939C9" w:rsidR="00D2055B" w:rsidRPr="00F33AA6" w:rsidRDefault="00D2055B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Rysunki techniczne komponentów wchodzących w skład Systemu wentylacji </w:t>
            </w:r>
            <w:r w:rsidR="001A6E10" w:rsidRPr="00F33AA6">
              <w:rPr>
                <w:rFonts w:asciiTheme="minorHAnsi" w:hAnsiTheme="minorHAnsi" w:cstheme="minorHAnsi"/>
                <w:sz w:val="20"/>
                <w:lang w:bidi="ar-SA"/>
              </w:rPr>
              <w:t>B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 wraz z </w:t>
            </w:r>
            <w:r w:rsidR="001A6E10" w:rsidRPr="00F33AA6">
              <w:rPr>
                <w:rFonts w:asciiTheme="minorHAnsi" w:hAnsiTheme="minorHAnsi" w:cstheme="minorHAnsi"/>
                <w:sz w:val="20"/>
                <w:lang w:bidi="ar-SA"/>
              </w:rPr>
              <w:t>Centralnym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 system </w:t>
            </w:r>
            <w:r w:rsidR="001A6E10" w:rsidRPr="00F33AA6">
              <w:rPr>
                <w:rFonts w:asciiTheme="minorHAnsi" w:hAnsiTheme="minorHAnsi" w:cstheme="minorHAnsi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 w formacie DWG, STP,</w:t>
            </w:r>
          </w:p>
          <w:p w14:paraId="2BFCA54E" w14:textId="5EAF6D51" w:rsidR="00D2055B" w:rsidRPr="00F33AA6" w:rsidRDefault="00D2055B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Dokumentację techniczną Prototypu obejmującą m.in. schemat elektryczny podłączenia Systemu wentylacji </w:t>
            </w:r>
            <w:r w:rsidR="001A6E10" w:rsidRPr="00F33AA6">
              <w:rPr>
                <w:rFonts w:asciiTheme="minorHAnsi" w:hAnsiTheme="minorHAnsi" w:cstheme="minorHAnsi"/>
                <w:sz w:val="20"/>
                <w:lang w:bidi="ar-SA"/>
              </w:rPr>
              <w:t>B w obrębie Mieszkania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>.</w:t>
            </w:r>
          </w:p>
          <w:p w14:paraId="165E6766" w14:textId="6BE41EF7" w:rsidR="00D2055B" w:rsidRPr="00F33AA6" w:rsidRDefault="00D2055B" w:rsidP="0029361A">
            <w:pPr>
              <w:numPr>
                <w:ilvl w:val="0"/>
                <w:numId w:val="8"/>
              </w:num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>Dokumentacja techniczna z rozruchu Prototypu</w:t>
            </w:r>
            <w:r w:rsidR="001A6E10"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 Systemu wentylacji B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 xml:space="preserve">. </w:t>
            </w:r>
          </w:p>
          <w:p w14:paraId="3EB16129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35E94912" w14:textId="7D850B7E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Podane wyniki Prac B+R powinny potwierdzić atrakcyjność i zalety o</w:t>
            </w:r>
            <w:r w:rsidR="001A6E1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pracowanego Systemu wentylacji B wraz z Centralnym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1A6E1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. Wykonawca przygotowując raport powinien odnieść się do planów badawczych podanych w Ofercie, 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 xml:space="preserve">odnieść się do spełnienia postawionych Wymagań Obligatoryjnych i Jakościowych oraz deklarowanych parametrów Wymagań Konkursowych. Opis i uzasadnienie mogą być uzupełnione o obliczenia, rysunki techniczne, grafiki itp. 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br/>
            </w:r>
          </w:p>
          <w:p w14:paraId="51A515F3" w14:textId="77777777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Wszystkie ww. elementy należy dostarczyć w formacie *.pdf oraz w formacie edytowalnym *.docx, *.xlsx, *.dwg, *.stp. </w:t>
            </w:r>
          </w:p>
        </w:tc>
        <w:tc>
          <w:tcPr>
            <w:tcW w:w="822" w:type="pct"/>
          </w:tcPr>
          <w:p w14:paraId="4547E005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lastRenderedPageBreak/>
              <w:t>W Terminie Doręczenia Wyników Prac Etapu I</w:t>
            </w:r>
          </w:p>
          <w:p w14:paraId="716A0A5D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</w:p>
        </w:tc>
      </w:tr>
      <w:tr w:rsidR="00D2055B" w:rsidRPr="00F33AA6" w14:paraId="42BA64F2" w14:textId="77777777" w:rsidTr="00F33AA6">
        <w:trPr>
          <w:jc w:val="center"/>
        </w:trPr>
        <w:tc>
          <w:tcPr>
            <w:tcW w:w="318" w:type="pct"/>
            <w:shd w:val="clear" w:color="auto" w:fill="FFF2CC" w:themeFill="accent4" w:themeFillTint="33"/>
          </w:tcPr>
          <w:p w14:paraId="3B08D779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  <w:t>7.</w:t>
            </w:r>
          </w:p>
        </w:tc>
        <w:tc>
          <w:tcPr>
            <w:tcW w:w="1187" w:type="pct"/>
            <w:shd w:val="clear" w:color="auto" w:fill="auto"/>
          </w:tcPr>
          <w:p w14:paraId="5D3F18F8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Harmonogram Prac Etapu II </w:t>
            </w:r>
          </w:p>
        </w:tc>
        <w:tc>
          <w:tcPr>
            <w:tcW w:w="2673" w:type="pct"/>
            <w:shd w:val="clear" w:color="auto" w:fill="auto"/>
          </w:tcPr>
          <w:p w14:paraId="58ADBE08" w14:textId="0AEF8874" w:rsidR="00D2055B" w:rsidRPr="00F33AA6" w:rsidRDefault="00D2055B" w:rsidP="00E978A1">
            <w:pPr>
              <w:jc w:val="both"/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Harmonogram Prac Etapu II, stanowiący uszczegółowienie w stosunku do Harmonogramu Prac wskazanego w Zaktualizowanej Ofercie zgodnie z którym Wykonawca planuje realizować p</w:t>
            </w:r>
            <w:r w:rsidR="001A6E10"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race w Etapie II Działania 2</w:t>
            </w:r>
            <w:r w:rsidRPr="00F33A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 uwzględniający co najmniej</w:t>
            </w:r>
            <w:r w:rsidRPr="00F33AA6">
              <w:rPr>
                <w:rFonts w:asciiTheme="minorHAnsi" w:hAnsiTheme="minorHAnsi" w:cstheme="minorHAnsi"/>
                <w:sz w:val="20"/>
                <w:lang w:bidi="ar-SA"/>
              </w:rPr>
              <w:t> Zadania Badawcze i odpowiadające im Kamienie Milowe. </w:t>
            </w:r>
          </w:p>
        </w:tc>
        <w:tc>
          <w:tcPr>
            <w:tcW w:w="822" w:type="pct"/>
            <w:shd w:val="clear" w:color="auto" w:fill="auto"/>
          </w:tcPr>
          <w:p w14:paraId="1C600DE1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</w:pPr>
            <w:r w:rsidRPr="00F33A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Terminie Doręczenia Wyników Prac Etapu I</w:t>
            </w:r>
          </w:p>
          <w:p w14:paraId="2C012377" w14:textId="77777777" w:rsidR="00D2055B" w:rsidRPr="00F33AA6" w:rsidRDefault="00D2055B" w:rsidP="00E978A1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lang w:bidi="ar-SA"/>
              </w:rPr>
            </w:pPr>
          </w:p>
        </w:tc>
      </w:tr>
    </w:tbl>
    <w:p w14:paraId="03BF7428" w14:textId="77777777" w:rsidR="00D2055B" w:rsidRPr="001246A6" w:rsidRDefault="00D2055B" w:rsidP="00D2055B">
      <w:pPr>
        <w:textAlignment w:val="baseline"/>
        <w:rPr>
          <w:rFonts w:eastAsia="Times New Roman" w:cstheme="minorHAnsi"/>
          <w:iCs/>
          <w:color w:val="000000"/>
          <w:szCs w:val="18"/>
          <w:lang w:eastAsia="pl-PL" w:bidi="ar-SA"/>
        </w:rPr>
      </w:pPr>
    </w:p>
    <w:p w14:paraId="62D7C6A5" w14:textId="30E2078F" w:rsidR="00D2055B" w:rsidRPr="001246A6" w:rsidRDefault="00D2055B" w:rsidP="00D2055B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Wyniki Prac Etapu I muszą zostać przekazane Zamawiającemu w Terminie Doręczenia Wyników Prac Etapu I określonym w Rozdziale I</w:t>
      </w:r>
      <w:r w:rsidR="00303096" w:rsidRPr="001246A6">
        <w:rPr>
          <w:rFonts w:cstheme="minorHAnsi"/>
          <w:lang w:eastAsia="pl-PL"/>
        </w:rPr>
        <w:t>I</w:t>
      </w:r>
      <w:r w:rsidRPr="001246A6">
        <w:rPr>
          <w:rFonts w:cstheme="minorHAnsi"/>
          <w:lang w:eastAsia="pl-PL"/>
        </w:rPr>
        <w:t xml:space="preserve">.I.2 niniejszego Załącznika i w formie określonej tym Załącznikiem oraz Umową. </w:t>
      </w:r>
    </w:p>
    <w:p w14:paraId="0AEC96EA" w14:textId="77777777" w:rsidR="00D2055B" w:rsidRPr="001246A6" w:rsidRDefault="00D2055B" w:rsidP="00D2055B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</w:p>
    <w:p w14:paraId="78930F6C" w14:textId="77777777" w:rsidR="001D2B04" w:rsidRPr="001246A6" w:rsidRDefault="001D2B04" w:rsidP="001D2B04">
      <w:pPr>
        <w:pStyle w:val="Nagwek2"/>
        <w:ind w:firstLine="709"/>
        <w:rPr>
          <w:rFonts w:cstheme="minorHAnsi"/>
        </w:rPr>
      </w:pPr>
      <w:bookmarkStart w:id="44" w:name="_Toc73430325"/>
      <w:r w:rsidRPr="001246A6">
        <w:rPr>
          <w:rFonts w:eastAsia="Calibri" w:cstheme="minorHAnsi"/>
          <w:szCs w:val="22"/>
          <w:lang w:eastAsia="pl-PL"/>
        </w:rPr>
        <w:t>I</w:t>
      </w:r>
      <w:r w:rsidRPr="001246A6">
        <w:rPr>
          <w:rFonts w:cstheme="minorHAnsi"/>
        </w:rPr>
        <w:t>I.I.5.</w:t>
      </w:r>
      <w:r w:rsidRPr="001246A6">
        <w:rPr>
          <w:rFonts w:cstheme="minorHAnsi"/>
          <w:color w:val="auto"/>
        </w:rPr>
        <w:t xml:space="preserve"> </w:t>
      </w:r>
      <w:r w:rsidRPr="001246A6">
        <w:rPr>
          <w:rFonts w:cstheme="minorHAnsi"/>
        </w:rPr>
        <w:t>Dostarczenie Prototypów Systemów wentylacji B wraz z Centralnymi systemami nadzorującymi do Testów</w:t>
      </w:r>
      <w:bookmarkEnd w:id="44"/>
    </w:p>
    <w:p w14:paraId="3CC393AE" w14:textId="1634EDF7" w:rsidR="001D2B04" w:rsidRPr="001246A6" w:rsidRDefault="001D2B04" w:rsidP="001D2B04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Uczestnik Przedsięwzięcia po zakończonych Pracach B+R w ramach Etapu I oraz uzyskaniu wymaganych prawem badań laboratoryjnych umożliwiających wprowadzenie produktu do obrotu dostarcza Zamawiającemu Prototypy Systemu wentylacji B wraz z Centralnym systemem nadzorującym oraz Dokumentację techniczną Prototypów Systemów B w terminie i na zasadach wskazanych w Tabeli II.I.2.</w:t>
      </w:r>
    </w:p>
    <w:p w14:paraId="360544EA" w14:textId="77777777" w:rsidR="001D2B04" w:rsidRPr="001246A6" w:rsidRDefault="001D2B04" w:rsidP="001D2B04">
      <w:pPr>
        <w:rPr>
          <w:rFonts w:cstheme="minorHAnsi"/>
          <w:lang w:eastAsia="pl-PL"/>
        </w:rPr>
      </w:pPr>
    </w:p>
    <w:p w14:paraId="0331A286" w14:textId="4275103D" w:rsidR="001D2B04" w:rsidRPr="001246A6" w:rsidRDefault="001D2B04" w:rsidP="001D2B04">
      <w:pPr>
        <w:pStyle w:val="Nagwek2"/>
        <w:ind w:firstLine="720"/>
        <w:rPr>
          <w:rFonts w:cstheme="minorHAnsi"/>
        </w:rPr>
      </w:pPr>
      <w:bookmarkStart w:id="45" w:name="_Toc73430326"/>
      <w:r w:rsidRPr="001246A6">
        <w:rPr>
          <w:rFonts w:cstheme="minorHAnsi"/>
        </w:rPr>
        <w:t>I</w:t>
      </w:r>
      <w:r w:rsidR="00BC69F4" w:rsidRPr="001246A6">
        <w:rPr>
          <w:rFonts w:cstheme="minorHAnsi"/>
        </w:rPr>
        <w:t>I</w:t>
      </w:r>
      <w:r w:rsidRPr="001246A6">
        <w:rPr>
          <w:rFonts w:cstheme="minorHAnsi"/>
        </w:rPr>
        <w:t>.I.6. Testy Prototypów Systemu B</w:t>
      </w:r>
      <w:bookmarkEnd w:id="45"/>
    </w:p>
    <w:p w14:paraId="2234962B" w14:textId="469AE5ED" w:rsidR="001D2B04" w:rsidRPr="001246A6" w:rsidRDefault="00EF6309" w:rsidP="001D2B04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 Prototypu Systemu B</w:t>
      </w:r>
      <w:r w:rsidR="001D2B04" w:rsidRPr="001246A6">
        <w:rPr>
          <w:rFonts w:cstheme="minorHAnsi"/>
          <w:lang w:eastAsia="pl-PL"/>
        </w:rPr>
        <w:t xml:space="preserve"> prowadzone są wspólnie przez Zamawiającego oraz Wykonawcę, przy czym Zamawiający zastrzega sobie prawo do zlecenia przeprowadzenia Testów przez niezależny podmiot zewnętrzny. </w:t>
      </w:r>
    </w:p>
    <w:p w14:paraId="5671BEE6" w14:textId="77777777" w:rsidR="001D2B04" w:rsidRPr="001246A6" w:rsidRDefault="001D2B04" w:rsidP="001D2B04">
      <w:pPr>
        <w:spacing w:line="276" w:lineRule="auto"/>
        <w:jc w:val="both"/>
        <w:rPr>
          <w:rFonts w:cstheme="minorHAnsi"/>
          <w:lang w:eastAsia="pl-PL"/>
        </w:rPr>
      </w:pPr>
    </w:p>
    <w:p w14:paraId="64B54EC6" w14:textId="1A634BBD" w:rsidR="001D2B04" w:rsidRPr="001246A6" w:rsidRDefault="1AC898AF" w:rsidP="001D2B04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 Prototypu rozpoczynają się po dostarczeniu przez Wykonawcę Prototypu Systemu wentylacyjnego</w:t>
      </w:r>
      <w:r w:rsidR="0E7E0858" w:rsidRPr="001246A6">
        <w:rPr>
          <w:rFonts w:cstheme="minorHAnsi"/>
          <w:lang w:eastAsia="pl-PL"/>
        </w:rPr>
        <w:t xml:space="preserve"> B</w:t>
      </w:r>
      <w:r w:rsidRPr="001246A6">
        <w:rPr>
          <w:rFonts w:cstheme="minorHAnsi"/>
          <w:lang w:eastAsia="pl-PL"/>
        </w:rPr>
        <w:t xml:space="preserve"> wraz z </w:t>
      </w:r>
      <w:r w:rsidR="0E7E0858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0E7E0858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 xml:space="preserve"> i obejmują: jego montaż, uruchomienie oraz sterowanie Systemem</w:t>
      </w:r>
      <w:r w:rsidR="0E7E0858" w:rsidRPr="001246A6">
        <w:rPr>
          <w:rFonts w:cstheme="minorHAnsi"/>
          <w:lang w:eastAsia="pl-PL"/>
        </w:rPr>
        <w:t xml:space="preserve"> automatyki B, Regulatorem pomieszczeniowym B</w:t>
      </w:r>
      <w:r w:rsidRPr="001246A6">
        <w:rPr>
          <w:rFonts w:cstheme="minorHAnsi"/>
          <w:lang w:eastAsia="pl-PL"/>
        </w:rPr>
        <w:t xml:space="preserve"> oraz </w:t>
      </w:r>
      <w:r w:rsidR="0E7E0858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0E7E0858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>. Zamawiający zastrzega sobie prawo do zlecenie przeprowadze</w:t>
      </w:r>
      <w:r w:rsidR="0E7E0858" w:rsidRPr="001246A6">
        <w:rPr>
          <w:rFonts w:cstheme="minorHAnsi"/>
          <w:lang w:eastAsia="pl-PL"/>
        </w:rPr>
        <w:t>nia Testów Prototypów Systemów w</w:t>
      </w:r>
      <w:r w:rsidRPr="001246A6">
        <w:rPr>
          <w:rFonts w:cstheme="minorHAnsi"/>
          <w:lang w:eastAsia="pl-PL"/>
        </w:rPr>
        <w:t>entylacyjnych przez niezależny podmiot zewnętrzny. Po przeprowadzeniu Testów Wykonawca</w:t>
      </w:r>
      <w:r w:rsidR="0E7E0858" w:rsidRPr="001246A6">
        <w:rPr>
          <w:rFonts w:cstheme="minorHAnsi"/>
          <w:lang w:eastAsia="pl-PL"/>
        </w:rPr>
        <w:t xml:space="preserve"> przeprowadzi demontaż Systemu B</w:t>
      </w:r>
      <w:r w:rsidRPr="001246A6">
        <w:rPr>
          <w:rFonts w:cstheme="minorHAnsi"/>
          <w:lang w:eastAsia="pl-PL"/>
        </w:rPr>
        <w:t xml:space="preserve">. </w:t>
      </w:r>
    </w:p>
    <w:p w14:paraId="1A9BFE3D" w14:textId="77777777" w:rsidR="001D2B04" w:rsidRPr="001246A6" w:rsidRDefault="001D2B04" w:rsidP="001D2B04">
      <w:pPr>
        <w:spacing w:line="276" w:lineRule="auto"/>
        <w:jc w:val="both"/>
        <w:rPr>
          <w:rFonts w:cstheme="minorHAnsi"/>
          <w:lang w:eastAsia="pl-PL"/>
        </w:rPr>
      </w:pPr>
    </w:p>
    <w:p w14:paraId="6D752ABF" w14:textId="640D39B3" w:rsidR="001D2B04" w:rsidRPr="001246A6" w:rsidRDefault="001D2B04" w:rsidP="001D2B04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Aby uniknąć wszelkich wątpliwości – Zamawiający przez montaż Systemu wentylacji </w:t>
      </w:r>
      <w:r w:rsidR="00EF6309" w:rsidRPr="001246A6">
        <w:rPr>
          <w:rFonts w:cstheme="minorHAnsi"/>
          <w:lang w:eastAsia="pl-PL"/>
        </w:rPr>
        <w:t>B</w:t>
      </w:r>
      <w:r w:rsidRPr="001246A6">
        <w:rPr>
          <w:rFonts w:cstheme="minorHAnsi"/>
          <w:lang w:eastAsia="pl-PL"/>
        </w:rPr>
        <w:t xml:space="preserve"> wraz z </w:t>
      </w:r>
      <w:r w:rsidR="00EF6309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00EF6309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 xml:space="preserve"> rozumie: wniesienie, zamontowanie i podłączenie mechaniczne i elektryczne wszystkich element</w:t>
      </w:r>
      <w:r w:rsidR="00EF6309" w:rsidRPr="001246A6">
        <w:rPr>
          <w:rFonts w:cstheme="minorHAnsi"/>
          <w:lang w:eastAsia="pl-PL"/>
        </w:rPr>
        <w:t>ów wchodzących w skład Systemu B tj. Centrali wentylacyjnej B</w:t>
      </w:r>
      <w:r w:rsidRPr="001246A6">
        <w:rPr>
          <w:rFonts w:cstheme="minorHAnsi"/>
          <w:lang w:eastAsia="pl-PL"/>
        </w:rPr>
        <w:t xml:space="preserve">, Elementów wentylacyjnych, </w:t>
      </w:r>
      <w:r w:rsidR="00EF6309" w:rsidRPr="001246A6">
        <w:rPr>
          <w:rFonts w:cstheme="minorHAnsi"/>
          <w:lang w:eastAsia="pl-PL"/>
        </w:rPr>
        <w:t>Systemu automatyki B, Regulatora pomieszczeniowego B</w:t>
      </w:r>
      <w:r w:rsidRPr="001246A6">
        <w:rPr>
          <w:rFonts w:cstheme="minorHAnsi"/>
          <w:lang w:eastAsia="pl-PL"/>
        </w:rPr>
        <w:t xml:space="preserve">, Szkolnego Systemu zarządzającego w lokalizacji podanej przez Zamawiającego oraz konfigurację </w:t>
      </w:r>
      <w:r w:rsidR="00EF6309" w:rsidRPr="001246A6">
        <w:rPr>
          <w:rFonts w:cstheme="minorHAnsi"/>
          <w:lang w:eastAsia="pl-PL"/>
        </w:rPr>
        <w:t>Systemu B</w:t>
      </w:r>
      <w:r w:rsidRPr="001246A6">
        <w:rPr>
          <w:rFonts w:cstheme="minorHAnsi"/>
          <w:lang w:eastAsia="pl-PL"/>
        </w:rPr>
        <w:t xml:space="preserve"> w odpowiedni tryb pracy dosto</w:t>
      </w:r>
      <w:r w:rsidR="00EF6309" w:rsidRPr="001246A6">
        <w:rPr>
          <w:rFonts w:cstheme="minorHAnsi"/>
          <w:lang w:eastAsia="pl-PL"/>
        </w:rPr>
        <w:t>sowany do Wymagań Konkursowych 16.1-16</w:t>
      </w:r>
      <w:r w:rsidRPr="001246A6">
        <w:rPr>
          <w:rFonts w:cstheme="minorHAnsi"/>
          <w:lang w:eastAsia="pl-PL"/>
        </w:rPr>
        <w:t xml:space="preserve">.8. </w:t>
      </w:r>
    </w:p>
    <w:p w14:paraId="42F5D141" w14:textId="77777777" w:rsidR="001D2B04" w:rsidRPr="001246A6" w:rsidRDefault="001D2B04" w:rsidP="001D2B04">
      <w:pPr>
        <w:spacing w:line="276" w:lineRule="auto"/>
        <w:jc w:val="both"/>
        <w:rPr>
          <w:rFonts w:cstheme="minorHAnsi"/>
          <w:lang w:eastAsia="pl-PL"/>
        </w:rPr>
      </w:pPr>
    </w:p>
    <w:p w14:paraId="6B698BCB" w14:textId="15B3A593" w:rsidR="001D2B04" w:rsidRPr="001246A6" w:rsidRDefault="001D2B04" w:rsidP="001D2B04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Aby uniknąć wszelkich wątpliwości – Zamawiający prz</w:t>
      </w:r>
      <w:r w:rsidR="00EF6309" w:rsidRPr="001246A6">
        <w:rPr>
          <w:rFonts w:cstheme="minorHAnsi"/>
          <w:lang w:eastAsia="pl-PL"/>
        </w:rPr>
        <w:t>ez demontaż Systemu wentylacji B</w:t>
      </w:r>
      <w:r w:rsidRPr="001246A6">
        <w:rPr>
          <w:rFonts w:cstheme="minorHAnsi"/>
          <w:lang w:eastAsia="pl-PL"/>
        </w:rPr>
        <w:t xml:space="preserve"> wraz z </w:t>
      </w:r>
      <w:r w:rsidR="00EF6309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00EF6309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 xml:space="preserve"> rozumie: rozłączenie mechaniczne i elektryczne</w:t>
      </w:r>
      <w:r w:rsidR="00EF6309" w:rsidRPr="001246A6">
        <w:rPr>
          <w:rFonts w:cstheme="minorHAnsi"/>
          <w:lang w:eastAsia="pl-PL"/>
        </w:rPr>
        <w:t xml:space="preserve"> wszystkich </w:t>
      </w:r>
      <w:r w:rsidR="00EF6309" w:rsidRPr="001246A6">
        <w:rPr>
          <w:rFonts w:cstheme="minorHAnsi"/>
          <w:lang w:eastAsia="pl-PL"/>
        </w:rPr>
        <w:lastRenderedPageBreak/>
        <w:t>składowych Systemu B</w:t>
      </w:r>
      <w:r w:rsidRPr="001246A6">
        <w:rPr>
          <w:rFonts w:cstheme="minorHAnsi"/>
          <w:lang w:eastAsia="pl-PL"/>
        </w:rPr>
        <w:t>, zniesienie i transport wszystkich elementów wchodzących w skła</w:t>
      </w:r>
      <w:r w:rsidR="00EF6309" w:rsidRPr="001246A6">
        <w:rPr>
          <w:rFonts w:cstheme="minorHAnsi"/>
          <w:lang w:eastAsia="pl-PL"/>
        </w:rPr>
        <w:t>d Systemu B</w:t>
      </w:r>
      <w:r w:rsidRPr="001246A6">
        <w:rPr>
          <w:rFonts w:cstheme="minorHAnsi"/>
          <w:lang w:eastAsia="pl-PL"/>
        </w:rPr>
        <w:t xml:space="preserve"> tj. Ce</w:t>
      </w:r>
      <w:r w:rsidR="00EF6309" w:rsidRPr="001246A6">
        <w:rPr>
          <w:rFonts w:cstheme="minorHAnsi"/>
          <w:lang w:eastAsia="pl-PL"/>
        </w:rPr>
        <w:t>ntrali wentylacyjnej B</w:t>
      </w:r>
      <w:r w:rsidRPr="001246A6">
        <w:rPr>
          <w:rFonts w:cstheme="minorHAnsi"/>
          <w:lang w:eastAsia="pl-PL"/>
        </w:rPr>
        <w:t>, Elementów went</w:t>
      </w:r>
      <w:r w:rsidR="00EF6309" w:rsidRPr="001246A6">
        <w:rPr>
          <w:rFonts w:cstheme="minorHAnsi"/>
          <w:lang w:eastAsia="pl-PL"/>
        </w:rPr>
        <w:t>ylacyjnych, Systemu automatyki B, Regulatora pomieszczeniowego B</w:t>
      </w:r>
      <w:r w:rsidRPr="001246A6">
        <w:rPr>
          <w:rFonts w:cstheme="minorHAnsi"/>
          <w:lang w:eastAsia="pl-PL"/>
        </w:rPr>
        <w:t xml:space="preserve">, </w:t>
      </w:r>
      <w:r w:rsidR="00EF6309" w:rsidRPr="001246A6">
        <w:rPr>
          <w:rFonts w:cstheme="minorHAnsi"/>
          <w:lang w:eastAsia="pl-PL"/>
        </w:rPr>
        <w:t>Centralnego s</w:t>
      </w:r>
      <w:r w:rsidRPr="001246A6">
        <w:rPr>
          <w:rFonts w:cstheme="minorHAnsi"/>
          <w:lang w:eastAsia="pl-PL"/>
        </w:rPr>
        <w:t xml:space="preserve">ystemu </w:t>
      </w:r>
      <w:r w:rsidR="00EF6309" w:rsidRPr="001246A6">
        <w:rPr>
          <w:rFonts w:cstheme="minorHAnsi"/>
          <w:lang w:eastAsia="pl-PL"/>
        </w:rPr>
        <w:t>nadzorującego</w:t>
      </w:r>
      <w:r w:rsidRPr="001246A6">
        <w:rPr>
          <w:rFonts w:cstheme="minorHAnsi"/>
          <w:lang w:eastAsia="pl-PL"/>
        </w:rPr>
        <w:t xml:space="preserve">.  </w:t>
      </w:r>
    </w:p>
    <w:p w14:paraId="4B24DB23" w14:textId="77777777" w:rsidR="001D2B04" w:rsidRPr="001246A6" w:rsidRDefault="001D2B04" w:rsidP="001D2B04">
      <w:pPr>
        <w:spacing w:line="276" w:lineRule="auto"/>
        <w:jc w:val="both"/>
        <w:rPr>
          <w:rFonts w:cstheme="minorHAnsi"/>
          <w:lang w:eastAsia="pl-PL"/>
        </w:rPr>
      </w:pPr>
    </w:p>
    <w:p w14:paraId="5FF7B93C" w14:textId="755E041E" w:rsidR="001D2B04" w:rsidRPr="001246A6" w:rsidRDefault="1AC898AF" w:rsidP="001D2B04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 ramach Testów Prototypu Systemu wentylacji</w:t>
      </w:r>
      <w:r w:rsidR="7FA458C8" w:rsidRPr="001246A6">
        <w:rPr>
          <w:rFonts w:cstheme="minorHAnsi"/>
          <w:lang w:eastAsia="pl-PL"/>
        </w:rPr>
        <w:t xml:space="preserve"> B</w:t>
      </w:r>
      <w:r w:rsidRPr="001246A6">
        <w:rPr>
          <w:rFonts w:cstheme="minorHAnsi"/>
          <w:lang w:eastAsia="pl-PL"/>
        </w:rPr>
        <w:t xml:space="preserve"> wraz z </w:t>
      </w:r>
      <w:r w:rsidR="7FA458C8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7FA458C8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>, Zamawiający</w:t>
      </w:r>
      <w:r w:rsidR="7FA458C8" w:rsidRPr="001246A6">
        <w:rPr>
          <w:rFonts w:cstheme="minorHAnsi"/>
          <w:lang w:eastAsia="pl-PL"/>
        </w:rPr>
        <w:t xml:space="preserve"> będzie badał Prototyp Systemu B</w:t>
      </w:r>
      <w:r w:rsidRPr="001246A6">
        <w:rPr>
          <w:rFonts w:cstheme="minorHAnsi"/>
          <w:lang w:eastAsia="pl-PL"/>
        </w:rPr>
        <w:t xml:space="preserve"> pod względem Wymagań Obligatoryjnych </w:t>
      </w:r>
      <w:r w:rsidR="5B5767E9" w:rsidRPr="001246A6">
        <w:rPr>
          <w:rFonts w:cstheme="minorHAnsi"/>
          <w:lang w:eastAsia="pl-PL"/>
        </w:rPr>
        <w:t xml:space="preserve">9.8, 9.11, 11.15, 12.1-12.18, 13.1, 13.3-13.5, 14.1, 14.3  </w:t>
      </w:r>
      <w:r w:rsidRPr="001246A6">
        <w:rPr>
          <w:rFonts w:cstheme="minorHAnsi"/>
          <w:lang w:eastAsia="pl-PL"/>
        </w:rPr>
        <w:t xml:space="preserve"> i parametrów Wymagań Konkursowych </w:t>
      </w:r>
      <w:r w:rsidR="7FA458C8" w:rsidRPr="001246A6">
        <w:rPr>
          <w:rFonts w:cstheme="minorHAnsi"/>
          <w:lang w:eastAsia="pl-PL"/>
        </w:rPr>
        <w:t>16.1.-16</w:t>
      </w:r>
      <w:r w:rsidRPr="001246A6">
        <w:rPr>
          <w:rFonts w:cstheme="minorHAnsi"/>
          <w:lang w:eastAsia="pl-PL"/>
        </w:rPr>
        <w:t>.8 wskazanych w Załączniku nr 1 do Regulaminu. Wyniki Testów Prototypu Systemu</w:t>
      </w:r>
      <w:r w:rsidR="7FA458C8" w:rsidRPr="001246A6">
        <w:rPr>
          <w:rFonts w:cstheme="minorHAnsi"/>
          <w:lang w:eastAsia="pl-PL"/>
        </w:rPr>
        <w:t xml:space="preserve"> B</w:t>
      </w:r>
      <w:r w:rsidRPr="001246A6">
        <w:rPr>
          <w:rFonts w:cstheme="minorHAnsi"/>
          <w:lang w:eastAsia="pl-PL"/>
        </w:rPr>
        <w:t xml:space="preserve"> będą podlegać ocenie i wpłyną na selekcję </w:t>
      </w:r>
      <w:r w:rsidR="7574D4D6" w:rsidRPr="001246A6">
        <w:rPr>
          <w:rFonts w:cstheme="minorHAnsi"/>
          <w:lang w:eastAsia="pl-PL"/>
        </w:rPr>
        <w:t>Uczestników Przedsięwzięcia</w:t>
      </w:r>
      <w:r w:rsidRPr="001246A6">
        <w:rPr>
          <w:rFonts w:cstheme="minorHAnsi"/>
          <w:lang w:eastAsia="pl-PL"/>
        </w:rPr>
        <w:t xml:space="preserve"> do Etapu II. </w:t>
      </w:r>
    </w:p>
    <w:p w14:paraId="3D8A25BD" w14:textId="0E3BABB8" w:rsidR="001D2B04" w:rsidRPr="001246A6" w:rsidRDefault="1AC898AF" w:rsidP="001D2B04">
      <w:pPr>
        <w:spacing w:line="276" w:lineRule="auto"/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Do przeprowadzenia Testów Prototypu Systemu wentylacji</w:t>
      </w:r>
      <w:r w:rsidR="7FA458C8" w:rsidRPr="001246A6">
        <w:rPr>
          <w:rFonts w:cstheme="minorHAnsi"/>
          <w:lang w:eastAsia="pl-PL"/>
        </w:rPr>
        <w:t xml:space="preserve"> B</w:t>
      </w:r>
      <w:r w:rsidRPr="001246A6">
        <w:rPr>
          <w:rFonts w:cstheme="minorHAnsi"/>
          <w:lang w:eastAsia="pl-PL"/>
        </w:rPr>
        <w:t xml:space="preserve"> wraz z </w:t>
      </w:r>
      <w:r w:rsidR="7FA458C8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7FA458C8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 xml:space="preserve"> użyte zostaną urządzenia pomiarowe opisane w podpunkcie</w:t>
      </w:r>
      <w:r w:rsidRPr="001246A6">
        <w:rPr>
          <w:rFonts w:cstheme="minorHAnsi"/>
          <w:color w:val="000000" w:themeColor="text1"/>
          <w:lang w:eastAsia="pl-PL"/>
        </w:rPr>
        <w:t xml:space="preserve"> Aparatura pomiarowa używana w Testach Prototypów Systemu wentylacji </w:t>
      </w:r>
      <w:r w:rsidR="7FA458C8" w:rsidRPr="001246A6">
        <w:rPr>
          <w:rFonts w:cstheme="minorHAnsi"/>
          <w:color w:val="000000" w:themeColor="text1"/>
          <w:lang w:eastAsia="pl-PL"/>
        </w:rPr>
        <w:t xml:space="preserve">B </w:t>
      </w:r>
      <w:r w:rsidRPr="001246A6">
        <w:rPr>
          <w:rFonts w:cstheme="minorHAnsi"/>
          <w:color w:val="000000" w:themeColor="text1"/>
          <w:lang w:eastAsia="pl-PL"/>
        </w:rPr>
        <w:t xml:space="preserve">wraz z </w:t>
      </w:r>
      <w:r w:rsidR="7FA458C8" w:rsidRPr="001246A6">
        <w:rPr>
          <w:rFonts w:cstheme="minorHAnsi"/>
          <w:color w:val="000000" w:themeColor="text1"/>
          <w:lang w:eastAsia="pl-PL"/>
        </w:rPr>
        <w:t>Centralnym</w:t>
      </w:r>
      <w:r w:rsidRPr="001246A6">
        <w:rPr>
          <w:rFonts w:cstheme="minorHAnsi"/>
          <w:color w:val="000000" w:themeColor="text1"/>
          <w:lang w:eastAsia="pl-PL"/>
        </w:rPr>
        <w:t xml:space="preserve"> systemem </w:t>
      </w:r>
      <w:r w:rsidR="7FA458C8" w:rsidRPr="001246A6">
        <w:rPr>
          <w:rFonts w:cstheme="minorHAnsi"/>
          <w:color w:val="000000" w:themeColor="text1"/>
          <w:lang w:eastAsia="pl-PL"/>
        </w:rPr>
        <w:t>nadzorującym</w:t>
      </w:r>
      <w:r w:rsidRPr="001246A6">
        <w:rPr>
          <w:rFonts w:cstheme="minorHAnsi"/>
          <w:color w:val="000000" w:themeColor="text1"/>
          <w:lang w:eastAsia="pl-PL"/>
        </w:rPr>
        <w:t xml:space="preserve">. </w:t>
      </w:r>
    </w:p>
    <w:p w14:paraId="77D68F8F" w14:textId="77777777" w:rsidR="001D2B04" w:rsidRPr="001246A6" w:rsidRDefault="001D2B04" w:rsidP="001D2B04">
      <w:pPr>
        <w:jc w:val="both"/>
        <w:rPr>
          <w:rFonts w:cstheme="minorHAnsi"/>
          <w:lang w:eastAsia="pl-PL"/>
        </w:rPr>
      </w:pPr>
    </w:p>
    <w:p w14:paraId="7D4E6139" w14:textId="7087DCF5" w:rsidR="001D2B04" w:rsidRPr="001246A6" w:rsidRDefault="001D2B04" w:rsidP="001D2B04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Zamawiający przeprowadzi nastę</w:t>
      </w:r>
      <w:r w:rsidR="00E978A1" w:rsidRPr="001246A6">
        <w:rPr>
          <w:rFonts w:cstheme="minorHAnsi"/>
          <w:lang w:eastAsia="pl-PL"/>
        </w:rPr>
        <w:t>pujące testy Prototypu Systemu B</w:t>
      </w:r>
      <w:r w:rsidRPr="001246A6">
        <w:rPr>
          <w:rFonts w:cstheme="minorHAnsi"/>
          <w:lang w:eastAsia="pl-PL"/>
        </w:rPr>
        <w:t>:</w:t>
      </w:r>
    </w:p>
    <w:p w14:paraId="42F4C6B6" w14:textId="77777777" w:rsidR="001D2B04" w:rsidRPr="001246A6" w:rsidRDefault="001D2B04" w:rsidP="0029361A">
      <w:pPr>
        <w:pStyle w:val="Akapitzlist"/>
        <w:numPr>
          <w:ilvl w:val="0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 ilościowo – jakościowe:</w:t>
      </w:r>
    </w:p>
    <w:p w14:paraId="43780976" w14:textId="1F4571EF" w:rsidR="001D2B04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</w:t>
      </w:r>
      <w:r w:rsidR="001D2B04" w:rsidRPr="001246A6">
        <w:rPr>
          <w:rFonts w:cstheme="minorHAnsi"/>
          <w:lang w:eastAsia="pl-PL"/>
        </w:rPr>
        <w:t xml:space="preserve">.1 </w:t>
      </w:r>
    </w:p>
    <w:p w14:paraId="6F0FC96F" w14:textId="1B0EEF3F" w:rsidR="001D2B04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</w:t>
      </w:r>
      <w:r w:rsidR="001D2B04" w:rsidRPr="001246A6">
        <w:rPr>
          <w:rFonts w:cstheme="minorHAnsi"/>
          <w:lang w:eastAsia="pl-PL"/>
        </w:rPr>
        <w:t>.2</w:t>
      </w:r>
    </w:p>
    <w:p w14:paraId="4BAF91CC" w14:textId="7F7EE8C2" w:rsidR="001D2B04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</w:t>
      </w:r>
      <w:r w:rsidR="001D2B04" w:rsidRPr="001246A6">
        <w:rPr>
          <w:rFonts w:cstheme="minorHAnsi"/>
          <w:lang w:eastAsia="pl-PL"/>
        </w:rPr>
        <w:t>.3</w:t>
      </w:r>
    </w:p>
    <w:p w14:paraId="29791D4C" w14:textId="0C247443" w:rsidR="001D2B04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</w:t>
      </w:r>
      <w:r w:rsidR="001D2B04" w:rsidRPr="001246A6">
        <w:rPr>
          <w:rFonts w:cstheme="minorHAnsi"/>
          <w:lang w:eastAsia="pl-PL"/>
        </w:rPr>
        <w:t>.4</w:t>
      </w:r>
    </w:p>
    <w:p w14:paraId="2665AC73" w14:textId="005514E2" w:rsidR="001D2B04" w:rsidRPr="001246A6" w:rsidRDefault="00E978A1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</w:t>
      </w:r>
      <w:r w:rsidR="001D2B04" w:rsidRPr="001246A6">
        <w:rPr>
          <w:rFonts w:cstheme="minorHAnsi"/>
          <w:lang w:eastAsia="pl-PL"/>
        </w:rPr>
        <w:t>.5</w:t>
      </w:r>
    </w:p>
    <w:p w14:paraId="17630D03" w14:textId="77777777" w:rsidR="006D5A50" w:rsidRPr="001246A6" w:rsidRDefault="006D5A50" w:rsidP="0029361A">
      <w:pPr>
        <w:pStyle w:val="Akapitzlist"/>
        <w:numPr>
          <w:ilvl w:val="0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Testy Funkcjonalności:</w:t>
      </w:r>
    </w:p>
    <w:p w14:paraId="4DF6DCCB" w14:textId="0492F29D" w:rsidR="006D5A50" w:rsidRPr="001246A6" w:rsidRDefault="006D5A50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B.6 – Funkcjonalności Free coolingu,</w:t>
      </w:r>
    </w:p>
    <w:p w14:paraId="12813423" w14:textId="252A1DF8" w:rsidR="006D5A50" w:rsidRPr="001246A6" w:rsidRDefault="006D5A50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B.7 – Funkcjonalności Centralnego systemu nadzorującego,</w:t>
      </w:r>
    </w:p>
    <w:p w14:paraId="01B9D4C5" w14:textId="400F2529" w:rsidR="006D5A50" w:rsidRPr="001246A6" w:rsidRDefault="006D5A50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B.8 – Funkcjonalności Aplikacji,</w:t>
      </w:r>
    </w:p>
    <w:p w14:paraId="512449EE" w14:textId="796DF890" w:rsidR="006D5A50" w:rsidRPr="001246A6" w:rsidRDefault="006D5A50" w:rsidP="0029361A">
      <w:pPr>
        <w:pStyle w:val="Akapitzlist"/>
        <w:numPr>
          <w:ilvl w:val="1"/>
          <w:numId w:val="18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Test B.9 – Funkcjonalności Regulatora pomieszczeniowego B.  </w:t>
      </w:r>
    </w:p>
    <w:p w14:paraId="749BBC1B" w14:textId="77777777" w:rsidR="001D2B04" w:rsidRPr="001246A6" w:rsidRDefault="001D2B04" w:rsidP="001D2B04">
      <w:pPr>
        <w:jc w:val="both"/>
        <w:rPr>
          <w:rFonts w:cstheme="minorHAnsi"/>
          <w:lang w:eastAsia="pl-PL"/>
        </w:rPr>
      </w:pPr>
    </w:p>
    <w:p w14:paraId="158C3D7D" w14:textId="5A0E6118" w:rsidR="001D2B04" w:rsidRPr="001246A6" w:rsidRDefault="001D2B04" w:rsidP="001D2B04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 Aby uniknąć wszelkich wątpliwości – Zamawiający dopuszcza przerwanie ciągłości pomiarów prowadzonych w ramach Testów Prototypów Systemu </w:t>
      </w:r>
      <w:r w:rsidR="00E978A1" w:rsidRPr="001246A6">
        <w:rPr>
          <w:rFonts w:cstheme="minorHAnsi"/>
          <w:lang w:eastAsia="pl-PL"/>
        </w:rPr>
        <w:t>w</w:t>
      </w:r>
      <w:r w:rsidRPr="001246A6">
        <w:rPr>
          <w:rFonts w:cstheme="minorHAnsi"/>
          <w:lang w:eastAsia="pl-PL"/>
        </w:rPr>
        <w:t>entylacji</w:t>
      </w:r>
      <w:r w:rsidR="00E978A1" w:rsidRPr="001246A6">
        <w:rPr>
          <w:rFonts w:cstheme="minorHAnsi"/>
          <w:lang w:eastAsia="pl-PL"/>
        </w:rPr>
        <w:t xml:space="preserve"> B</w:t>
      </w:r>
      <w:r w:rsidRPr="001246A6">
        <w:rPr>
          <w:rFonts w:cstheme="minorHAnsi"/>
          <w:lang w:eastAsia="pl-PL"/>
        </w:rPr>
        <w:t xml:space="preserve"> wraz z </w:t>
      </w:r>
      <w:r w:rsidR="00E978A1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00E978A1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 xml:space="preserve">, na skutek:  </w:t>
      </w:r>
    </w:p>
    <w:p w14:paraId="401FAA9E" w14:textId="77777777" w:rsidR="001D2B04" w:rsidRPr="001246A6" w:rsidRDefault="001D2B04" w:rsidP="001D2B04">
      <w:pPr>
        <w:rPr>
          <w:rFonts w:cstheme="minorHAnsi"/>
          <w:lang w:eastAsia="pl-PL"/>
        </w:rPr>
      </w:pPr>
    </w:p>
    <w:p w14:paraId="19E150CF" w14:textId="2FCC1D95" w:rsidR="001D2B04" w:rsidRPr="001246A6" w:rsidRDefault="1AC898AF" w:rsidP="0029361A">
      <w:pPr>
        <w:pStyle w:val="Akapitzlist"/>
        <w:numPr>
          <w:ilvl w:val="0"/>
          <w:numId w:val="7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awarii urządzeń pomiarowych wykorzystywanych w trakcie Testów Prototypu Systemu wentylacji</w:t>
      </w:r>
      <w:r w:rsidR="7FA458C8" w:rsidRPr="001246A6">
        <w:rPr>
          <w:rFonts w:cstheme="minorHAnsi"/>
          <w:lang w:eastAsia="pl-PL"/>
        </w:rPr>
        <w:t xml:space="preserve"> B</w:t>
      </w:r>
      <w:r w:rsidRPr="001246A6">
        <w:rPr>
          <w:rFonts w:cstheme="minorHAnsi"/>
          <w:lang w:eastAsia="pl-PL"/>
        </w:rPr>
        <w:t xml:space="preserve"> wraz z </w:t>
      </w:r>
      <w:r w:rsidR="7FA458C8" w:rsidRPr="001246A6">
        <w:rPr>
          <w:rFonts w:cstheme="minorHAnsi"/>
          <w:lang w:eastAsia="pl-PL"/>
        </w:rPr>
        <w:t xml:space="preserve">Centralnym </w:t>
      </w:r>
      <w:r w:rsidRPr="001246A6">
        <w:rPr>
          <w:rFonts w:cstheme="minorHAnsi"/>
          <w:lang w:eastAsia="pl-PL"/>
        </w:rPr>
        <w:t xml:space="preserve">systemem </w:t>
      </w:r>
      <w:r w:rsidR="3B7B7D2A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 xml:space="preserve"> lub </w:t>
      </w:r>
    </w:p>
    <w:p w14:paraId="73E5CDC4" w14:textId="77777777" w:rsidR="001D2B04" w:rsidRPr="001246A6" w:rsidRDefault="001D2B04" w:rsidP="001D2B04">
      <w:pPr>
        <w:jc w:val="both"/>
        <w:rPr>
          <w:rFonts w:cstheme="minorHAnsi"/>
          <w:lang w:eastAsia="pl-PL"/>
        </w:rPr>
      </w:pPr>
    </w:p>
    <w:p w14:paraId="5213DDB9" w14:textId="64D7EA3A" w:rsidR="001D2B04" w:rsidRPr="001246A6" w:rsidRDefault="001D2B04" w:rsidP="0029361A">
      <w:pPr>
        <w:pStyle w:val="Akapitzlist"/>
        <w:numPr>
          <w:ilvl w:val="0"/>
          <w:numId w:val="7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działania siły wyższej (jak np. przerwa w dostawie energii elektrycznej do budynku, w którym prowadzone są Testy Prototypu Systemu wentylacji</w:t>
      </w:r>
      <w:r w:rsidR="00E978A1" w:rsidRPr="001246A6">
        <w:rPr>
          <w:rFonts w:cstheme="minorHAnsi"/>
          <w:lang w:eastAsia="pl-PL"/>
        </w:rPr>
        <w:t xml:space="preserve"> B</w:t>
      </w:r>
      <w:r w:rsidRPr="001246A6">
        <w:rPr>
          <w:rFonts w:cstheme="minorHAnsi"/>
          <w:lang w:eastAsia="pl-PL"/>
        </w:rPr>
        <w:t xml:space="preserve"> wraz z </w:t>
      </w:r>
      <w:r w:rsidR="00E978A1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00E978A1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 xml:space="preserve">; pożar budynku, w którym prowadzone są Testy, katastrofa naturalna, stan wojenny lub strajk powszechny, z wyłączeniem stanu epidemii wywołanego wirusem SARS CoV-2). </w:t>
      </w:r>
    </w:p>
    <w:p w14:paraId="5F2DF66B" w14:textId="77777777" w:rsidR="001D2B04" w:rsidRPr="001246A6" w:rsidRDefault="001D2B04" w:rsidP="001D2B04">
      <w:pPr>
        <w:rPr>
          <w:rFonts w:cstheme="minorHAnsi"/>
          <w:lang w:eastAsia="pl-PL"/>
        </w:rPr>
      </w:pPr>
    </w:p>
    <w:p w14:paraId="01535C83" w14:textId="591B14A5" w:rsidR="001D2B04" w:rsidRPr="001246A6" w:rsidRDefault="001D2B04" w:rsidP="001D2B04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 przypadku wystąpienia ww. okoliczności, Zamawiający może przedłużyć czas prowadz</w:t>
      </w:r>
      <w:r w:rsidR="00E978A1" w:rsidRPr="001246A6">
        <w:rPr>
          <w:rFonts w:cstheme="minorHAnsi"/>
          <w:lang w:eastAsia="pl-PL"/>
        </w:rPr>
        <w:t>enia Testów Prototypu Systemów w</w:t>
      </w:r>
      <w:r w:rsidRPr="001246A6">
        <w:rPr>
          <w:rFonts w:cstheme="minorHAnsi"/>
          <w:lang w:eastAsia="pl-PL"/>
        </w:rPr>
        <w:t>entylacji</w:t>
      </w:r>
      <w:r w:rsidR="00E978A1" w:rsidRPr="001246A6">
        <w:rPr>
          <w:rFonts w:cstheme="minorHAnsi"/>
          <w:lang w:eastAsia="pl-PL"/>
        </w:rPr>
        <w:t xml:space="preserve"> B</w:t>
      </w:r>
      <w:r w:rsidRPr="001246A6">
        <w:rPr>
          <w:rFonts w:cstheme="minorHAnsi"/>
          <w:lang w:eastAsia="pl-PL"/>
        </w:rPr>
        <w:t xml:space="preserve"> wraz z </w:t>
      </w:r>
      <w:r w:rsidR="00E978A1" w:rsidRPr="001246A6">
        <w:rPr>
          <w:rFonts w:cstheme="minorHAnsi"/>
          <w:lang w:eastAsia="pl-PL"/>
        </w:rPr>
        <w:t>Centralnym systemem nadzorującym</w:t>
      </w:r>
      <w:r w:rsidRPr="001246A6">
        <w:rPr>
          <w:rFonts w:cstheme="minorHAnsi"/>
          <w:lang w:eastAsia="pl-PL"/>
        </w:rPr>
        <w:t xml:space="preserve"> adekwatnie do czasu trwania ww. okoliczności, lecz nie dłużej niż o 2 miesiące.</w:t>
      </w:r>
    </w:p>
    <w:p w14:paraId="270A8EFD" w14:textId="449F0A4D" w:rsidR="00D2055B" w:rsidRPr="001246A6" w:rsidRDefault="00D2055B" w:rsidP="005F6FB2">
      <w:pPr>
        <w:jc w:val="both"/>
        <w:rPr>
          <w:rFonts w:cstheme="minorHAnsi"/>
          <w:lang w:eastAsia="en-GB"/>
        </w:rPr>
      </w:pPr>
    </w:p>
    <w:p w14:paraId="5770C192" w14:textId="0006B5EB" w:rsidR="00BC69F4" w:rsidRPr="001246A6" w:rsidRDefault="00BC69F4" w:rsidP="00BC69F4">
      <w:pPr>
        <w:pStyle w:val="Nagwek2"/>
        <w:ind w:firstLine="720"/>
        <w:rPr>
          <w:rFonts w:cstheme="minorHAnsi"/>
        </w:rPr>
      </w:pPr>
      <w:bookmarkStart w:id="46" w:name="_Toc73430327"/>
      <w:r w:rsidRPr="001246A6">
        <w:rPr>
          <w:rFonts w:cstheme="minorHAnsi"/>
        </w:rPr>
        <w:t>II.I.6.1 Przygotowanie Środowiska Testowego</w:t>
      </w:r>
      <w:bookmarkEnd w:id="46"/>
    </w:p>
    <w:p w14:paraId="1BBED928" w14:textId="39077A34" w:rsidR="00BC69F4" w:rsidRPr="001246A6" w:rsidRDefault="00BC69F4" w:rsidP="00BC69F4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Zamawiający we wskazanej przez siebie Lokalizacji przygotuje Środowisko Testowe umożliwiające przeprowadzenie Testów Prototypu Systemu wentylacji B wraz z Centralnym systemem nadzorującym. </w:t>
      </w:r>
    </w:p>
    <w:p w14:paraId="039D8237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4C9931AD" w14:textId="77777777" w:rsidR="00BC69F4" w:rsidRPr="001246A6" w:rsidRDefault="00BC69F4" w:rsidP="00BC69F4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lastRenderedPageBreak/>
        <w:t>Wykonawca w szczególności przygotuje w ramach wynagrodzenia wskazanego w ART.22 Umowy:</w:t>
      </w:r>
    </w:p>
    <w:p w14:paraId="2C138E71" w14:textId="652D1A83" w:rsidR="00BC69F4" w:rsidRPr="001246A6" w:rsidRDefault="79F658CA" w:rsidP="0029361A">
      <w:pPr>
        <w:pStyle w:val="Akapitzlist"/>
        <w:numPr>
          <w:ilvl w:val="0"/>
          <w:numId w:val="45"/>
        </w:numPr>
        <w:jc w:val="both"/>
        <w:rPr>
          <w:rFonts w:eastAsiaTheme="minorEastAsia" w:cstheme="minorHAnsi"/>
          <w:szCs w:val="22"/>
          <w:lang w:eastAsia="pl-PL"/>
        </w:rPr>
      </w:pPr>
      <w:r w:rsidRPr="001246A6">
        <w:rPr>
          <w:rFonts w:cstheme="minorHAnsi"/>
          <w:lang w:eastAsia="pl-PL"/>
        </w:rPr>
        <w:t xml:space="preserve">Prototyp Systemu wentylacji B wraz z Centralnym systemem nadzorującym zgodny z Wymaganiami Obligatoryjnymi </w:t>
      </w:r>
      <w:r w:rsidR="6CB98861" w:rsidRPr="001246A6">
        <w:rPr>
          <w:rFonts w:cstheme="minorHAnsi"/>
          <w:color w:val="000000" w:themeColor="text1"/>
          <w:sz w:val="20"/>
          <w:szCs w:val="20"/>
          <w:lang w:bidi="ar-SA"/>
        </w:rPr>
        <w:t>9.1-9.12, 10.1-10.11, 11.1-11.15., 12.1-12.18., 13.1-13.5, 14.1-14.4.</w:t>
      </w:r>
      <w:r w:rsidRPr="001246A6">
        <w:rPr>
          <w:rFonts w:cstheme="minorHAnsi"/>
          <w:lang w:eastAsia="pl-PL"/>
        </w:rPr>
        <w:t xml:space="preserve">, zgodnie z Załącznikiem nr 1 do Regulaminu i parametrami Wymagań Konkursowych 16.1 – 16.8 zadeklarowanymi przez Wykonawcę w Ofercie. </w:t>
      </w:r>
    </w:p>
    <w:p w14:paraId="054C61AB" w14:textId="684C048A" w:rsidR="00BC69F4" w:rsidRPr="001246A6" w:rsidRDefault="79F658CA" w:rsidP="0029361A">
      <w:pPr>
        <w:pStyle w:val="Akapitzlist"/>
        <w:numPr>
          <w:ilvl w:val="0"/>
          <w:numId w:val="45"/>
        </w:num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Materiały eksploatacyjne Systemu wentylacji B niezbędne do przeprowadzenia Testów. </w:t>
      </w:r>
    </w:p>
    <w:p w14:paraId="5E4B7DB7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1122AFD9" w14:textId="03DA25F5" w:rsidR="00BC69F4" w:rsidRPr="001246A6" w:rsidRDefault="00BC69F4" w:rsidP="00BC69F4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Zamawiający w terminie maksymalnie 8 miesięcy po podpisaniu Umowy z Wykonawcą, wskaże Lokalizację w Polsce, w której będą przeprowadzane Testy Prototypu Systemy B. Wykonawca odpowiada za właściwe zagospodarowanie lub utylizację materiałów eksploatacyjnych użytych do Testów Systemu wentylacji, omawianych w rozdziale II.I.6.1 zgodnie z prawem polskim.</w:t>
      </w:r>
    </w:p>
    <w:p w14:paraId="7AC0CD8D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519AA37E" w14:textId="77777777" w:rsidR="00BC69F4" w:rsidRPr="001246A6" w:rsidRDefault="00BC69F4" w:rsidP="00BC69F4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Testów Jakościowo-Ilościowych:</w:t>
      </w:r>
    </w:p>
    <w:p w14:paraId="347EE99F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03D5523B" w14:textId="5EB83211" w:rsidR="00BC69F4" w:rsidRPr="001246A6" w:rsidRDefault="00BC69F4" w:rsidP="00BC69F4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Testu B.1</w:t>
      </w:r>
    </w:p>
    <w:p w14:paraId="29C05044" w14:textId="77777777" w:rsidR="00BC69F4" w:rsidRPr="001246A6" w:rsidRDefault="00BC69F4" w:rsidP="00BC69F4">
      <w:pPr>
        <w:rPr>
          <w:rFonts w:cstheme="minorHAnsi"/>
          <w:b/>
          <w:lang w:eastAsia="pl-PL"/>
        </w:rPr>
      </w:pPr>
    </w:p>
    <w:p w14:paraId="51D40855" w14:textId="62AE468A" w:rsidR="00BC69F4" w:rsidRPr="001246A6" w:rsidRDefault="00BC69F4" w:rsidP="00BC69F4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tabeli II.I.3. przedstawiono parametry Środowiska Testowego dla Testu B.1.</w:t>
      </w:r>
    </w:p>
    <w:p w14:paraId="4E509798" w14:textId="77777777" w:rsidR="00BC69F4" w:rsidRPr="001246A6" w:rsidRDefault="00BC69F4" w:rsidP="00BC69F4">
      <w:pPr>
        <w:rPr>
          <w:rFonts w:cstheme="minorHAnsi"/>
          <w:lang w:eastAsia="en-GB"/>
        </w:rPr>
      </w:pPr>
    </w:p>
    <w:p w14:paraId="04D47F95" w14:textId="3A32781A" w:rsidR="00BC69F4" w:rsidRPr="001246A6" w:rsidRDefault="79F658CA" w:rsidP="00BC69F4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Tabela II.I.3. Parametry Środowiska Testowego dla Testu B.1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4"/>
        <w:gridCol w:w="3582"/>
        <w:gridCol w:w="3584"/>
      </w:tblGrid>
      <w:tr w:rsidR="00BC69F4" w:rsidRPr="001246A6" w14:paraId="389F2A4A" w14:textId="77777777" w:rsidTr="002C5616">
        <w:tc>
          <w:tcPr>
            <w:tcW w:w="0" w:type="auto"/>
          </w:tcPr>
          <w:p w14:paraId="672F370A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Parametry Środowiska Testowego</w:t>
            </w:r>
          </w:p>
        </w:tc>
        <w:tc>
          <w:tcPr>
            <w:tcW w:w="0" w:type="auto"/>
          </w:tcPr>
          <w:p w14:paraId="195F7884" w14:textId="1C46DBC9" w:rsidR="00BC69F4" w:rsidRPr="001246A6" w:rsidRDefault="00BC69F4" w:rsidP="002C5616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B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7E9F196B" w14:textId="1F7B8C8D" w:rsidR="00BC69F4" w:rsidRPr="001246A6" w:rsidRDefault="00BC69F4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Mieszkaniu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B wraz z Centralnym systemem nadzorującym</w:t>
            </w:r>
          </w:p>
        </w:tc>
      </w:tr>
      <w:tr w:rsidR="00BC69F4" w:rsidRPr="001246A6" w14:paraId="323742C3" w14:textId="77777777" w:rsidTr="002C5616">
        <w:tc>
          <w:tcPr>
            <w:tcW w:w="0" w:type="auto"/>
          </w:tcPr>
          <w:p w14:paraId="4D261BA5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Temperatura powietrza [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C]</w:t>
            </w:r>
          </w:p>
        </w:tc>
        <w:tc>
          <w:tcPr>
            <w:tcW w:w="0" w:type="auto"/>
          </w:tcPr>
          <w:p w14:paraId="49FF5CB6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</w:tcPr>
          <w:p w14:paraId="64948ECD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  <w:tr w:rsidR="00BC69F4" w:rsidRPr="001246A6" w14:paraId="265D6145" w14:textId="77777777" w:rsidTr="002C5616">
        <w:tc>
          <w:tcPr>
            <w:tcW w:w="0" w:type="auto"/>
          </w:tcPr>
          <w:p w14:paraId="0D090916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powietrza [%]</w:t>
            </w:r>
          </w:p>
        </w:tc>
        <w:tc>
          <w:tcPr>
            <w:tcW w:w="0" w:type="auto"/>
          </w:tcPr>
          <w:p w14:paraId="2EAE4718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  <w:tc>
          <w:tcPr>
            <w:tcW w:w="0" w:type="auto"/>
          </w:tcPr>
          <w:p w14:paraId="6EEA1CBD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</w:tr>
      <w:tr w:rsidR="00BC69F4" w:rsidRPr="001246A6" w14:paraId="2C81778F" w14:textId="77777777" w:rsidTr="002C5616">
        <w:tc>
          <w:tcPr>
            <w:tcW w:w="0" w:type="auto"/>
          </w:tcPr>
          <w:p w14:paraId="6769490A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vertAlign w:val="subscript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Stężenie CO</w:t>
            </w:r>
            <w:r w:rsidRPr="001246A6">
              <w:rPr>
                <w:rFonts w:asciiTheme="minorHAnsi" w:hAnsiTheme="minorHAnsi" w:cstheme="minorHAnsi"/>
                <w:vertAlign w:val="subscript"/>
                <w:lang w:eastAsia="en-GB"/>
              </w:rPr>
              <w:t>2</w:t>
            </w:r>
          </w:p>
          <w:p w14:paraId="4D23EE95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[ppm]</w:t>
            </w:r>
          </w:p>
        </w:tc>
        <w:tc>
          <w:tcPr>
            <w:tcW w:w="0" w:type="auto"/>
          </w:tcPr>
          <w:p w14:paraId="76849DD2" w14:textId="78CEF397" w:rsidR="00BC69F4" w:rsidRPr="001246A6" w:rsidRDefault="001C77CB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350-450 ppm</w:t>
            </w:r>
          </w:p>
        </w:tc>
        <w:tc>
          <w:tcPr>
            <w:tcW w:w="0" w:type="auto"/>
          </w:tcPr>
          <w:p w14:paraId="58A77D5E" w14:textId="1C2C8544" w:rsidR="00BC69F4" w:rsidRPr="001246A6" w:rsidRDefault="001C77CB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350-450 ppm</w:t>
            </w:r>
          </w:p>
        </w:tc>
      </w:tr>
      <w:tr w:rsidR="00F07522" w:rsidRPr="001246A6" w14:paraId="18AC2EF3" w14:textId="77777777" w:rsidTr="00BC69F4">
        <w:trPr>
          <w:trHeight w:val="866"/>
        </w:trPr>
        <w:tc>
          <w:tcPr>
            <w:tcW w:w="0" w:type="auto"/>
          </w:tcPr>
          <w:p w14:paraId="7DD47ED0" w14:textId="77777777" w:rsidR="00F07522" w:rsidRPr="001246A6" w:rsidRDefault="00F07522" w:rsidP="00F0752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Koncentracja cząstek PM2.5 [µg/m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  <w:r w:rsidRPr="001246A6">
              <w:rPr>
                <w:rFonts w:asciiTheme="minorHAnsi" w:hAnsiTheme="minorHAnsi" w:cstheme="minorHAnsi"/>
                <w:lang w:eastAsia="en-GB"/>
              </w:rPr>
              <w:t>]</w:t>
            </w:r>
          </w:p>
        </w:tc>
        <w:tc>
          <w:tcPr>
            <w:tcW w:w="0" w:type="auto"/>
            <w:vAlign w:val="center"/>
          </w:tcPr>
          <w:p w14:paraId="5C11F7E8" w14:textId="0D7CF72C" w:rsidR="00F07522" w:rsidRPr="001246A6" w:rsidRDefault="00F07522" w:rsidP="00F0752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Program Praca Profil – Program Eco, opis: Start: 75-105 µg/m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  <w:tc>
          <w:tcPr>
            <w:tcW w:w="0" w:type="auto"/>
            <w:vAlign w:val="center"/>
          </w:tcPr>
          <w:p w14:paraId="6735DEAB" w14:textId="71D281FE" w:rsidR="00F07522" w:rsidRPr="001246A6" w:rsidRDefault="00F07522" w:rsidP="00F0752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PM2.5 poniżej 35 µg/m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</w:tr>
    </w:tbl>
    <w:p w14:paraId="2091D82D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161EFD28" w14:textId="6B9E8FE6" w:rsidR="00BC69F4" w:rsidRPr="001246A6" w:rsidRDefault="00BC69F4" w:rsidP="00BC69F4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Testu B.2</w:t>
      </w:r>
    </w:p>
    <w:p w14:paraId="3DE2B3F5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3D1EA255" w14:textId="54ADF485" w:rsidR="00BC69F4" w:rsidRPr="001246A6" w:rsidRDefault="00BC69F4" w:rsidP="00BC69F4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tabeli II.I.4. przedstawiono parametry Środowiska Testowego dla Testu B.2.</w:t>
      </w:r>
    </w:p>
    <w:p w14:paraId="5B467909" w14:textId="77777777" w:rsidR="00BC69F4" w:rsidRPr="001246A6" w:rsidRDefault="00BC69F4" w:rsidP="00BC69F4">
      <w:pPr>
        <w:rPr>
          <w:rFonts w:cstheme="minorHAnsi"/>
          <w:u w:val="single"/>
          <w:lang w:eastAsia="en-GB"/>
        </w:rPr>
      </w:pPr>
    </w:p>
    <w:p w14:paraId="399E2629" w14:textId="3D365E67" w:rsidR="00BC69F4" w:rsidRPr="001246A6" w:rsidRDefault="79F658CA" w:rsidP="00BC69F4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Tabela II.I.4. Parametry Środowiska Testowego dla Testu B.2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9"/>
        <w:gridCol w:w="3325"/>
        <w:gridCol w:w="3326"/>
      </w:tblGrid>
      <w:tr w:rsidR="00BC69F4" w:rsidRPr="001246A6" w14:paraId="51C088F7" w14:textId="77777777" w:rsidTr="002C5616">
        <w:tc>
          <w:tcPr>
            <w:tcW w:w="0" w:type="auto"/>
          </w:tcPr>
          <w:p w14:paraId="032ACF36" w14:textId="77777777" w:rsidR="00BC69F4" w:rsidRPr="001246A6" w:rsidRDefault="00BC69F4" w:rsidP="00BC69F4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1C5BF5B4" w14:textId="3E9F467B" w:rsidR="00BC69F4" w:rsidRPr="001246A6" w:rsidRDefault="00BC69F4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B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0EEDBEE1" w14:textId="1426CFA9" w:rsidR="00BC69F4" w:rsidRPr="001246A6" w:rsidRDefault="00BC69F4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Mieszkaniu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B wraz z Centralnym systemem nadzorującym</w:t>
            </w:r>
          </w:p>
        </w:tc>
      </w:tr>
      <w:tr w:rsidR="00BC69F4" w:rsidRPr="001246A6" w14:paraId="70AC0243" w14:textId="77777777" w:rsidTr="004D7CB2">
        <w:tc>
          <w:tcPr>
            <w:tcW w:w="0" w:type="auto"/>
          </w:tcPr>
          <w:p w14:paraId="625353A7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31BD2B66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C]</w:t>
            </w:r>
          </w:p>
        </w:tc>
        <w:tc>
          <w:tcPr>
            <w:tcW w:w="0" w:type="auto"/>
            <w:vAlign w:val="center"/>
          </w:tcPr>
          <w:p w14:paraId="4136B9F4" w14:textId="77777777" w:rsidR="00BC69F4" w:rsidRPr="001246A6" w:rsidRDefault="00BC69F4" w:rsidP="004D7CB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14:paraId="6B888D92" w14:textId="77777777" w:rsidR="00BC69F4" w:rsidRPr="001246A6" w:rsidRDefault="00BC69F4" w:rsidP="004D7CB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  <w:tr w:rsidR="00BC69F4" w:rsidRPr="001246A6" w14:paraId="3AAA3155" w14:textId="77777777" w:rsidTr="004D7CB2">
        <w:tc>
          <w:tcPr>
            <w:tcW w:w="0" w:type="auto"/>
          </w:tcPr>
          <w:p w14:paraId="11DFB7A8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powietrza [%]</w:t>
            </w:r>
          </w:p>
        </w:tc>
        <w:tc>
          <w:tcPr>
            <w:tcW w:w="0" w:type="auto"/>
            <w:vAlign w:val="center"/>
          </w:tcPr>
          <w:p w14:paraId="4E95707D" w14:textId="77777777" w:rsidR="00BC69F4" w:rsidRPr="001246A6" w:rsidRDefault="00BC69F4" w:rsidP="004D7CB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  <w:tc>
          <w:tcPr>
            <w:tcW w:w="0" w:type="auto"/>
            <w:vAlign w:val="center"/>
          </w:tcPr>
          <w:p w14:paraId="560937B0" w14:textId="77777777" w:rsidR="00BC69F4" w:rsidRPr="001246A6" w:rsidRDefault="00BC69F4" w:rsidP="004D7CB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</w:tr>
      <w:tr w:rsidR="00BC69F4" w:rsidRPr="001246A6" w14:paraId="73FEC330" w14:textId="77777777" w:rsidTr="004D7CB2">
        <w:tc>
          <w:tcPr>
            <w:tcW w:w="0" w:type="auto"/>
          </w:tcPr>
          <w:p w14:paraId="2E334DEA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Liczba jednostek tworzących kolonie aerozolu bakteryjnego GRAM(-)</w:t>
            </w:r>
          </w:p>
        </w:tc>
        <w:tc>
          <w:tcPr>
            <w:tcW w:w="0" w:type="auto"/>
            <w:vAlign w:val="center"/>
          </w:tcPr>
          <w:p w14:paraId="0140E127" w14:textId="77777777" w:rsidR="00BC69F4" w:rsidRPr="001246A6" w:rsidRDefault="00BC69F4" w:rsidP="004D7CB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&lt; 100 jtk/m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  <w:tc>
          <w:tcPr>
            <w:tcW w:w="0" w:type="auto"/>
            <w:vAlign w:val="center"/>
          </w:tcPr>
          <w:p w14:paraId="310A5229" w14:textId="77777777" w:rsidR="00BC69F4" w:rsidRPr="001246A6" w:rsidRDefault="00BC69F4" w:rsidP="004D7CB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&lt; 100 jtk/m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</w:tr>
      <w:tr w:rsidR="00BC69F4" w:rsidRPr="001246A6" w14:paraId="7280DEF2" w14:textId="77777777" w:rsidTr="004D7CB2">
        <w:tc>
          <w:tcPr>
            <w:tcW w:w="0" w:type="auto"/>
          </w:tcPr>
          <w:p w14:paraId="0F92FB0B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lastRenderedPageBreak/>
              <w:t>Liczba jednostek tworzących kolonie aerozolu bakteryjnego GRAM(+)</w:t>
            </w:r>
          </w:p>
        </w:tc>
        <w:tc>
          <w:tcPr>
            <w:tcW w:w="0" w:type="auto"/>
            <w:vAlign w:val="center"/>
          </w:tcPr>
          <w:p w14:paraId="14B594C3" w14:textId="77777777" w:rsidR="00BC69F4" w:rsidRPr="001246A6" w:rsidRDefault="00BC69F4" w:rsidP="004D7CB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&lt; 100 jtk/m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  <w:tc>
          <w:tcPr>
            <w:tcW w:w="0" w:type="auto"/>
            <w:vAlign w:val="center"/>
          </w:tcPr>
          <w:p w14:paraId="1518C66C" w14:textId="77777777" w:rsidR="00BC69F4" w:rsidRPr="001246A6" w:rsidRDefault="00BC69F4" w:rsidP="004D7CB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&lt; 100 jtk/m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3</w:t>
            </w:r>
          </w:p>
        </w:tc>
      </w:tr>
    </w:tbl>
    <w:p w14:paraId="751B60FF" w14:textId="77902393" w:rsidR="00BC69F4" w:rsidRPr="001246A6" w:rsidRDefault="00BC69F4" w:rsidP="00BC69F4">
      <w:pPr>
        <w:rPr>
          <w:rFonts w:cstheme="minorHAnsi"/>
          <w:lang w:eastAsia="pl-PL"/>
        </w:rPr>
      </w:pPr>
    </w:p>
    <w:p w14:paraId="366505AE" w14:textId="77902393" w:rsidR="00BC69F4" w:rsidRPr="001246A6" w:rsidRDefault="00BC69F4" w:rsidP="00BC69F4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Testu B.3</w:t>
      </w:r>
    </w:p>
    <w:p w14:paraId="5C97C58B" w14:textId="77902393" w:rsidR="00BC69F4" w:rsidRPr="001246A6" w:rsidRDefault="00BC69F4" w:rsidP="00BC69F4">
      <w:pPr>
        <w:rPr>
          <w:rFonts w:cstheme="minorHAnsi"/>
          <w:lang w:eastAsia="pl-PL"/>
        </w:rPr>
      </w:pPr>
    </w:p>
    <w:p w14:paraId="45823D76" w14:textId="77902393" w:rsidR="00BC69F4" w:rsidRPr="001246A6" w:rsidRDefault="00BC69F4" w:rsidP="00BC69F4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tabeli II.I.5. przedstawiono parametry Środowiska Testowego dla Testu B.3.</w:t>
      </w:r>
    </w:p>
    <w:p w14:paraId="307CBB26" w14:textId="77777777" w:rsidR="00BC69F4" w:rsidRPr="001246A6" w:rsidRDefault="00BC69F4" w:rsidP="00BC69F4">
      <w:pPr>
        <w:rPr>
          <w:rFonts w:cstheme="minorHAnsi"/>
          <w:u w:val="single"/>
          <w:lang w:eastAsia="en-GB"/>
        </w:rPr>
      </w:pPr>
    </w:p>
    <w:p w14:paraId="3C246E22" w14:textId="77902393" w:rsidR="00BC69F4" w:rsidRPr="001246A6" w:rsidRDefault="00BC69F4" w:rsidP="00BC69F4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Tabela II.I.5. Parametry Środowiska Testowego dla Testu B.3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06"/>
        <w:gridCol w:w="3701"/>
        <w:gridCol w:w="3703"/>
      </w:tblGrid>
      <w:tr w:rsidR="004D7CB2" w:rsidRPr="001246A6" w14:paraId="7113F9E1" w14:textId="77777777" w:rsidTr="00382F17">
        <w:tc>
          <w:tcPr>
            <w:tcW w:w="0" w:type="auto"/>
          </w:tcPr>
          <w:p w14:paraId="70385EE8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3D9DCF23" w14:textId="77777777" w:rsidR="004D7CB2" w:rsidRPr="001246A6" w:rsidRDefault="004D7CB2" w:rsidP="00382F17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B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6A203812" w14:textId="77777777" w:rsidR="004D7CB2" w:rsidRPr="001246A6" w:rsidRDefault="004D7CB2" w:rsidP="00382F17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Mieszkaniu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B wraz z Centralnym systemem nadzorującym</w:t>
            </w:r>
          </w:p>
        </w:tc>
      </w:tr>
      <w:tr w:rsidR="004D7CB2" w:rsidRPr="001246A6" w14:paraId="315CF128" w14:textId="77777777" w:rsidTr="00B132AA">
        <w:tc>
          <w:tcPr>
            <w:tcW w:w="0" w:type="auto"/>
          </w:tcPr>
          <w:p w14:paraId="266629CC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385E30BB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C]</w:t>
            </w:r>
          </w:p>
        </w:tc>
        <w:tc>
          <w:tcPr>
            <w:tcW w:w="0" w:type="auto"/>
            <w:vAlign w:val="center"/>
          </w:tcPr>
          <w:p w14:paraId="10804390" w14:textId="69D070E7" w:rsidR="004D7CB2" w:rsidRPr="001246A6" w:rsidRDefault="004D7CB2" w:rsidP="00B132A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-15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C, -7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C, 7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C, 24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C, 28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zależnie od Testu</w:t>
            </w:r>
          </w:p>
        </w:tc>
        <w:tc>
          <w:tcPr>
            <w:tcW w:w="0" w:type="auto"/>
            <w:vAlign w:val="center"/>
          </w:tcPr>
          <w:p w14:paraId="23ACA5AF" w14:textId="77777777" w:rsidR="004D7CB2" w:rsidRPr="001246A6" w:rsidRDefault="004D7CB2" w:rsidP="00B132AA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28,0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zależenie od Testu</w:t>
            </w:r>
          </w:p>
        </w:tc>
      </w:tr>
      <w:tr w:rsidR="004D7CB2" w:rsidRPr="001246A6" w14:paraId="1B1C980E" w14:textId="77777777" w:rsidTr="003B7D32">
        <w:tc>
          <w:tcPr>
            <w:tcW w:w="0" w:type="auto"/>
          </w:tcPr>
          <w:p w14:paraId="559C696A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względna</w:t>
            </w:r>
          </w:p>
          <w:p w14:paraId="6C84F833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[%]</w:t>
            </w:r>
          </w:p>
        </w:tc>
        <w:tc>
          <w:tcPr>
            <w:tcW w:w="0" w:type="auto"/>
            <w:vAlign w:val="center"/>
          </w:tcPr>
          <w:p w14:paraId="44329D8F" w14:textId="77777777" w:rsidR="004D7CB2" w:rsidRPr="001246A6" w:rsidRDefault="004D7CB2" w:rsidP="003B7D3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30-90% zależnie od Testu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D3597A" w14:textId="77777777" w:rsidR="004D7CB2" w:rsidRPr="001246A6" w:rsidRDefault="004D7CB2" w:rsidP="003B7D3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30%-60% zależnie od Testu</w:t>
            </w:r>
          </w:p>
        </w:tc>
      </w:tr>
    </w:tbl>
    <w:p w14:paraId="697F7068" w14:textId="77902393" w:rsidR="004D7CB2" w:rsidRPr="001246A6" w:rsidRDefault="004D7CB2" w:rsidP="00BC69F4">
      <w:pPr>
        <w:rPr>
          <w:rFonts w:cstheme="minorHAnsi"/>
          <w:lang w:eastAsia="en-GB"/>
        </w:rPr>
      </w:pPr>
    </w:p>
    <w:p w14:paraId="40FFE2B5" w14:textId="77902393" w:rsidR="00BC69F4" w:rsidRPr="001246A6" w:rsidRDefault="00BC69F4" w:rsidP="00BC69F4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Testu B.4:</w:t>
      </w:r>
    </w:p>
    <w:p w14:paraId="33A90210" w14:textId="77902393" w:rsidR="00BC69F4" w:rsidRPr="001246A6" w:rsidRDefault="00BC69F4" w:rsidP="00BC69F4">
      <w:pPr>
        <w:rPr>
          <w:rFonts w:cstheme="minorHAnsi"/>
          <w:lang w:eastAsia="pl-PL"/>
        </w:rPr>
      </w:pPr>
    </w:p>
    <w:p w14:paraId="75C0DE26" w14:textId="77902393" w:rsidR="00BC69F4" w:rsidRPr="001246A6" w:rsidRDefault="00BC69F4" w:rsidP="00BC69F4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tabeli II.I.6. przedstawiono parametry Środowiska Testowego dla Testu B.4.</w:t>
      </w:r>
    </w:p>
    <w:p w14:paraId="03175CCE" w14:textId="77777777" w:rsidR="00BC69F4" w:rsidRPr="001246A6" w:rsidRDefault="00BC69F4" w:rsidP="00BC69F4">
      <w:pPr>
        <w:rPr>
          <w:rFonts w:cstheme="minorHAnsi"/>
          <w:u w:val="single"/>
          <w:lang w:eastAsia="en-GB"/>
        </w:rPr>
      </w:pPr>
    </w:p>
    <w:p w14:paraId="32500E33" w14:textId="77902393" w:rsidR="00BC69F4" w:rsidRPr="001246A6" w:rsidRDefault="00BC69F4" w:rsidP="00BC69F4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Tabela II.I.6. Parametry Środowiska Testowego dla Testu B.4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44"/>
        <w:gridCol w:w="3682"/>
        <w:gridCol w:w="3684"/>
      </w:tblGrid>
      <w:tr w:rsidR="004D7CB2" w:rsidRPr="001246A6" w14:paraId="784590B4" w14:textId="77777777" w:rsidTr="00382F17">
        <w:tc>
          <w:tcPr>
            <w:tcW w:w="0" w:type="auto"/>
          </w:tcPr>
          <w:p w14:paraId="30AACB26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23404866" w14:textId="77777777" w:rsidR="004D7CB2" w:rsidRPr="001246A6" w:rsidRDefault="004D7CB2" w:rsidP="00382F17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B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7426317D" w14:textId="77777777" w:rsidR="004D7CB2" w:rsidRPr="001246A6" w:rsidRDefault="004D7CB2" w:rsidP="00382F17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Mieszkaniu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B wraz z Centralnym systemem nadzorującym</w:t>
            </w:r>
          </w:p>
        </w:tc>
      </w:tr>
      <w:tr w:rsidR="004D7CB2" w:rsidRPr="001246A6" w14:paraId="12D61BD3" w14:textId="77777777" w:rsidTr="003B7D32">
        <w:tc>
          <w:tcPr>
            <w:tcW w:w="0" w:type="auto"/>
          </w:tcPr>
          <w:p w14:paraId="1FCD32D1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1E234548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C]</w:t>
            </w:r>
          </w:p>
        </w:tc>
        <w:tc>
          <w:tcPr>
            <w:tcW w:w="0" w:type="auto"/>
            <w:vAlign w:val="center"/>
          </w:tcPr>
          <w:p w14:paraId="4A25AE54" w14:textId="77777777" w:rsidR="004D7CB2" w:rsidRPr="001246A6" w:rsidRDefault="004D7CB2" w:rsidP="003B7D3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14:paraId="229D97D2" w14:textId="77777777" w:rsidR="004D7CB2" w:rsidRPr="001246A6" w:rsidRDefault="004D7CB2" w:rsidP="003B7D3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20,0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22,0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  <w:tr w:rsidR="004D7CB2" w:rsidRPr="001246A6" w14:paraId="7ED51766" w14:textId="77777777" w:rsidTr="003B7D32">
        <w:tc>
          <w:tcPr>
            <w:tcW w:w="0" w:type="auto"/>
          </w:tcPr>
          <w:p w14:paraId="3AF61A89" w14:textId="77777777" w:rsidR="004D7CB2" w:rsidRPr="001246A6" w:rsidRDefault="004D7CB2" w:rsidP="00382F17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powietrza [%]</w:t>
            </w:r>
          </w:p>
        </w:tc>
        <w:tc>
          <w:tcPr>
            <w:tcW w:w="0" w:type="auto"/>
            <w:vAlign w:val="center"/>
          </w:tcPr>
          <w:p w14:paraId="0E64CC0B" w14:textId="77777777" w:rsidR="004D7CB2" w:rsidRPr="001246A6" w:rsidRDefault="004D7CB2" w:rsidP="003B7D3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  <w:tc>
          <w:tcPr>
            <w:tcW w:w="0" w:type="auto"/>
            <w:vAlign w:val="center"/>
          </w:tcPr>
          <w:p w14:paraId="4BF48668" w14:textId="77777777" w:rsidR="004D7CB2" w:rsidRPr="001246A6" w:rsidRDefault="004D7CB2" w:rsidP="003B7D32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</w:tr>
    </w:tbl>
    <w:p w14:paraId="13195F72" w14:textId="77777777" w:rsidR="00BC69F4" w:rsidRPr="001246A6" w:rsidRDefault="00BC69F4" w:rsidP="00BC69F4">
      <w:pPr>
        <w:rPr>
          <w:rFonts w:cstheme="minorHAnsi"/>
          <w:u w:val="single"/>
          <w:lang w:eastAsia="en-GB"/>
        </w:rPr>
      </w:pPr>
    </w:p>
    <w:p w14:paraId="4F6F569B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7D5A4901" w14:textId="2213EE66" w:rsidR="00BC69F4" w:rsidRPr="001246A6" w:rsidRDefault="00BC69F4" w:rsidP="00BC69F4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Testu B.5:</w:t>
      </w:r>
    </w:p>
    <w:p w14:paraId="0BAF9D42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6B30A40C" w14:textId="1DF24DCA" w:rsidR="00BC69F4" w:rsidRPr="001246A6" w:rsidRDefault="00BC69F4" w:rsidP="00BC69F4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tabeli II.I.7. przedstawiono parametry Środowiska Testowego dla Testu B.5.</w:t>
      </w:r>
    </w:p>
    <w:p w14:paraId="44124D9B" w14:textId="77777777" w:rsidR="00BC69F4" w:rsidRPr="001246A6" w:rsidRDefault="00BC69F4" w:rsidP="00BC69F4">
      <w:pPr>
        <w:rPr>
          <w:rFonts w:cstheme="minorHAnsi"/>
          <w:u w:val="single"/>
          <w:lang w:eastAsia="en-GB"/>
        </w:rPr>
      </w:pPr>
    </w:p>
    <w:p w14:paraId="0D3806DB" w14:textId="5584BAF5" w:rsidR="00BC69F4" w:rsidRPr="001246A6" w:rsidRDefault="00BC69F4" w:rsidP="00BC69F4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Tabela II.I.7. Parametry Środowiska Testowego dla Testu B.5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44"/>
        <w:gridCol w:w="3682"/>
        <w:gridCol w:w="3684"/>
      </w:tblGrid>
      <w:tr w:rsidR="00BC69F4" w:rsidRPr="001246A6" w14:paraId="135AA9BB" w14:textId="77777777" w:rsidTr="002C5616">
        <w:tc>
          <w:tcPr>
            <w:tcW w:w="0" w:type="auto"/>
          </w:tcPr>
          <w:p w14:paraId="396BC757" w14:textId="77777777" w:rsidR="00BC69F4" w:rsidRPr="001246A6" w:rsidRDefault="00BC69F4" w:rsidP="00BC69F4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76CB2EE4" w14:textId="433E6E1D" w:rsidR="00BC69F4" w:rsidRPr="001246A6" w:rsidRDefault="00BC69F4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B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6BD2DC4F" w14:textId="7251646F" w:rsidR="00BC69F4" w:rsidRPr="001246A6" w:rsidRDefault="00BC69F4" w:rsidP="00BC69F4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Mieszkaniu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B wraz z Centralnym systemem nadzorującym</w:t>
            </w:r>
          </w:p>
        </w:tc>
      </w:tr>
      <w:tr w:rsidR="00BC69F4" w:rsidRPr="001246A6" w14:paraId="0FEF0FAB" w14:textId="77777777" w:rsidTr="002C5616">
        <w:tc>
          <w:tcPr>
            <w:tcW w:w="0" w:type="auto"/>
          </w:tcPr>
          <w:p w14:paraId="182E151F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3AED03DA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C]</w:t>
            </w:r>
          </w:p>
        </w:tc>
        <w:tc>
          <w:tcPr>
            <w:tcW w:w="0" w:type="auto"/>
            <w:vAlign w:val="center"/>
          </w:tcPr>
          <w:p w14:paraId="31B9A7E0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22,1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28,0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14:paraId="3A6A0282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22,1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28,0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  <w:tr w:rsidR="00BC69F4" w:rsidRPr="001246A6" w14:paraId="09362D88" w14:textId="77777777" w:rsidTr="002C5616">
        <w:tc>
          <w:tcPr>
            <w:tcW w:w="0" w:type="auto"/>
          </w:tcPr>
          <w:p w14:paraId="6138CFD0" w14:textId="77777777" w:rsidR="00BC69F4" w:rsidRPr="001246A6" w:rsidRDefault="00BC69F4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Wilgotność powietrza [%]</w:t>
            </w:r>
          </w:p>
        </w:tc>
        <w:tc>
          <w:tcPr>
            <w:tcW w:w="0" w:type="auto"/>
            <w:vAlign w:val="center"/>
          </w:tcPr>
          <w:p w14:paraId="5B893D58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  <w:tc>
          <w:tcPr>
            <w:tcW w:w="0" w:type="auto"/>
            <w:vAlign w:val="center"/>
          </w:tcPr>
          <w:p w14:paraId="3B03508E" w14:textId="77777777" w:rsidR="00BC69F4" w:rsidRPr="001246A6" w:rsidRDefault="00BC69F4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30% - 60%</w:t>
            </w:r>
          </w:p>
        </w:tc>
      </w:tr>
    </w:tbl>
    <w:p w14:paraId="7E7D7AFE" w14:textId="77777777" w:rsidR="00BC69F4" w:rsidRPr="001246A6" w:rsidRDefault="00BC69F4" w:rsidP="00BC69F4">
      <w:pPr>
        <w:rPr>
          <w:rFonts w:cstheme="minorHAnsi"/>
          <w:b/>
          <w:lang w:eastAsia="pl-PL"/>
        </w:rPr>
      </w:pPr>
    </w:p>
    <w:p w14:paraId="2EE45225" w14:textId="77777777" w:rsidR="00BC69F4" w:rsidRPr="001246A6" w:rsidRDefault="00BC69F4" w:rsidP="00BC69F4">
      <w:pPr>
        <w:rPr>
          <w:rFonts w:cstheme="minorHAnsi"/>
          <w:lang w:eastAsia="pl-PL"/>
        </w:rPr>
      </w:pPr>
    </w:p>
    <w:p w14:paraId="46688F57" w14:textId="77777777" w:rsidR="006D5A50" w:rsidRPr="001246A6" w:rsidRDefault="006D5A50" w:rsidP="006D5A50">
      <w:pPr>
        <w:jc w:val="both"/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 xml:space="preserve">Środowisko testowe dla Testów Funkcjonalności </w:t>
      </w:r>
    </w:p>
    <w:p w14:paraId="344FCCB4" w14:textId="77777777" w:rsidR="006D5A50" w:rsidRPr="001246A6" w:rsidRDefault="006D5A50" w:rsidP="006D5A50">
      <w:pPr>
        <w:jc w:val="both"/>
        <w:rPr>
          <w:rFonts w:cstheme="minorHAnsi"/>
          <w:b/>
          <w:lang w:eastAsia="pl-PL"/>
        </w:rPr>
      </w:pPr>
    </w:p>
    <w:p w14:paraId="746CF5E5" w14:textId="56F3621B" w:rsidR="006D5A50" w:rsidRPr="001246A6" w:rsidRDefault="006D5A50" w:rsidP="006D5A50">
      <w:pPr>
        <w:rPr>
          <w:rFonts w:cstheme="minorHAnsi"/>
          <w:b/>
          <w:lang w:eastAsia="pl-PL"/>
        </w:rPr>
      </w:pPr>
      <w:r w:rsidRPr="001246A6">
        <w:rPr>
          <w:rFonts w:cstheme="minorHAnsi"/>
          <w:b/>
          <w:lang w:eastAsia="pl-PL"/>
        </w:rPr>
        <w:t>Środowisko Testowe dla Testu B.6:</w:t>
      </w:r>
    </w:p>
    <w:p w14:paraId="13225099" w14:textId="77777777" w:rsidR="006D5A50" w:rsidRPr="001246A6" w:rsidRDefault="006D5A50" w:rsidP="006D5A50">
      <w:pPr>
        <w:rPr>
          <w:rFonts w:cstheme="minorHAnsi"/>
          <w:lang w:eastAsia="pl-PL"/>
        </w:rPr>
      </w:pPr>
    </w:p>
    <w:p w14:paraId="267AC18B" w14:textId="2EF5E8BB" w:rsidR="006D5A50" w:rsidRPr="001246A6" w:rsidRDefault="006D5A50" w:rsidP="006D5A50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tabeli II.I.8. przedstawiono parametry powietrza dla Testu B.6.</w:t>
      </w:r>
    </w:p>
    <w:p w14:paraId="4E5FC1AB" w14:textId="77777777" w:rsidR="006D5A50" w:rsidRPr="001246A6" w:rsidRDefault="006D5A50" w:rsidP="006D5A50">
      <w:pPr>
        <w:rPr>
          <w:rFonts w:cstheme="minorHAnsi"/>
          <w:u w:val="single"/>
          <w:lang w:eastAsia="en-GB"/>
        </w:rPr>
      </w:pPr>
    </w:p>
    <w:p w14:paraId="4A95A499" w14:textId="51F8975D" w:rsidR="006D5A50" w:rsidRPr="001246A6" w:rsidRDefault="006D5A50" w:rsidP="006D5A50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Tabela II.I.8. Parametry powietrza dla Testu B.6.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06"/>
        <w:gridCol w:w="3701"/>
        <w:gridCol w:w="3703"/>
      </w:tblGrid>
      <w:tr w:rsidR="004736DB" w:rsidRPr="001246A6" w14:paraId="544AA4B1" w14:textId="77777777" w:rsidTr="002C5616">
        <w:tc>
          <w:tcPr>
            <w:tcW w:w="0" w:type="auto"/>
          </w:tcPr>
          <w:p w14:paraId="69D85580" w14:textId="77777777" w:rsidR="004736DB" w:rsidRPr="001246A6" w:rsidRDefault="004736DB" w:rsidP="004736DB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</w:t>
            </w:r>
          </w:p>
        </w:tc>
        <w:tc>
          <w:tcPr>
            <w:tcW w:w="0" w:type="auto"/>
          </w:tcPr>
          <w:p w14:paraId="2B54FA20" w14:textId="44575F98" w:rsidR="004736DB" w:rsidRPr="001246A6" w:rsidRDefault="004736DB" w:rsidP="004736DB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Parametry powietrza zewnętrznego dostarczane na czerpnię powietrza Systemu wentylacji B </w:t>
            </w:r>
            <w:r w:rsidRPr="001246A6">
              <w:rPr>
                <w:rFonts w:asciiTheme="minorHAnsi" w:hAnsiTheme="minorHAnsi" w:cstheme="minorHAnsi"/>
                <w:b/>
                <w:lang w:eastAsia="en-GB"/>
              </w:rPr>
              <w:t>przed i w trakcie pomiarów</w:t>
            </w:r>
          </w:p>
        </w:tc>
        <w:tc>
          <w:tcPr>
            <w:tcW w:w="0" w:type="auto"/>
          </w:tcPr>
          <w:p w14:paraId="760C634E" w14:textId="4A52D440" w:rsidR="004736DB" w:rsidRPr="001246A6" w:rsidRDefault="004736DB" w:rsidP="004736DB">
            <w:pPr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b/>
                <w:lang w:eastAsia="en-GB"/>
              </w:rPr>
              <w:t>Parametry powietrza w Mieszkaniu</w:t>
            </w:r>
            <w:r w:rsidRPr="001246A6">
              <w:rPr>
                <w:rFonts w:asciiTheme="minorHAnsi" w:hAnsiTheme="minorHAnsi" w:cstheme="minorHAnsi"/>
                <w:lang w:eastAsia="en-GB"/>
              </w:rPr>
              <w:t xml:space="preserve"> przed załączeniem Systemu wentylacji B wraz z Centralnym systemem nadzorującym</w:t>
            </w:r>
          </w:p>
        </w:tc>
      </w:tr>
      <w:tr w:rsidR="006D5A50" w:rsidRPr="001246A6" w14:paraId="6AC4308E" w14:textId="77777777" w:rsidTr="002C5616">
        <w:tc>
          <w:tcPr>
            <w:tcW w:w="0" w:type="auto"/>
          </w:tcPr>
          <w:p w14:paraId="4E9CEFCB" w14:textId="77777777" w:rsidR="006D5A50" w:rsidRPr="001246A6" w:rsidRDefault="006D5A50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 xml:space="preserve">Temperatura powietrza </w:t>
            </w:r>
          </w:p>
          <w:p w14:paraId="75A8223F" w14:textId="77777777" w:rsidR="006D5A50" w:rsidRPr="001246A6" w:rsidRDefault="006D5A50" w:rsidP="002C5616">
            <w:pPr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[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C]</w:t>
            </w:r>
          </w:p>
        </w:tc>
        <w:tc>
          <w:tcPr>
            <w:tcW w:w="0" w:type="auto"/>
            <w:vAlign w:val="center"/>
          </w:tcPr>
          <w:p w14:paraId="4E36D37B" w14:textId="77777777" w:rsidR="006D5A50" w:rsidRPr="001246A6" w:rsidRDefault="006D5A50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22,1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28,0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  <w:tc>
          <w:tcPr>
            <w:tcW w:w="0" w:type="auto"/>
            <w:vAlign w:val="center"/>
          </w:tcPr>
          <w:p w14:paraId="285BF49F" w14:textId="77777777" w:rsidR="006D5A50" w:rsidRPr="001246A6" w:rsidRDefault="006D5A50" w:rsidP="002C5616">
            <w:pPr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1246A6">
              <w:rPr>
                <w:rFonts w:asciiTheme="minorHAnsi" w:hAnsiTheme="minorHAnsi" w:cstheme="minorHAnsi"/>
                <w:lang w:eastAsia="en-GB"/>
              </w:rPr>
              <w:t>22,1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 ÷ 23,0</w:t>
            </w:r>
            <w:r w:rsidRPr="001246A6">
              <w:rPr>
                <w:rFonts w:asciiTheme="minorHAnsi" w:hAnsiTheme="minorHAnsi" w:cstheme="minorHAnsi"/>
                <w:vertAlign w:val="superscript"/>
                <w:lang w:eastAsia="en-GB"/>
              </w:rPr>
              <w:t>o</w:t>
            </w:r>
            <w:r w:rsidRPr="001246A6">
              <w:rPr>
                <w:rFonts w:asciiTheme="minorHAnsi" w:hAnsiTheme="minorHAnsi" w:cstheme="minorHAnsi"/>
                <w:lang w:eastAsia="en-GB"/>
              </w:rPr>
              <w:t>C</w:t>
            </w:r>
          </w:p>
        </w:tc>
      </w:tr>
    </w:tbl>
    <w:p w14:paraId="0387ABA7" w14:textId="77777777" w:rsidR="006D5A50" w:rsidRPr="001246A6" w:rsidRDefault="006D5A50" w:rsidP="006D5A50">
      <w:pPr>
        <w:jc w:val="both"/>
        <w:rPr>
          <w:rFonts w:cstheme="minorHAnsi"/>
          <w:b/>
          <w:lang w:eastAsia="pl-PL"/>
        </w:rPr>
      </w:pPr>
    </w:p>
    <w:p w14:paraId="06D0E716" w14:textId="7C8845CD" w:rsidR="006D5A50" w:rsidRPr="001246A6" w:rsidRDefault="08728DFB" w:rsidP="006D5A50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Dla Testu B.7 Wykonawca zapewni sprzęt komputerowy, na którym zostanie udostępniony dostęp do Centralnego</w:t>
      </w:r>
      <w:r w:rsidR="01CC1FF8" w:rsidRPr="001246A6">
        <w:rPr>
          <w:rFonts w:cstheme="minorHAnsi"/>
          <w:lang w:eastAsia="pl-PL"/>
        </w:rPr>
        <w:t xml:space="preserve"> s</w:t>
      </w:r>
      <w:r w:rsidRPr="001246A6">
        <w:rPr>
          <w:rFonts w:cstheme="minorHAnsi"/>
          <w:lang w:eastAsia="pl-PL"/>
        </w:rPr>
        <w:t xml:space="preserve">ystemu nadzorującego, natomiast dla Testu </w:t>
      </w:r>
      <w:r w:rsidR="01CC1FF8" w:rsidRPr="001246A6">
        <w:rPr>
          <w:rFonts w:cstheme="minorHAnsi"/>
          <w:lang w:eastAsia="pl-PL"/>
        </w:rPr>
        <w:t>B</w:t>
      </w:r>
      <w:r w:rsidRPr="001246A6">
        <w:rPr>
          <w:rFonts w:cstheme="minorHAnsi"/>
          <w:lang w:eastAsia="pl-PL"/>
        </w:rPr>
        <w:t xml:space="preserve">.8 urządzenie mobilne z systemem Android i iOS na którym zainstalowana będzie Aplikacja obsługująca System wentylacji B.  Dla Testu B.9 Wykonawca zamontuje i podłączy elektrycznie Regulator pomieszczeniowy B na wybranej ścianie oraz na odpowiedniej wysokości umożliwiającej bezproblemową obsługę. </w:t>
      </w:r>
    </w:p>
    <w:p w14:paraId="245AFACD" w14:textId="4E5118F4" w:rsidR="00BC69F4" w:rsidRPr="001246A6" w:rsidRDefault="00BC69F4" w:rsidP="005F6FB2">
      <w:pPr>
        <w:jc w:val="both"/>
        <w:rPr>
          <w:rFonts w:cstheme="minorHAnsi"/>
          <w:lang w:eastAsia="en-GB"/>
        </w:rPr>
      </w:pPr>
    </w:p>
    <w:p w14:paraId="34F027F9" w14:textId="57CA4D8A" w:rsidR="002C5616" w:rsidRPr="001246A6" w:rsidRDefault="002C5616" w:rsidP="002C5616">
      <w:pPr>
        <w:pStyle w:val="Nagwek2"/>
        <w:ind w:firstLine="720"/>
        <w:rPr>
          <w:rFonts w:cstheme="minorHAnsi"/>
        </w:rPr>
      </w:pPr>
      <w:bookmarkStart w:id="47" w:name="_Toc73430328"/>
      <w:r w:rsidRPr="001246A6">
        <w:rPr>
          <w:rFonts w:cstheme="minorHAnsi"/>
        </w:rPr>
        <w:t>II.I.6.2. Procedura Przeprowadzania Testów</w:t>
      </w:r>
      <w:bookmarkEnd w:id="47"/>
    </w:p>
    <w:p w14:paraId="7C3A5C1C" w14:textId="12EABB4B" w:rsidR="002C5616" w:rsidRPr="001246A6" w:rsidRDefault="01CC1FF8" w:rsidP="002C5616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Szczegółowa procedura Testów Ilościowo-Jakościowych, Testów Funkcjonalności: Free coolingu Centralnego systemu nadzorującego, Aplikacji, Regulatora pomieszczeniowego A, zostanie podana przez Zamawiającego na 6 miesięcy przed ich przeprowadzeniem. </w:t>
      </w:r>
    </w:p>
    <w:p w14:paraId="65ECAA83" w14:textId="1BF8E884" w:rsidR="002C5616" w:rsidRPr="001246A6" w:rsidRDefault="002C5616" w:rsidP="002C5616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Wyniki przeprowadzonych Testów Prototypów oraz wyniki Etapu I stanowią podstawę wyboru </w:t>
      </w:r>
      <w:r w:rsidR="00CF2520" w:rsidRPr="001246A6">
        <w:rPr>
          <w:rFonts w:cstheme="minorHAnsi"/>
        </w:rPr>
        <w:t>Uczestników Przedsięwzięcia</w:t>
      </w:r>
      <w:r w:rsidRPr="001246A6">
        <w:rPr>
          <w:rFonts w:cstheme="minorHAnsi"/>
        </w:rPr>
        <w:t xml:space="preserve"> do Etapu II, zgodnie z Załącznikiem nr 5 do Regulaminu. </w:t>
      </w:r>
    </w:p>
    <w:p w14:paraId="435645AC" w14:textId="77777777" w:rsidR="002C5616" w:rsidRPr="001246A6" w:rsidRDefault="002C5616" w:rsidP="002C5616">
      <w:pPr>
        <w:jc w:val="both"/>
        <w:rPr>
          <w:rFonts w:cstheme="minorHAnsi"/>
        </w:rPr>
      </w:pPr>
    </w:p>
    <w:p w14:paraId="5FBBA868" w14:textId="0D400237" w:rsidR="002C5616" w:rsidRPr="001246A6" w:rsidRDefault="0E6C6B2F" w:rsidP="04041D69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Dodatkowo Zamawiający przeprowadzi weryfikacje zgodności </w:t>
      </w:r>
      <w:r w:rsidR="5DDE4AB5" w:rsidRPr="001246A6">
        <w:rPr>
          <w:rFonts w:cstheme="minorHAnsi"/>
        </w:rPr>
        <w:t>P</w:t>
      </w:r>
      <w:r w:rsidRPr="001246A6">
        <w:rPr>
          <w:rFonts w:cstheme="minorHAnsi"/>
        </w:rPr>
        <w:t xml:space="preserve">rototypu z wskazanymi w wymaganiu </w:t>
      </w:r>
      <w:r w:rsidR="7B9E0758" w:rsidRPr="001246A6">
        <w:rPr>
          <w:rFonts w:cstheme="minorHAnsi"/>
        </w:rPr>
        <w:t>9.1-9.5, 9.7, 9.10-9.12</w:t>
      </w:r>
      <w:r w:rsidR="776354F2" w:rsidRPr="001246A6">
        <w:rPr>
          <w:rFonts w:cstheme="minorHAnsi"/>
        </w:rPr>
        <w:t>, 10.9, 10.10</w:t>
      </w:r>
      <w:r w:rsidRPr="001246A6">
        <w:rPr>
          <w:rFonts w:cstheme="minorHAnsi"/>
        </w:rPr>
        <w:t xml:space="preserve">. Weryfikacja ta odbędzie się na bazie weryfikacji rozwiązania w czasie wizji lokalnej. Szczegóły weryfikacji zostaną określone w procedurze Testowej. </w:t>
      </w:r>
    </w:p>
    <w:p w14:paraId="3D387E37" w14:textId="77777777" w:rsidR="002C5616" w:rsidRPr="001246A6" w:rsidRDefault="002C5616" w:rsidP="002C5616">
      <w:pPr>
        <w:rPr>
          <w:rFonts w:cstheme="minorHAnsi"/>
        </w:rPr>
      </w:pPr>
    </w:p>
    <w:p w14:paraId="3B4ED50E" w14:textId="331692E2" w:rsidR="002C5616" w:rsidRPr="001246A6" w:rsidRDefault="56711CBA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B</w:t>
      </w:r>
      <w:r w:rsidR="01CC1FF8" w:rsidRPr="001246A6">
        <w:rPr>
          <w:rFonts w:cstheme="minorHAnsi"/>
          <w:b/>
          <w:bCs/>
        </w:rPr>
        <w:t xml:space="preserve">.1. </w:t>
      </w:r>
      <w:r w:rsidR="01CC1FF8" w:rsidRPr="001246A6">
        <w:rPr>
          <w:rFonts w:cstheme="minorHAnsi"/>
        </w:rPr>
        <w:t>Test ilościowo-jakościowy będzie dotyczył spe</w:t>
      </w:r>
      <w:r w:rsidRPr="001246A6">
        <w:rPr>
          <w:rFonts w:cstheme="minorHAnsi"/>
        </w:rPr>
        <w:t>łnienia przez Prototyp Systemu B wymagania Konkursowego 16.1 oraz 16</w:t>
      </w:r>
      <w:r w:rsidR="01CC1FF8" w:rsidRPr="001246A6">
        <w:rPr>
          <w:rFonts w:cstheme="minorHAnsi"/>
        </w:rPr>
        <w:t xml:space="preserve">.3 deklarowanych przez Wykonawcę w Ofercie oraz Wymagań Obligatoryjnych </w:t>
      </w:r>
      <w:r w:rsidR="27836EFA" w:rsidRPr="001246A6">
        <w:rPr>
          <w:rFonts w:cstheme="minorHAnsi"/>
        </w:rPr>
        <w:t>11.1, 11.2, 11.10, 11.12, 11.15</w:t>
      </w:r>
      <w:r w:rsidR="01CC1FF8" w:rsidRPr="001246A6">
        <w:rPr>
          <w:rFonts w:cstheme="minorHAnsi"/>
        </w:rPr>
        <w:t xml:space="preserve"> zgodnie z Załącznikiem nr 1 do Regulaminu. </w:t>
      </w:r>
    </w:p>
    <w:p w14:paraId="5A504217" w14:textId="77777777" w:rsidR="002C5616" w:rsidRPr="001246A6" w:rsidRDefault="002C5616" w:rsidP="002C5616">
      <w:pPr>
        <w:jc w:val="both"/>
        <w:rPr>
          <w:rFonts w:cstheme="minorHAnsi"/>
        </w:rPr>
      </w:pPr>
    </w:p>
    <w:p w14:paraId="54045B8C" w14:textId="1A4B0A5D" w:rsidR="002C5616" w:rsidRPr="001246A6" w:rsidRDefault="002C5616" w:rsidP="002C5616">
      <w:pPr>
        <w:jc w:val="both"/>
        <w:rPr>
          <w:rFonts w:cstheme="minorHAnsi"/>
        </w:rPr>
      </w:pPr>
      <w:r w:rsidRPr="001246A6">
        <w:rPr>
          <w:rFonts w:cstheme="minorHAnsi"/>
          <w:b/>
        </w:rPr>
        <w:t xml:space="preserve">Test </w:t>
      </w:r>
      <w:r w:rsidR="00C332DA" w:rsidRPr="001246A6">
        <w:rPr>
          <w:rFonts w:cstheme="minorHAnsi"/>
          <w:b/>
        </w:rPr>
        <w:t>B</w:t>
      </w:r>
      <w:r w:rsidRPr="001246A6">
        <w:rPr>
          <w:rFonts w:cstheme="minorHAnsi"/>
          <w:b/>
        </w:rPr>
        <w:t>.1.</w:t>
      </w:r>
      <w:r w:rsidRPr="001246A6">
        <w:rPr>
          <w:rFonts w:cstheme="minorHAnsi"/>
        </w:rPr>
        <w:t xml:space="preserve"> zostanie przeprowadzony zgodnie z poniższą procedurą:</w:t>
      </w:r>
    </w:p>
    <w:p w14:paraId="4638F8FA" w14:textId="77777777" w:rsidR="002C5616" w:rsidRPr="001246A6" w:rsidRDefault="002C5616" w:rsidP="002C5616">
      <w:pPr>
        <w:rPr>
          <w:rFonts w:cstheme="minorHAnsi"/>
        </w:rPr>
      </w:pPr>
    </w:p>
    <w:p w14:paraId="12B476F9" w14:textId="521FDC6D" w:rsidR="002C5616" w:rsidRPr="001246A6" w:rsidRDefault="01CC1FF8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pod nadzorem Zamawiającego</w:t>
      </w:r>
      <w:r w:rsidR="56711CBA" w:rsidRPr="001246A6">
        <w:rPr>
          <w:rFonts w:cstheme="minorHAnsi"/>
          <w:lang w:eastAsia="en-GB"/>
        </w:rPr>
        <w:t>, uruchamia System wentylacji B</w:t>
      </w:r>
      <w:r w:rsidRPr="001246A6">
        <w:rPr>
          <w:rFonts w:cstheme="minorHAnsi"/>
          <w:lang w:eastAsia="en-GB"/>
        </w:rPr>
        <w:t xml:space="preserve"> wraz z </w:t>
      </w:r>
      <w:r w:rsidR="56711CBA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56711CBA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>, zamontowany przez Wykonawcę.</w:t>
      </w:r>
    </w:p>
    <w:p w14:paraId="3044F45E" w14:textId="2B581392" w:rsidR="002C5616" w:rsidRPr="001246A6" w:rsidRDefault="0E6C6B2F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przeprowadza szkolenie</w:t>
      </w:r>
      <w:r w:rsidR="2C97FEC0" w:rsidRPr="001246A6">
        <w:rPr>
          <w:rFonts w:cstheme="minorHAnsi"/>
          <w:lang w:eastAsia="en-GB"/>
        </w:rPr>
        <w:t xml:space="preserve"> Zamawiającego</w:t>
      </w:r>
      <w:r w:rsidRPr="001246A6">
        <w:rPr>
          <w:rFonts w:cstheme="minorHAnsi"/>
          <w:lang w:eastAsia="en-GB"/>
        </w:rPr>
        <w:t xml:space="preserve"> z obsługi Systemu a</w:t>
      </w:r>
      <w:r w:rsidR="190F10AE" w:rsidRPr="001246A6">
        <w:rPr>
          <w:rFonts w:cstheme="minorHAnsi"/>
          <w:lang w:eastAsia="en-GB"/>
        </w:rPr>
        <w:t>utomatyki B, Regulatora pomieszczeniowego B</w:t>
      </w:r>
      <w:r w:rsidRPr="001246A6">
        <w:rPr>
          <w:rFonts w:cstheme="minorHAnsi"/>
          <w:lang w:eastAsia="en-GB"/>
        </w:rPr>
        <w:t xml:space="preserve"> oraz </w:t>
      </w:r>
      <w:r w:rsidR="190F10AE" w:rsidRPr="001246A6">
        <w:rPr>
          <w:rFonts w:cstheme="minorHAnsi"/>
          <w:lang w:eastAsia="en-GB"/>
        </w:rPr>
        <w:t>Centralnego</w:t>
      </w:r>
      <w:r w:rsidRPr="001246A6">
        <w:rPr>
          <w:rFonts w:cstheme="minorHAnsi"/>
          <w:lang w:eastAsia="en-GB"/>
        </w:rPr>
        <w:t xml:space="preserve"> systemu </w:t>
      </w:r>
      <w:r w:rsidR="190F10AE" w:rsidRPr="001246A6">
        <w:rPr>
          <w:rFonts w:cstheme="minorHAnsi"/>
          <w:lang w:eastAsia="en-GB"/>
        </w:rPr>
        <w:t>nadzorującego</w:t>
      </w:r>
      <w:r w:rsidRPr="001246A6">
        <w:rPr>
          <w:rFonts w:cstheme="minorHAnsi"/>
          <w:lang w:eastAsia="en-GB"/>
        </w:rPr>
        <w:t xml:space="preserve">. </w:t>
      </w:r>
    </w:p>
    <w:p w14:paraId="605F7FAE" w14:textId="5ACEDC36" w:rsidR="002C5616" w:rsidRPr="001246A6" w:rsidRDefault="0E6C6B2F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pod nadzorem Zamawiają</w:t>
      </w:r>
      <w:r w:rsidR="190F10AE" w:rsidRPr="001246A6">
        <w:rPr>
          <w:rFonts w:cstheme="minorHAnsi"/>
          <w:lang w:eastAsia="en-GB"/>
        </w:rPr>
        <w:t>cego ustawia System wentylacji B</w:t>
      </w:r>
      <w:r w:rsidRPr="001246A6">
        <w:rPr>
          <w:rFonts w:cstheme="minorHAnsi"/>
          <w:lang w:eastAsia="en-GB"/>
        </w:rPr>
        <w:t xml:space="preserve"> w Program</w:t>
      </w:r>
      <w:r w:rsidR="190F10AE" w:rsidRPr="001246A6">
        <w:rPr>
          <w:rFonts w:cstheme="minorHAnsi"/>
          <w:lang w:eastAsia="en-GB"/>
        </w:rPr>
        <w:t>ie</w:t>
      </w:r>
      <w:r w:rsidRPr="001246A6">
        <w:rPr>
          <w:rFonts w:cstheme="minorHAnsi"/>
          <w:lang w:eastAsia="en-GB"/>
        </w:rPr>
        <w:t xml:space="preserve"> </w:t>
      </w:r>
      <w:r w:rsidR="49ED8FE7" w:rsidRPr="001246A6">
        <w:rPr>
          <w:rFonts w:cstheme="minorHAnsi"/>
          <w:lang w:eastAsia="en-GB"/>
        </w:rPr>
        <w:t>ON</w:t>
      </w:r>
      <w:r w:rsidRPr="001246A6">
        <w:rPr>
          <w:rFonts w:cstheme="minorHAnsi"/>
          <w:lang w:eastAsia="en-GB"/>
        </w:rPr>
        <w:t xml:space="preserve"> Profil zgodnie z</w:t>
      </w:r>
      <w:r w:rsidR="1E198AC8" w:rsidRPr="001246A6">
        <w:rPr>
          <w:rFonts w:cstheme="minorHAnsi"/>
          <w:lang w:eastAsia="en-GB"/>
        </w:rPr>
        <w:t xml:space="preserve"> Programem ON Profil</w:t>
      </w:r>
      <w:r w:rsidRPr="001246A6">
        <w:rPr>
          <w:rFonts w:cstheme="minorHAnsi"/>
          <w:lang w:eastAsia="en-GB"/>
        </w:rPr>
        <w:t xml:space="preserve"> zamieszczonym w Załączniku 3.</w:t>
      </w:r>
      <w:r w:rsidR="5F44D4F4" w:rsidRPr="001246A6">
        <w:rPr>
          <w:rFonts w:cstheme="minorHAnsi"/>
          <w:lang w:eastAsia="en-GB"/>
        </w:rPr>
        <w:t>5</w:t>
      </w:r>
      <w:r w:rsidRPr="001246A6">
        <w:rPr>
          <w:rFonts w:cstheme="minorHAnsi"/>
          <w:lang w:eastAsia="en-GB"/>
        </w:rPr>
        <w:t xml:space="preserve">. do Załącznika 3 Regulaminu oraz Wymaganiem Obligatoryjnym </w:t>
      </w:r>
      <w:r w:rsidR="738AB3EF" w:rsidRPr="001246A6">
        <w:rPr>
          <w:rFonts w:cstheme="minorHAnsi"/>
          <w:lang w:eastAsia="en-GB"/>
        </w:rPr>
        <w:t>11.1</w:t>
      </w:r>
      <w:r w:rsidRPr="001246A6">
        <w:rPr>
          <w:rFonts w:cstheme="minorHAnsi"/>
          <w:color w:val="000000" w:themeColor="text1"/>
          <w:lang w:eastAsia="en-GB"/>
        </w:rPr>
        <w:t>.</w:t>
      </w:r>
    </w:p>
    <w:p w14:paraId="4AB225A1" w14:textId="62A85A3A" w:rsidR="002C5616" w:rsidRPr="001246A6" w:rsidRDefault="0E6C6B2F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realizuje pomiar w dwóch sekwencjach: sekwencja 1. Pomiar przyrostu stężenia dwutlenku węgla ΔCO</w:t>
      </w:r>
      <w:r w:rsidRPr="001246A6">
        <w:rPr>
          <w:rFonts w:cstheme="minorHAnsi"/>
          <w:vertAlign w:val="subscript"/>
          <w:lang w:eastAsia="en-GB"/>
        </w:rPr>
        <w:t>2</w:t>
      </w:r>
      <w:r w:rsidRPr="001246A6">
        <w:rPr>
          <w:rFonts w:cstheme="minorHAnsi"/>
          <w:lang w:eastAsia="en-GB"/>
        </w:rPr>
        <w:t xml:space="preserve"> w trakcie pracy Program </w:t>
      </w:r>
      <w:r w:rsidR="70748F8A" w:rsidRPr="001246A6">
        <w:rPr>
          <w:rFonts w:cstheme="minorHAnsi"/>
          <w:lang w:eastAsia="en-GB"/>
        </w:rPr>
        <w:t>ON</w:t>
      </w:r>
      <w:r w:rsidRPr="001246A6">
        <w:rPr>
          <w:rFonts w:cstheme="minorHAnsi"/>
          <w:lang w:eastAsia="en-GB"/>
        </w:rPr>
        <w:t xml:space="preserve"> Profil oraz sekwencja 2. Pomiar koncentracji pyłów PM2.5 oraz zużycia energii elektrycznej. </w:t>
      </w:r>
    </w:p>
    <w:p w14:paraId="2F5A6F26" w14:textId="22C9C804" w:rsidR="002C5616" w:rsidRPr="001246A6" w:rsidRDefault="002C5616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lastRenderedPageBreak/>
        <w:t>Zamawiający równolegle z ur</w:t>
      </w:r>
      <w:r w:rsidR="00C332DA" w:rsidRPr="001246A6">
        <w:rPr>
          <w:rFonts w:cstheme="minorHAnsi"/>
          <w:lang w:eastAsia="en-GB"/>
        </w:rPr>
        <w:t>uchomieniem Systemu wentylacji B</w:t>
      </w:r>
      <w:r w:rsidRPr="001246A6">
        <w:rPr>
          <w:rFonts w:cstheme="minorHAnsi"/>
          <w:lang w:eastAsia="en-GB"/>
        </w:rPr>
        <w:t xml:space="preserve"> w sekwencji 1 rozpoczyna generowanie zanieczyszczenia aerozolowego w powietrzu zasysanym przez czerpnię powietrza zgodnie z parametrami podanymi w Tabeli I</w:t>
      </w:r>
      <w:r w:rsidR="00C332DA" w:rsidRPr="001246A6">
        <w:rPr>
          <w:rFonts w:cstheme="minorHAnsi"/>
          <w:lang w:eastAsia="en-GB"/>
        </w:rPr>
        <w:t>I</w:t>
      </w:r>
      <w:r w:rsidRPr="001246A6">
        <w:rPr>
          <w:rFonts w:cstheme="minorHAnsi"/>
          <w:lang w:eastAsia="en-GB"/>
        </w:rPr>
        <w:t>.I.3.</w:t>
      </w:r>
    </w:p>
    <w:p w14:paraId="3B66E098" w14:textId="6C85A981" w:rsidR="002C5616" w:rsidRPr="001246A6" w:rsidRDefault="01CC1FF8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po rozpoc</w:t>
      </w:r>
      <w:r w:rsidR="56711CBA" w:rsidRPr="001246A6">
        <w:rPr>
          <w:rFonts w:cstheme="minorHAnsi"/>
          <w:lang w:eastAsia="en-GB"/>
        </w:rPr>
        <w:t>zęciu pracy Systemu wentylacji B</w:t>
      </w:r>
      <w:r w:rsidRPr="001246A6">
        <w:rPr>
          <w:rFonts w:cstheme="minorHAnsi"/>
          <w:lang w:eastAsia="en-GB"/>
        </w:rPr>
        <w:t xml:space="preserve"> w Programie </w:t>
      </w:r>
      <w:r w:rsidR="7D4A4CE7" w:rsidRPr="001246A6">
        <w:rPr>
          <w:rFonts w:cstheme="minorHAnsi"/>
          <w:lang w:eastAsia="en-GB"/>
        </w:rPr>
        <w:t>ON</w:t>
      </w:r>
      <w:r w:rsidRPr="001246A6">
        <w:rPr>
          <w:rFonts w:cstheme="minorHAnsi"/>
          <w:lang w:eastAsia="en-GB"/>
        </w:rPr>
        <w:t xml:space="preserve"> Profil w sekwencji 1 realizuje pomiar:</w:t>
      </w:r>
    </w:p>
    <w:p w14:paraId="74C2EE3F" w14:textId="4D424AA2" w:rsidR="002C5616" w:rsidRPr="001246A6" w:rsidRDefault="002C5616" w:rsidP="0029361A">
      <w:pPr>
        <w:pStyle w:val="Akapitzlist"/>
        <w:numPr>
          <w:ilvl w:val="2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temperatury i wilgotności powietrza w </w:t>
      </w:r>
      <w:r w:rsidR="00C332DA" w:rsidRPr="001246A6">
        <w:rPr>
          <w:rFonts w:cstheme="minorHAnsi"/>
          <w:lang w:eastAsia="en-GB"/>
        </w:rPr>
        <w:t>Mieszkaniu</w:t>
      </w:r>
      <w:r w:rsidRPr="001246A6">
        <w:rPr>
          <w:rFonts w:cstheme="minorHAnsi"/>
          <w:lang w:eastAsia="en-GB"/>
        </w:rPr>
        <w:t xml:space="preserve"> realizowany w 6 punktach pomiarowych P1-P6 zaznaczonych w Załączniku 3.</w:t>
      </w:r>
      <w:r w:rsidR="00C332DA" w:rsidRPr="001246A6">
        <w:rPr>
          <w:rFonts w:cstheme="minorHAnsi"/>
          <w:lang w:eastAsia="en-GB"/>
        </w:rPr>
        <w:t>6</w:t>
      </w:r>
      <w:r w:rsidRPr="001246A6">
        <w:rPr>
          <w:rFonts w:cstheme="minorHAnsi"/>
          <w:lang w:eastAsia="en-GB"/>
        </w:rPr>
        <w:t xml:space="preserve">. </w:t>
      </w:r>
      <w:r w:rsidR="00F022DD" w:rsidRPr="001246A6">
        <w:rPr>
          <w:rFonts w:cstheme="minorHAnsi"/>
          <w:lang w:eastAsia="en-GB"/>
        </w:rPr>
        <w:t>do Załącznika nr 3 – Działanie 2</w:t>
      </w:r>
      <w:r w:rsidRPr="001246A6">
        <w:rPr>
          <w:rFonts w:cstheme="minorHAnsi"/>
          <w:lang w:eastAsia="en-GB"/>
        </w:rPr>
        <w:t xml:space="preserve">.  Rzut </w:t>
      </w:r>
      <w:r w:rsidR="00F022DD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>, zgodnie z wymaganiami konkursowymi zawartymi w Załączniku 3 do Regulaminu.</w:t>
      </w:r>
    </w:p>
    <w:p w14:paraId="753AEE94" w14:textId="3841993D" w:rsidR="002C5616" w:rsidRPr="001246A6" w:rsidRDefault="002C5616" w:rsidP="0029361A">
      <w:pPr>
        <w:pStyle w:val="Akapitzlist"/>
        <w:numPr>
          <w:ilvl w:val="2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stężenia dwutlenku węgla w 6 punktach pomiarowych P1-P6 zazna</w:t>
      </w:r>
      <w:r w:rsidR="00F022DD" w:rsidRPr="001246A6">
        <w:rPr>
          <w:rFonts w:cstheme="minorHAnsi"/>
          <w:lang w:eastAsia="en-GB"/>
        </w:rPr>
        <w:t>czonych na rzucie Mieszkania</w:t>
      </w:r>
      <w:r w:rsidRPr="001246A6">
        <w:rPr>
          <w:rFonts w:cstheme="minorHAnsi"/>
          <w:lang w:eastAsia="en-GB"/>
        </w:rPr>
        <w:t xml:space="preserve"> (Załącznik </w:t>
      </w:r>
      <w:r w:rsidR="00F022DD" w:rsidRPr="001246A6">
        <w:rPr>
          <w:rFonts w:cstheme="minorHAnsi"/>
          <w:lang w:eastAsia="en-GB"/>
        </w:rPr>
        <w:t>3.6</w:t>
      </w:r>
      <w:r w:rsidRPr="001246A6">
        <w:rPr>
          <w:rFonts w:cstheme="minorHAnsi"/>
          <w:lang w:eastAsia="en-GB"/>
        </w:rPr>
        <w:t>. do Załącznik</w:t>
      </w:r>
      <w:r w:rsidR="00F022DD" w:rsidRPr="001246A6">
        <w:rPr>
          <w:rFonts w:cstheme="minorHAnsi"/>
          <w:lang w:eastAsia="en-GB"/>
        </w:rPr>
        <w:t>a nr 3 – Działanie 2</w:t>
      </w:r>
      <w:r w:rsidRPr="001246A6">
        <w:rPr>
          <w:rFonts w:cstheme="minorHAnsi"/>
          <w:lang w:eastAsia="en-GB"/>
        </w:rPr>
        <w:t xml:space="preserve">.  Rzut </w:t>
      </w:r>
      <w:r w:rsidR="00F022DD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>) oraz w powietrzu zewnętrznym zgodnie z wymaganiami konkurs</w:t>
      </w:r>
      <w:r w:rsidR="00F022DD" w:rsidRPr="001246A6">
        <w:rPr>
          <w:rFonts w:cstheme="minorHAnsi"/>
          <w:lang w:eastAsia="en-GB"/>
        </w:rPr>
        <w:t>owymi zawartymi w Załączniku 3.4</w:t>
      </w:r>
      <w:r w:rsidRPr="001246A6">
        <w:rPr>
          <w:rFonts w:cstheme="minorHAnsi"/>
          <w:lang w:eastAsia="en-GB"/>
        </w:rPr>
        <w:t xml:space="preserve"> do </w:t>
      </w:r>
      <w:r w:rsidR="00F022DD" w:rsidRPr="001246A6">
        <w:rPr>
          <w:rFonts w:cstheme="minorHAnsi"/>
          <w:lang w:eastAsia="en-GB"/>
        </w:rPr>
        <w:t xml:space="preserve">Załącznika nr 3 do </w:t>
      </w:r>
      <w:r w:rsidRPr="001246A6">
        <w:rPr>
          <w:rFonts w:cstheme="minorHAnsi"/>
          <w:lang w:eastAsia="en-GB"/>
        </w:rPr>
        <w:t xml:space="preserve">Regulaminu. </w:t>
      </w:r>
    </w:p>
    <w:p w14:paraId="70DFA22B" w14:textId="7A411060" w:rsidR="002C5616" w:rsidRPr="001246A6" w:rsidRDefault="002C5616" w:rsidP="0029361A">
      <w:pPr>
        <w:pStyle w:val="Akapitzlist"/>
        <w:numPr>
          <w:ilvl w:val="2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</w:t>
      </w:r>
      <w:r w:rsidR="00F022DD" w:rsidRPr="001246A6">
        <w:rPr>
          <w:rFonts w:cstheme="minorHAnsi"/>
          <w:lang w:eastAsia="en-GB"/>
        </w:rPr>
        <w:t>wanego przez System wentylacji B</w:t>
      </w:r>
      <w:r w:rsidRPr="001246A6">
        <w:rPr>
          <w:rFonts w:cstheme="minorHAnsi"/>
          <w:lang w:eastAsia="en-GB"/>
        </w:rPr>
        <w:t xml:space="preserve">. </w:t>
      </w:r>
    </w:p>
    <w:p w14:paraId="4E5D35F2" w14:textId="3C71C6BC" w:rsidR="002C5616" w:rsidRPr="001246A6" w:rsidRDefault="002C5616" w:rsidP="0029361A">
      <w:pPr>
        <w:pStyle w:val="Akapitzlist"/>
        <w:numPr>
          <w:ilvl w:val="2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temperatury powietrza nawiewa</w:t>
      </w:r>
      <w:r w:rsidR="00F022DD" w:rsidRPr="001246A6">
        <w:rPr>
          <w:rFonts w:cstheme="minorHAnsi"/>
          <w:lang w:eastAsia="en-GB"/>
        </w:rPr>
        <w:t>nego przez System wentylacji B</w:t>
      </w:r>
      <w:r w:rsidRPr="001246A6">
        <w:rPr>
          <w:rFonts w:cstheme="minorHAnsi"/>
          <w:lang w:eastAsia="en-GB"/>
        </w:rPr>
        <w:t>.</w:t>
      </w:r>
    </w:p>
    <w:p w14:paraId="68EB5529" w14:textId="4A7C72AB" w:rsidR="002C5616" w:rsidRPr="001246A6" w:rsidRDefault="0E6C6B2F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w trakcie trwania Programu</w:t>
      </w:r>
      <w:r w:rsidR="71244CAB" w:rsidRPr="001246A6">
        <w:rPr>
          <w:rFonts w:cstheme="minorHAnsi"/>
          <w:lang w:eastAsia="en-GB"/>
        </w:rPr>
        <w:t xml:space="preserve"> </w:t>
      </w:r>
      <w:r w:rsidR="177E33C3" w:rsidRPr="001246A6">
        <w:rPr>
          <w:rFonts w:cstheme="minorHAnsi"/>
          <w:lang w:eastAsia="en-GB"/>
        </w:rPr>
        <w:t>ON</w:t>
      </w:r>
      <w:r w:rsidR="71244CAB" w:rsidRPr="001246A6">
        <w:rPr>
          <w:rFonts w:cstheme="minorHAnsi"/>
          <w:lang w:eastAsia="en-GB"/>
        </w:rPr>
        <w:t xml:space="preserve"> Profil oznaczonego Profil</w:t>
      </w:r>
      <w:r w:rsidRPr="001246A6">
        <w:rPr>
          <w:rFonts w:cstheme="minorHAnsi"/>
          <w:lang w:eastAsia="en-GB"/>
        </w:rPr>
        <w:t xml:space="preserve"> </w:t>
      </w:r>
      <w:r w:rsidR="71244CAB" w:rsidRPr="001246A6">
        <w:rPr>
          <w:rFonts w:cstheme="minorHAnsi"/>
          <w:lang w:eastAsia="en-GB"/>
        </w:rPr>
        <w:t>M</w:t>
      </w:r>
      <w:r w:rsidRPr="001246A6">
        <w:rPr>
          <w:rFonts w:cstheme="minorHAnsi"/>
          <w:lang w:eastAsia="en-GB"/>
        </w:rPr>
        <w:t xml:space="preserve">1 i </w:t>
      </w:r>
      <w:r w:rsidR="71244CAB" w:rsidRPr="001246A6">
        <w:rPr>
          <w:rFonts w:cstheme="minorHAnsi"/>
          <w:lang w:eastAsia="en-GB"/>
        </w:rPr>
        <w:t>Profil</w:t>
      </w:r>
      <w:r w:rsidRPr="001246A6">
        <w:rPr>
          <w:rFonts w:cstheme="minorHAnsi"/>
          <w:lang w:eastAsia="en-GB"/>
        </w:rPr>
        <w:t xml:space="preserve"> </w:t>
      </w:r>
      <w:r w:rsidR="71244CAB" w:rsidRPr="001246A6">
        <w:rPr>
          <w:rFonts w:cstheme="minorHAnsi"/>
          <w:lang w:eastAsia="en-GB"/>
        </w:rPr>
        <w:t>M</w:t>
      </w:r>
      <w:r w:rsidRPr="001246A6">
        <w:rPr>
          <w:rFonts w:cstheme="minorHAnsi"/>
          <w:lang w:eastAsia="en-GB"/>
        </w:rPr>
        <w:t>2 w </w:t>
      </w:r>
      <w:r w:rsidR="71244CAB" w:rsidRPr="001246A6">
        <w:rPr>
          <w:rFonts w:cstheme="minorHAnsi"/>
          <w:lang w:eastAsia="en-GB"/>
        </w:rPr>
        <w:t>opisanym w Załączniku 3.5</w:t>
      </w:r>
      <w:r w:rsidRPr="001246A6">
        <w:rPr>
          <w:rFonts w:cstheme="minorHAnsi"/>
          <w:lang w:eastAsia="en-GB"/>
        </w:rPr>
        <w:t>. do Załącznika 3 Regulaminu, generuje stężenie CO</w:t>
      </w:r>
      <w:r w:rsidRPr="001246A6">
        <w:rPr>
          <w:rFonts w:cstheme="minorHAnsi"/>
          <w:vertAlign w:val="subscript"/>
          <w:lang w:eastAsia="en-GB"/>
        </w:rPr>
        <w:t xml:space="preserve">2 </w:t>
      </w:r>
      <w:r w:rsidR="71244CAB" w:rsidRPr="001246A6">
        <w:rPr>
          <w:rFonts w:cstheme="minorHAnsi"/>
          <w:lang w:eastAsia="en-GB"/>
        </w:rPr>
        <w:t>w 4</w:t>
      </w:r>
      <w:r w:rsidRPr="001246A6">
        <w:rPr>
          <w:rFonts w:cstheme="minorHAnsi"/>
          <w:lang w:eastAsia="en-GB"/>
        </w:rPr>
        <w:t xml:space="preserve"> punktach pomiarowy</w:t>
      </w:r>
      <w:r w:rsidR="71244CAB" w:rsidRPr="001246A6">
        <w:rPr>
          <w:rFonts w:cstheme="minorHAnsi"/>
          <w:lang w:eastAsia="en-GB"/>
        </w:rPr>
        <w:t>ch zaznaczonych w Załączniku 3.6</w:t>
      </w:r>
      <w:r w:rsidRPr="001246A6">
        <w:rPr>
          <w:rFonts w:cstheme="minorHAnsi"/>
          <w:lang w:eastAsia="en-GB"/>
        </w:rPr>
        <w:t>. d</w:t>
      </w:r>
      <w:r w:rsidR="71244CAB" w:rsidRPr="001246A6">
        <w:rPr>
          <w:rFonts w:cstheme="minorHAnsi"/>
          <w:lang w:eastAsia="en-GB"/>
        </w:rPr>
        <w:t>o Załącznika nr 3 – Działanie 2</w:t>
      </w:r>
      <w:r w:rsidRPr="001246A6">
        <w:rPr>
          <w:rFonts w:cstheme="minorHAnsi"/>
          <w:lang w:eastAsia="en-GB"/>
        </w:rPr>
        <w:t xml:space="preserve">.  Rzut </w:t>
      </w:r>
      <w:r w:rsidR="71244CAB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>.</w:t>
      </w:r>
    </w:p>
    <w:p w14:paraId="272EF457" w14:textId="0F53BDAC" w:rsidR="002C5616" w:rsidRPr="001246A6" w:rsidRDefault="002C5616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lub Wykonawca przy udziale Zamawiającego, po zakończonej sekwencji 1</w:t>
      </w:r>
      <w:r w:rsidR="00F022DD" w:rsidRPr="001246A6">
        <w:rPr>
          <w:rFonts w:cstheme="minorHAnsi"/>
          <w:lang w:eastAsia="en-GB"/>
        </w:rPr>
        <w:t xml:space="preserve"> ustawia w Systemie automatyki B</w:t>
      </w:r>
      <w:r w:rsidRPr="001246A6">
        <w:rPr>
          <w:rFonts w:cstheme="minorHAnsi"/>
          <w:lang w:eastAsia="en-GB"/>
        </w:rPr>
        <w:t xml:space="preserve"> zarejest</w:t>
      </w:r>
      <w:r w:rsidR="00F022DD" w:rsidRPr="001246A6">
        <w:rPr>
          <w:rFonts w:cstheme="minorHAnsi"/>
          <w:lang w:eastAsia="en-GB"/>
        </w:rPr>
        <w:t>rowany przez System automatyki B</w:t>
      </w:r>
      <w:r w:rsidRPr="001246A6">
        <w:rPr>
          <w:rFonts w:cstheme="minorHAnsi"/>
          <w:lang w:eastAsia="en-GB"/>
        </w:rPr>
        <w:t xml:space="preserve"> przebieg pracy urządzenia tj. strumień powietrza nawiewanego i usuwanego, i przechodzi do pomiarów w sekwencji 2.</w:t>
      </w:r>
    </w:p>
    <w:p w14:paraId="4F607D67" w14:textId="376ECF5E" w:rsidR="002C5616" w:rsidRPr="001246A6" w:rsidRDefault="002C5616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równolegle z ur</w:t>
      </w:r>
      <w:r w:rsidR="00F022DD" w:rsidRPr="001246A6">
        <w:rPr>
          <w:rFonts w:cstheme="minorHAnsi"/>
          <w:lang w:eastAsia="en-GB"/>
        </w:rPr>
        <w:t>uchomieniem Systemu wentylacji B</w:t>
      </w:r>
      <w:r w:rsidRPr="001246A6">
        <w:rPr>
          <w:rFonts w:cstheme="minorHAnsi"/>
          <w:lang w:eastAsia="en-GB"/>
        </w:rPr>
        <w:t xml:space="preserve"> w sekwencji 2, rozpoczyna generowanie zanieczyszczenia aerozolowego w powietrzu zasysanym przez czerpnię powietrza zgodnie z parametrami podanymi w Tabeli I</w:t>
      </w:r>
      <w:r w:rsidR="00F022DD" w:rsidRPr="001246A6">
        <w:rPr>
          <w:rFonts w:cstheme="minorHAnsi"/>
          <w:lang w:eastAsia="en-GB"/>
        </w:rPr>
        <w:t>I</w:t>
      </w:r>
      <w:r w:rsidRPr="001246A6">
        <w:rPr>
          <w:rFonts w:cstheme="minorHAnsi"/>
          <w:lang w:eastAsia="en-GB"/>
        </w:rPr>
        <w:t>.I.3.</w:t>
      </w:r>
    </w:p>
    <w:p w14:paraId="14D5CBC2" w14:textId="77777777" w:rsidR="00DF07C3" w:rsidRPr="001246A6" w:rsidRDefault="002C5616" w:rsidP="0029361A">
      <w:pPr>
        <w:pStyle w:val="Akapitzlist"/>
        <w:numPr>
          <w:ilvl w:val="0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po rozpoc</w:t>
      </w:r>
      <w:r w:rsidR="00F022DD" w:rsidRPr="001246A6">
        <w:rPr>
          <w:rFonts w:cstheme="minorHAnsi"/>
          <w:lang w:eastAsia="en-GB"/>
        </w:rPr>
        <w:t>zęciu pracy Systemu wentylacji B</w:t>
      </w:r>
      <w:r w:rsidRPr="001246A6">
        <w:rPr>
          <w:rFonts w:cstheme="minorHAnsi"/>
          <w:lang w:eastAsia="en-GB"/>
        </w:rPr>
        <w:t xml:space="preserve"> w sekwencji 2, realizuje pomiar:</w:t>
      </w:r>
    </w:p>
    <w:p w14:paraId="294ACD4F" w14:textId="77777777" w:rsidR="00DF07C3" w:rsidRPr="001246A6" w:rsidRDefault="002C5616" w:rsidP="0029361A">
      <w:pPr>
        <w:pStyle w:val="Akapitzlist"/>
        <w:numPr>
          <w:ilvl w:val="1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temperatury i wilgotności powietrza w </w:t>
      </w:r>
      <w:r w:rsidR="00F022DD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 xml:space="preserve"> realizowany w 6 punktach pomiarowych P1-P6 zaznaczonych w Załączniku </w:t>
      </w:r>
      <w:r w:rsidR="00F022DD" w:rsidRPr="001246A6">
        <w:rPr>
          <w:rFonts w:cstheme="minorHAnsi"/>
          <w:lang w:eastAsia="en-GB"/>
        </w:rPr>
        <w:t>3.6</w:t>
      </w:r>
      <w:r w:rsidRPr="001246A6">
        <w:rPr>
          <w:rFonts w:cstheme="minorHAnsi"/>
          <w:lang w:eastAsia="en-GB"/>
        </w:rPr>
        <w:t>. do Załąc</w:t>
      </w:r>
      <w:r w:rsidR="00F022DD" w:rsidRPr="001246A6">
        <w:rPr>
          <w:rFonts w:cstheme="minorHAnsi"/>
          <w:lang w:eastAsia="en-GB"/>
        </w:rPr>
        <w:t>znika nr 3 – Działanie 2</w:t>
      </w:r>
      <w:r w:rsidRPr="001246A6">
        <w:rPr>
          <w:rFonts w:cstheme="minorHAnsi"/>
          <w:lang w:eastAsia="en-GB"/>
        </w:rPr>
        <w:t xml:space="preserve">.  Rzut </w:t>
      </w:r>
      <w:r w:rsidR="00F022DD" w:rsidRPr="001246A6">
        <w:rPr>
          <w:rFonts w:cstheme="minorHAnsi"/>
          <w:lang w:eastAsia="en-GB"/>
        </w:rPr>
        <w:t>mieszkania</w:t>
      </w:r>
      <w:r w:rsidR="00DF07C3" w:rsidRPr="001246A6">
        <w:rPr>
          <w:rFonts w:cstheme="minorHAnsi"/>
          <w:lang w:eastAsia="en-GB"/>
        </w:rPr>
        <w:t>, zgodnie z Wymaganiami K</w:t>
      </w:r>
      <w:r w:rsidRPr="001246A6">
        <w:rPr>
          <w:rFonts w:cstheme="minorHAnsi"/>
          <w:lang w:eastAsia="en-GB"/>
        </w:rPr>
        <w:t>onku</w:t>
      </w:r>
      <w:r w:rsidR="00DF07C3" w:rsidRPr="001246A6">
        <w:rPr>
          <w:rFonts w:cstheme="minorHAnsi"/>
          <w:lang w:eastAsia="en-GB"/>
        </w:rPr>
        <w:t>rsowymi zawartymi w Załączniku 1</w:t>
      </w:r>
      <w:r w:rsidRPr="001246A6">
        <w:rPr>
          <w:rFonts w:cstheme="minorHAnsi"/>
          <w:lang w:eastAsia="en-GB"/>
        </w:rPr>
        <w:t xml:space="preserve"> do Regulaminu.</w:t>
      </w:r>
    </w:p>
    <w:p w14:paraId="769FB5B8" w14:textId="77777777" w:rsidR="00DF07C3" w:rsidRPr="001246A6" w:rsidRDefault="002C5616" w:rsidP="0029361A">
      <w:pPr>
        <w:pStyle w:val="Akapitzlist"/>
        <w:numPr>
          <w:ilvl w:val="1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koncentracji pyłów PM2.5 w 3 punktach pomiarowych M1-M3 zaznaczonych na rzucie </w:t>
      </w:r>
      <w:r w:rsidR="00F022DD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 xml:space="preserve"> (Załącznik </w:t>
      </w:r>
      <w:r w:rsidR="00F022DD" w:rsidRPr="001246A6">
        <w:rPr>
          <w:rFonts w:cstheme="minorHAnsi"/>
          <w:lang w:eastAsia="en-GB"/>
        </w:rPr>
        <w:t>3.6</w:t>
      </w:r>
      <w:r w:rsidRPr="001246A6">
        <w:rPr>
          <w:rFonts w:cstheme="minorHAnsi"/>
          <w:lang w:eastAsia="en-GB"/>
        </w:rPr>
        <w:t>. do Załącznika nr 3 – Dz</w:t>
      </w:r>
      <w:r w:rsidR="00F022DD" w:rsidRPr="001246A6">
        <w:rPr>
          <w:rFonts w:cstheme="minorHAnsi"/>
          <w:lang w:eastAsia="en-GB"/>
        </w:rPr>
        <w:t>iałanie 2</w:t>
      </w:r>
      <w:r w:rsidRPr="001246A6">
        <w:rPr>
          <w:rFonts w:cstheme="minorHAnsi"/>
          <w:lang w:eastAsia="en-GB"/>
        </w:rPr>
        <w:t xml:space="preserve">.  </w:t>
      </w:r>
      <w:r w:rsidR="00F022DD" w:rsidRPr="001246A6">
        <w:rPr>
          <w:rFonts w:cstheme="minorHAnsi"/>
          <w:lang w:eastAsia="en-GB"/>
        </w:rPr>
        <w:t>Rzut mieszkania</w:t>
      </w:r>
      <w:r w:rsidRPr="001246A6">
        <w:rPr>
          <w:rFonts w:cstheme="minorHAnsi"/>
          <w:lang w:eastAsia="en-GB"/>
        </w:rPr>
        <w:t>) oraz w powietrzu zewnętrznym zgodnie z wymaganiami konkurs</w:t>
      </w:r>
      <w:r w:rsidR="00F022DD" w:rsidRPr="001246A6">
        <w:rPr>
          <w:rFonts w:cstheme="minorHAnsi"/>
          <w:lang w:eastAsia="en-GB"/>
        </w:rPr>
        <w:t>owymi zawartymi w Załączniku 3.4</w:t>
      </w:r>
      <w:r w:rsidRPr="001246A6">
        <w:rPr>
          <w:rFonts w:cstheme="minorHAnsi"/>
          <w:lang w:eastAsia="en-GB"/>
        </w:rPr>
        <w:t xml:space="preserve"> do Regulaminu. </w:t>
      </w:r>
    </w:p>
    <w:p w14:paraId="67B333DE" w14:textId="77777777" w:rsidR="00DF07C3" w:rsidRPr="001246A6" w:rsidRDefault="002C5616" w:rsidP="0029361A">
      <w:pPr>
        <w:pStyle w:val="Akapitzlist"/>
        <w:numPr>
          <w:ilvl w:val="1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</w:t>
      </w:r>
      <w:r w:rsidR="00DF07C3" w:rsidRPr="001246A6">
        <w:rPr>
          <w:rFonts w:cstheme="minorHAnsi"/>
          <w:lang w:eastAsia="en-GB"/>
        </w:rPr>
        <w:t>wanego przez System wentylacji B</w:t>
      </w:r>
      <w:r w:rsidRPr="001246A6">
        <w:rPr>
          <w:rFonts w:cstheme="minorHAnsi"/>
          <w:lang w:eastAsia="en-GB"/>
        </w:rPr>
        <w:t xml:space="preserve">. </w:t>
      </w:r>
    </w:p>
    <w:p w14:paraId="122AB479" w14:textId="77777777" w:rsidR="00DF07C3" w:rsidRPr="001246A6" w:rsidRDefault="002C5616" w:rsidP="0029361A">
      <w:pPr>
        <w:pStyle w:val="Akapitzlist"/>
        <w:numPr>
          <w:ilvl w:val="1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zużycie energii elektrycznej Systemu wen</w:t>
      </w:r>
      <w:r w:rsidR="00DF07C3" w:rsidRPr="001246A6">
        <w:rPr>
          <w:rFonts w:cstheme="minorHAnsi"/>
          <w:lang w:eastAsia="en-GB"/>
        </w:rPr>
        <w:t>tylacji B</w:t>
      </w:r>
      <w:r w:rsidRPr="001246A6">
        <w:rPr>
          <w:rFonts w:cstheme="minorHAnsi"/>
          <w:lang w:eastAsia="en-GB"/>
        </w:rPr>
        <w:t xml:space="preserve">. </w:t>
      </w:r>
    </w:p>
    <w:p w14:paraId="008A763E" w14:textId="77777777" w:rsidR="00DF07C3" w:rsidRPr="001246A6" w:rsidRDefault="002C5616" w:rsidP="0029361A">
      <w:pPr>
        <w:pStyle w:val="Akapitzlist"/>
        <w:numPr>
          <w:ilvl w:val="1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temperatury powietrza nawie</w:t>
      </w:r>
      <w:r w:rsidR="00DF07C3" w:rsidRPr="001246A6">
        <w:rPr>
          <w:rFonts w:cstheme="minorHAnsi"/>
          <w:lang w:eastAsia="en-GB"/>
        </w:rPr>
        <w:t>wanego przez System wentylacji B</w:t>
      </w:r>
      <w:r w:rsidRPr="001246A6">
        <w:rPr>
          <w:rFonts w:cstheme="minorHAnsi"/>
          <w:lang w:eastAsia="en-GB"/>
        </w:rPr>
        <w:t xml:space="preserve">. </w:t>
      </w:r>
    </w:p>
    <w:p w14:paraId="5E0B9477" w14:textId="09258C77" w:rsidR="002C5616" w:rsidRPr="001246A6" w:rsidRDefault="002C5616" w:rsidP="0029361A">
      <w:pPr>
        <w:pStyle w:val="Akapitzlist"/>
        <w:numPr>
          <w:ilvl w:val="1"/>
          <w:numId w:val="48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koncentracji pyłów PM2.5 w powietrzu nawi</w:t>
      </w:r>
      <w:r w:rsidR="00DF07C3" w:rsidRPr="001246A6">
        <w:rPr>
          <w:rFonts w:cstheme="minorHAnsi"/>
          <w:lang w:eastAsia="en-GB"/>
        </w:rPr>
        <w:t>ewanym przez System wentylacji B</w:t>
      </w:r>
      <w:r w:rsidRPr="001246A6">
        <w:rPr>
          <w:rFonts w:cstheme="minorHAnsi"/>
          <w:lang w:eastAsia="en-GB"/>
        </w:rPr>
        <w:t>.</w:t>
      </w:r>
    </w:p>
    <w:p w14:paraId="7D4B88F2" w14:textId="77777777" w:rsidR="002C5616" w:rsidRPr="001246A6" w:rsidRDefault="002C5616" w:rsidP="002C5616">
      <w:pPr>
        <w:jc w:val="both"/>
        <w:rPr>
          <w:rFonts w:cstheme="minorHAnsi"/>
          <w:lang w:eastAsia="en-GB"/>
        </w:rPr>
      </w:pPr>
    </w:p>
    <w:p w14:paraId="55D1B3D5" w14:textId="54B4950D" w:rsidR="002C5616" w:rsidRPr="001246A6" w:rsidRDefault="0EEB311B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B</w:t>
      </w:r>
      <w:r w:rsidR="01CC1FF8" w:rsidRPr="001246A6">
        <w:rPr>
          <w:rFonts w:cstheme="minorHAnsi"/>
          <w:b/>
          <w:bCs/>
        </w:rPr>
        <w:t xml:space="preserve">.2. </w:t>
      </w:r>
      <w:r w:rsidR="01CC1FF8" w:rsidRPr="001246A6">
        <w:rPr>
          <w:rFonts w:cstheme="minorHAnsi"/>
        </w:rPr>
        <w:t>Test ilościowo-jakościowy będzie dotyczył spe</w:t>
      </w:r>
      <w:r w:rsidRPr="001246A6">
        <w:rPr>
          <w:rFonts w:cstheme="minorHAnsi"/>
        </w:rPr>
        <w:t>łnienia przez Prototyp Systemu B</w:t>
      </w:r>
      <w:r w:rsidR="01CC1FF8" w:rsidRPr="001246A6">
        <w:rPr>
          <w:rFonts w:cstheme="minorHAnsi"/>
        </w:rPr>
        <w:t xml:space="preserve"> wymagania Konkurso</w:t>
      </w:r>
      <w:r w:rsidRPr="001246A6">
        <w:rPr>
          <w:rFonts w:cstheme="minorHAnsi"/>
        </w:rPr>
        <w:t>wego 16</w:t>
      </w:r>
      <w:r w:rsidR="01CC1FF8" w:rsidRPr="001246A6">
        <w:rPr>
          <w:rFonts w:cstheme="minorHAnsi"/>
        </w:rPr>
        <w:t xml:space="preserve">.2 deklarowanego przez Wykonawcę w Ofercie oraz Wymagań Obligatoryjnych </w:t>
      </w:r>
      <w:r w:rsidR="4BA5E955" w:rsidRPr="001246A6">
        <w:rPr>
          <w:rFonts w:cstheme="minorHAnsi"/>
        </w:rPr>
        <w:t>10.3</w:t>
      </w:r>
      <w:r w:rsidR="01CC1FF8" w:rsidRPr="001246A6">
        <w:rPr>
          <w:rFonts w:cstheme="minorHAnsi"/>
          <w:color w:val="000000" w:themeColor="text1"/>
        </w:rPr>
        <w:t xml:space="preserve"> </w:t>
      </w:r>
      <w:r w:rsidR="01CC1FF8" w:rsidRPr="001246A6">
        <w:rPr>
          <w:rFonts w:cstheme="minorHAnsi"/>
        </w:rPr>
        <w:t xml:space="preserve">zgodnie z Załącznikiem nr 1 do Regulaminu. </w:t>
      </w:r>
    </w:p>
    <w:p w14:paraId="624330E8" w14:textId="77777777" w:rsidR="002C5616" w:rsidRPr="001246A6" w:rsidRDefault="002C5616" w:rsidP="002C5616">
      <w:pPr>
        <w:rPr>
          <w:rFonts w:cstheme="minorHAnsi"/>
        </w:rPr>
      </w:pPr>
    </w:p>
    <w:p w14:paraId="46B820DA" w14:textId="09C3406A" w:rsidR="002C5616" w:rsidRPr="001246A6" w:rsidRDefault="2F912F6C" w:rsidP="0029361A">
      <w:pPr>
        <w:pStyle w:val="Akapitzlist"/>
        <w:numPr>
          <w:ilvl w:val="0"/>
          <w:numId w:val="4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</w:t>
      </w:r>
      <w:r w:rsidR="00484C7B" w:rsidRPr="001246A6">
        <w:rPr>
          <w:rFonts w:cstheme="minorHAnsi"/>
          <w:lang w:eastAsia="en-GB"/>
        </w:rPr>
        <w:t xml:space="preserve">ykonawca pod nadzorem </w:t>
      </w:r>
      <w:r w:rsidR="7C55B529" w:rsidRPr="001246A6">
        <w:rPr>
          <w:rFonts w:cstheme="minorHAnsi"/>
          <w:lang w:eastAsia="en-GB"/>
        </w:rPr>
        <w:t>Zamawiającego lub</w:t>
      </w:r>
      <w:r w:rsidR="0E6C6B2F" w:rsidRPr="001246A6">
        <w:rPr>
          <w:rFonts w:cstheme="minorHAnsi"/>
          <w:lang w:eastAsia="en-GB"/>
        </w:rPr>
        <w:t xml:space="preserve"> Zamawi</w:t>
      </w:r>
      <w:r w:rsidR="5D668409" w:rsidRPr="001246A6">
        <w:rPr>
          <w:rFonts w:cstheme="minorHAnsi"/>
          <w:lang w:eastAsia="en-GB"/>
        </w:rPr>
        <w:t>ający w Systemie wentylacyjnym B</w:t>
      </w:r>
      <w:r w:rsidR="0E6C6B2F" w:rsidRPr="001246A6">
        <w:rPr>
          <w:rFonts w:cstheme="minorHAnsi"/>
          <w:lang w:eastAsia="en-GB"/>
        </w:rPr>
        <w:t xml:space="preserve"> wybiera Program </w:t>
      </w:r>
      <w:r w:rsidR="15052B98" w:rsidRPr="001246A6">
        <w:rPr>
          <w:rFonts w:cstheme="minorHAnsi"/>
          <w:lang w:eastAsia="en-GB"/>
        </w:rPr>
        <w:t>ON</w:t>
      </w:r>
      <w:r w:rsidR="0E6C6B2F" w:rsidRPr="001246A6">
        <w:rPr>
          <w:rFonts w:cstheme="minorHAnsi"/>
          <w:lang w:eastAsia="en-GB"/>
        </w:rPr>
        <w:t xml:space="preserve"> Manual, dla którego ustawia stałą nastawę przepływu powietrza nawiewanego i </w:t>
      </w:r>
      <w:r w:rsidR="5D668409" w:rsidRPr="001246A6">
        <w:rPr>
          <w:rFonts w:cstheme="minorHAnsi"/>
          <w:lang w:eastAsia="en-GB"/>
        </w:rPr>
        <w:t>usuwanego, uzyskanego w Teście B</w:t>
      </w:r>
      <w:r w:rsidR="0E6C6B2F" w:rsidRPr="001246A6">
        <w:rPr>
          <w:rFonts w:cstheme="minorHAnsi"/>
          <w:lang w:eastAsia="en-GB"/>
        </w:rPr>
        <w:t>.1, rozumianą jako maksymalna średnia strumienia powietrza wentylacyjnego określoną d</w:t>
      </w:r>
      <w:r w:rsidR="5D668409" w:rsidRPr="001246A6">
        <w:rPr>
          <w:rFonts w:cstheme="minorHAnsi"/>
          <w:lang w:eastAsia="en-GB"/>
        </w:rPr>
        <w:t xml:space="preserve">la Programu </w:t>
      </w:r>
      <w:r w:rsidR="2C14DE6B" w:rsidRPr="001246A6">
        <w:rPr>
          <w:rFonts w:cstheme="minorHAnsi"/>
          <w:lang w:eastAsia="en-GB"/>
        </w:rPr>
        <w:t>ON</w:t>
      </w:r>
      <w:r w:rsidR="5D668409" w:rsidRPr="001246A6">
        <w:rPr>
          <w:rFonts w:cstheme="minorHAnsi"/>
          <w:lang w:eastAsia="en-GB"/>
        </w:rPr>
        <w:t xml:space="preserve"> Profil</w:t>
      </w:r>
      <w:r w:rsidR="0E6C6B2F" w:rsidRPr="001246A6">
        <w:rPr>
          <w:rFonts w:cstheme="minorHAnsi"/>
          <w:lang w:eastAsia="en-GB"/>
        </w:rPr>
        <w:t xml:space="preserve"> </w:t>
      </w:r>
      <w:r w:rsidR="5D668409" w:rsidRPr="001246A6">
        <w:rPr>
          <w:rFonts w:cstheme="minorHAnsi"/>
          <w:lang w:eastAsia="en-GB"/>
        </w:rPr>
        <w:t>M1 lub Profil</w:t>
      </w:r>
      <w:r w:rsidR="0E6C6B2F" w:rsidRPr="001246A6">
        <w:rPr>
          <w:rFonts w:cstheme="minorHAnsi"/>
          <w:lang w:eastAsia="en-GB"/>
        </w:rPr>
        <w:t xml:space="preserve"> </w:t>
      </w:r>
      <w:r w:rsidR="5D668409" w:rsidRPr="001246A6">
        <w:rPr>
          <w:rFonts w:cstheme="minorHAnsi"/>
          <w:lang w:eastAsia="en-GB"/>
        </w:rPr>
        <w:t>M</w:t>
      </w:r>
      <w:r w:rsidR="0E6C6B2F" w:rsidRPr="001246A6">
        <w:rPr>
          <w:rFonts w:cstheme="minorHAnsi"/>
          <w:lang w:eastAsia="en-GB"/>
        </w:rPr>
        <w:t xml:space="preserve">2. </w:t>
      </w:r>
    </w:p>
    <w:p w14:paraId="20D12C9B" w14:textId="14E76BD2" w:rsidR="002C5616" w:rsidRPr="001246A6" w:rsidRDefault="002C5616" w:rsidP="0029361A">
      <w:pPr>
        <w:pStyle w:val="Akapitzlist"/>
        <w:numPr>
          <w:ilvl w:val="0"/>
          <w:numId w:val="4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uruchamia System w</w:t>
      </w:r>
      <w:r w:rsidR="00DF07C3" w:rsidRPr="001246A6">
        <w:rPr>
          <w:rFonts w:cstheme="minorHAnsi"/>
          <w:lang w:eastAsia="en-GB"/>
        </w:rPr>
        <w:t>entylacji B</w:t>
      </w:r>
      <w:r w:rsidRPr="001246A6">
        <w:rPr>
          <w:rFonts w:cstheme="minorHAnsi"/>
          <w:lang w:eastAsia="en-GB"/>
        </w:rPr>
        <w:t xml:space="preserve"> i realizuje 6 pom</w:t>
      </w:r>
      <w:r w:rsidR="00DF07C3" w:rsidRPr="001246A6">
        <w:rPr>
          <w:rFonts w:cstheme="minorHAnsi"/>
          <w:lang w:eastAsia="en-GB"/>
        </w:rPr>
        <w:t>iarów zgodnie z Załącznikiem 3.5</w:t>
      </w:r>
      <w:r w:rsidRPr="001246A6">
        <w:rPr>
          <w:rFonts w:cstheme="minorHAnsi"/>
          <w:lang w:eastAsia="en-GB"/>
        </w:rPr>
        <w:t>. do Załącznika nr 3 Regulaminu.</w:t>
      </w:r>
    </w:p>
    <w:p w14:paraId="13A8EEE2" w14:textId="4AFBAE68" w:rsidR="002C5616" w:rsidRPr="001246A6" w:rsidRDefault="002C5616" w:rsidP="0029361A">
      <w:pPr>
        <w:pStyle w:val="Akapitzlist"/>
        <w:numPr>
          <w:ilvl w:val="0"/>
          <w:numId w:val="4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w</w:t>
      </w:r>
      <w:r w:rsidR="00DF07C3" w:rsidRPr="001246A6">
        <w:rPr>
          <w:rFonts w:cstheme="minorHAnsi"/>
          <w:lang w:eastAsia="en-GB"/>
        </w:rPr>
        <w:t xml:space="preserve"> trakcie Testu B</w:t>
      </w:r>
      <w:r w:rsidRPr="001246A6">
        <w:rPr>
          <w:rFonts w:cstheme="minorHAnsi"/>
          <w:lang w:eastAsia="en-GB"/>
        </w:rPr>
        <w:t>.2:</w:t>
      </w:r>
    </w:p>
    <w:p w14:paraId="52E10CE5" w14:textId="05E04637" w:rsidR="002C5616" w:rsidRPr="001246A6" w:rsidRDefault="002C5616" w:rsidP="0029361A">
      <w:pPr>
        <w:pStyle w:val="Akapitzlist"/>
        <w:numPr>
          <w:ilvl w:val="1"/>
          <w:numId w:val="4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lastRenderedPageBreak/>
        <w:t xml:space="preserve"> generuje bioaerozol bakteryjny GRAM(-) lub GRAM(+), w zależności od rodzaju Testu, w centralnym punkcie </w:t>
      </w:r>
      <w:r w:rsidR="00DF07C3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 xml:space="preserve">, zaznaczony w Załączniku </w:t>
      </w:r>
      <w:r w:rsidR="00DF07C3" w:rsidRPr="001246A6">
        <w:rPr>
          <w:rFonts w:cstheme="minorHAnsi"/>
          <w:lang w:eastAsia="en-GB"/>
        </w:rPr>
        <w:t>3.6</w:t>
      </w:r>
      <w:r w:rsidRPr="001246A6">
        <w:rPr>
          <w:rFonts w:cstheme="minorHAnsi"/>
          <w:lang w:eastAsia="en-GB"/>
        </w:rPr>
        <w:t xml:space="preserve"> </w:t>
      </w:r>
      <w:r w:rsidR="00DF07C3" w:rsidRPr="001246A6">
        <w:rPr>
          <w:rFonts w:cstheme="minorHAnsi"/>
          <w:lang w:eastAsia="en-GB"/>
        </w:rPr>
        <w:t>do Załącznika nr 3 – Działanie 2</w:t>
      </w:r>
      <w:r w:rsidRPr="001246A6">
        <w:rPr>
          <w:rFonts w:cstheme="minorHAnsi"/>
          <w:lang w:eastAsia="en-GB"/>
        </w:rPr>
        <w:t xml:space="preserve">. Rzut </w:t>
      </w:r>
      <w:r w:rsidR="00DF07C3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>.</w:t>
      </w:r>
    </w:p>
    <w:p w14:paraId="1EB8A142" w14:textId="77777777" w:rsidR="002C5616" w:rsidRPr="001246A6" w:rsidRDefault="002C5616" w:rsidP="0029361A">
      <w:pPr>
        <w:pStyle w:val="Akapitzlist"/>
        <w:numPr>
          <w:ilvl w:val="1"/>
          <w:numId w:val="4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realizuje pomiar:</w:t>
      </w:r>
    </w:p>
    <w:p w14:paraId="2C0F2251" w14:textId="24503BD3" w:rsidR="002C5616" w:rsidRPr="001246A6" w:rsidRDefault="002C5616" w:rsidP="0029361A">
      <w:pPr>
        <w:pStyle w:val="Akapitzlist"/>
        <w:numPr>
          <w:ilvl w:val="2"/>
          <w:numId w:val="4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temperatury i wilgotności powietrza w </w:t>
      </w:r>
      <w:r w:rsidR="00DF07C3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 xml:space="preserve"> realizowany w 3 punktach pomiarowych M1, M2, M3 zaznaczonych w </w:t>
      </w:r>
      <w:r w:rsidR="00DF07C3" w:rsidRPr="001246A6">
        <w:rPr>
          <w:rFonts w:cstheme="minorHAnsi"/>
          <w:lang w:eastAsia="en-GB"/>
        </w:rPr>
        <w:t>Załączniku 3.6</w:t>
      </w:r>
      <w:r w:rsidRPr="001246A6">
        <w:rPr>
          <w:rFonts w:cstheme="minorHAnsi"/>
          <w:lang w:eastAsia="en-GB"/>
        </w:rPr>
        <w:t xml:space="preserve"> do Załącznika nr 3 – Działanie</w:t>
      </w:r>
      <w:r w:rsidR="00DF07C3" w:rsidRPr="001246A6">
        <w:rPr>
          <w:rFonts w:cstheme="minorHAnsi"/>
          <w:lang w:eastAsia="en-GB"/>
        </w:rPr>
        <w:t xml:space="preserve"> 2</w:t>
      </w:r>
      <w:r w:rsidRPr="001246A6">
        <w:rPr>
          <w:rFonts w:cstheme="minorHAnsi"/>
          <w:lang w:eastAsia="en-GB"/>
        </w:rPr>
        <w:t xml:space="preserve">. Rzut </w:t>
      </w:r>
      <w:r w:rsidR="00DF07C3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 xml:space="preserve">. </w:t>
      </w:r>
    </w:p>
    <w:p w14:paraId="5BA43FE3" w14:textId="6CF396F0" w:rsidR="002C5616" w:rsidRPr="001246A6" w:rsidRDefault="01CC1FF8" w:rsidP="0029361A">
      <w:pPr>
        <w:pStyle w:val="Akapitzlist"/>
        <w:numPr>
          <w:ilvl w:val="2"/>
          <w:numId w:val="4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liczby jednostek tworzących kolonie aerozolu bakteryjnego GRAM(-) lub GRAM(+) w zależności od rodzaju Testu, w 3 punktach pomiarowych M1, M2, M3 zaznaczonych w </w:t>
      </w:r>
      <w:r w:rsidR="0EEB311B" w:rsidRPr="001246A6">
        <w:rPr>
          <w:rFonts w:cstheme="minorHAnsi"/>
          <w:lang w:eastAsia="en-GB"/>
        </w:rPr>
        <w:t>Załączniku 3.6</w:t>
      </w:r>
      <w:r w:rsidRPr="001246A6">
        <w:rPr>
          <w:rFonts w:cstheme="minorHAnsi"/>
          <w:lang w:eastAsia="en-GB"/>
        </w:rPr>
        <w:t xml:space="preserve"> </w:t>
      </w:r>
      <w:r w:rsidR="0EEB311B" w:rsidRPr="001246A6">
        <w:rPr>
          <w:rFonts w:cstheme="minorHAnsi"/>
          <w:lang w:eastAsia="en-GB"/>
        </w:rPr>
        <w:t>do Załącznika nr 3 – Działanie 2</w:t>
      </w:r>
      <w:r w:rsidRPr="001246A6">
        <w:rPr>
          <w:rFonts w:cstheme="minorHAnsi"/>
          <w:lang w:eastAsia="en-GB"/>
        </w:rPr>
        <w:t xml:space="preserve">. Rzut </w:t>
      </w:r>
      <w:r w:rsidR="0EEB311B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>.</w:t>
      </w:r>
    </w:p>
    <w:p w14:paraId="28353761" w14:textId="3E1061FB" w:rsidR="002C5616" w:rsidRPr="001246A6" w:rsidRDefault="002C5616" w:rsidP="0029361A">
      <w:pPr>
        <w:pStyle w:val="Akapitzlist"/>
        <w:numPr>
          <w:ilvl w:val="2"/>
          <w:numId w:val="4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usuwanego przez System wentylacji</w:t>
      </w:r>
      <w:r w:rsidR="00DF07C3" w:rsidRPr="001246A6">
        <w:rPr>
          <w:rFonts w:cstheme="minorHAnsi"/>
          <w:lang w:eastAsia="en-GB"/>
        </w:rPr>
        <w:t xml:space="preserve"> B</w:t>
      </w:r>
      <w:r w:rsidRPr="001246A6">
        <w:rPr>
          <w:rFonts w:cstheme="minorHAnsi"/>
          <w:lang w:eastAsia="en-GB"/>
        </w:rPr>
        <w:t>.</w:t>
      </w:r>
    </w:p>
    <w:p w14:paraId="1C9A50AB" w14:textId="77777777" w:rsidR="002C5616" w:rsidRPr="001246A6" w:rsidRDefault="002C5616" w:rsidP="002C5616">
      <w:pPr>
        <w:rPr>
          <w:rFonts w:cstheme="minorHAnsi"/>
        </w:rPr>
      </w:pPr>
    </w:p>
    <w:p w14:paraId="67156E16" w14:textId="57F2594A" w:rsidR="002C5616" w:rsidRPr="001246A6" w:rsidRDefault="0EEB311B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B</w:t>
      </w:r>
      <w:r w:rsidR="01CC1FF8" w:rsidRPr="001246A6">
        <w:rPr>
          <w:rFonts w:cstheme="minorHAnsi"/>
          <w:b/>
          <w:bCs/>
        </w:rPr>
        <w:t xml:space="preserve">.3 </w:t>
      </w:r>
      <w:r w:rsidR="01CC1FF8" w:rsidRPr="001246A6">
        <w:rPr>
          <w:rFonts w:cstheme="minorHAnsi"/>
        </w:rPr>
        <w:t>Test ilościowo-jakościowy będzie dotyczył spe</w:t>
      </w:r>
      <w:r w:rsidRPr="001246A6">
        <w:rPr>
          <w:rFonts w:cstheme="minorHAnsi"/>
        </w:rPr>
        <w:t>łnienia przez Prototyp Systemu B wymagania Konkursowego 16.4, 16.5 i 16</w:t>
      </w:r>
      <w:r w:rsidR="01CC1FF8" w:rsidRPr="001246A6">
        <w:rPr>
          <w:rFonts w:cstheme="minorHAnsi"/>
        </w:rPr>
        <w:t xml:space="preserve">.6 deklarowanych przez Wykonawcę w Ofercie oraz Wymagań Obligatoryjnych </w:t>
      </w:r>
      <w:r w:rsidR="0AC1D029" w:rsidRPr="001246A6">
        <w:rPr>
          <w:rFonts w:cstheme="minorHAnsi"/>
        </w:rPr>
        <w:t xml:space="preserve">10.4, 10.11, </w:t>
      </w:r>
      <w:r w:rsidR="5533BDA9" w:rsidRPr="001246A6">
        <w:rPr>
          <w:rFonts w:cstheme="minorHAnsi"/>
        </w:rPr>
        <w:t xml:space="preserve">11.5, 11.6, </w:t>
      </w:r>
      <w:r w:rsidR="0AC1D029" w:rsidRPr="001246A6">
        <w:rPr>
          <w:rFonts w:cstheme="minorHAnsi"/>
        </w:rPr>
        <w:t xml:space="preserve">11.12, </w:t>
      </w:r>
      <w:r w:rsidR="01CC1FF8" w:rsidRPr="001246A6">
        <w:rPr>
          <w:rFonts w:cstheme="minorHAnsi"/>
        </w:rPr>
        <w:t xml:space="preserve">zgodnie z Załącznikiem nr 1 do Regulaminu. </w:t>
      </w:r>
    </w:p>
    <w:p w14:paraId="3C2D2426" w14:textId="77777777" w:rsidR="002C5616" w:rsidRPr="001246A6" w:rsidRDefault="002C5616" w:rsidP="002C5616">
      <w:pPr>
        <w:rPr>
          <w:rFonts w:cstheme="minorHAnsi"/>
        </w:rPr>
      </w:pPr>
    </w:p>
    <w:p w14:paraId="203E91FA" w14:textId="364831F4" w:rsidR="002C5616" w:rsidRPr="001246A6" w:rsidRDefault="57C10DE9" w:rsidP="0029361A">
      <w:pPr>
        <w:pStyle w:val="Akapitzlist"/>
        <w:numPr>
          <w:ilvl w:val="0"/>
          <w:numId w:val="5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pod nadzorem Zamawiającego</w:t>
      </w:r>
      <w:r w:rsidR="0E6C6B2F" w:rsidRPr="001246A6">
        <w:rPr>
          <w:rFonts w:cstheme="minorHAnsi"/>
          <w:lang w:eastAsia="en-GB"/>
        </w:rPr>
        <w:t xml:space="preserve"> lub Zamawi</w:t>
      </w:r>
      <w:r w:rsidR="5D668409" w:rsidRPr="001246A6">
        <w:rPr>
          <w:rFonts w:cstheme="minorHAnsi"/>
          <w:lang w:eastAsia="en-GB"/>
        </w:rPr>
        <w:t>ający w Systemie wentylacyjnym B</w:t>
      </w:r>
      <w:r w:rsidR="0E6C6B2F" w:rsidRPr="001246A6">
        <w:rPr>
          <w:rFonts w:cstheme="minorHAnsi"/>
          <w:lang w:eastAsia="en-GB"/>
        </w:rPr>
        <w:t xml:space="preserve"> wybiera Program </w:t>
      </w:r>
      <w:r w:rsidR="1E60DD05" w:rsidRPr="001246A6">
        <w:rPr>
          <w:rFonts w:cstheme="minorHAnsi"/>
          <w:lang w:eastAsia="en-GB"/>
        </w:rPr>
        <w:t>ON</w:t>
      </w:r>
      <w:r w:rsidR="0E6C6B2F" w:rsidRPr="001246A6">
        <w:rPr>
          <w:rFonts w:cstheme="minorHAnsi"/>
          <w:lang w:eastAsia="en-GB"/>
        </w:rPr>
        <w:t xml:space="preserve"> Manual, dla którego ustawia stałą nastawę przepływu powietrza nawiewanego i usuwaneg</w:t>
      </w:r>
      <w:r w:rsidR="5D668409" w:rsidRPr="001246A6">
        <w:rPr>
          <w:rFonts w:cstheme="minorHAnsi"/>
          <w:lang w:eastAsia="en-GB"/>
        </w:rPr>
        <w:t>o, uzyskanego w Teście B</w:t>
      </w:r>
      <w:r w:rsidR="0E6C6B2F" w:rsidRPr="001246A6">
        <w:rPr>
          <w:rFonts w:cstheme="minorHAnsi"/>
          <w:lang w:eastAsia="en-GB"/>
        </w:rPr>
        <w:t xml:space="preserve">.1, rozumianą jako maksymalna średnia strumienia powietrza wentylacyjnego określoną dla Programu </w:t>
      </w:r>
      <w:r w:rsidR="36B74391" w:rsidRPr="001246A6">
        <w:rPr>
          <w:rFonts w:cstheme="minorHAnsi"/>
          <w:lang w:eastAsia="en-GB"/>
        </w:rPr>
        <w:t>ON</w:t>
      </w:r>
      <w:r w:rsidR="0E6C6B2F" w:rsidRPr="001246A6">
        <w:rPr>
          <w:rFonts w:cstheme="minorHAnsi"/>
          <w:lang w:eastAsia="en-GB"/>
        </w:rPr>
        <w:t xml:space="preserve"> Profil </w:t>
      </w:r>
      <w:r w:rsidR="5D668409" w:rsidRPr="001246A6">
        <w:rPr>
          <w:rFonts w:cstheme="minorHAnsi"/>
          <w:lang w:eastAsia="en-GB"/>
        </w:rPr>
        <w:t>M1 lub Profil</w:t>
      </w:r>
      <w:r w:rsidR="0E6C6B2F" w:rsidRPr="001246A6">
        <w:rPr>
          <w:rFonts w:cstheme="minorHAnsi"/>
          <w:lang w:eastAsia="en-GB"/>
        </w:rPr>
        <w:t xml:space="preserve"> </w:t>
      </w:r>
      <w:r w:rsidR="5D668409" w:rsidRPr="001246A6">
        <w:rPr>
          <w:rFonts w:cstheme="minorHAnsi"/>
          <w:lang w:eastAsia="en-GB"/>
        </w:rPr>
        <w:t>M</w:t>
      </w:r>
      <w:r w:rsidR="0E6C6B2F" w:rsidRPr="001246A6">
        <w:rPr>
          <w:rFonts w:cstheme="minorHAnsi"/>
          <w:lang w:eastAsia="en-GB"/>
        </w:rPr>
        <w:t xml:space="preserve">2. </w:t>
      </w:r>
    </w:p>
    <w:p w14:paraId="1B72F545" w14:textId="507D813C" w:rsidR="002C5616" w:rsidRPr="001246A6" w:rsidRDefault="002C5616" w:rsidP="0029361A">
      <w:pPr>
        <w:pStyle w:val="Akapitzlist"/>
        <w:numPr>
          <w:ilvl w:val="0"/>
          <w:numId w:val="5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</w:t>
      </w:r>
      <w:r w:rsidR="00DF07C3" w:rsidRPr="001246A6">
        <w:rPr>
          <w:rFonts w:cstheme="minorHAnsi"/>
          <w:lang w:eastAsia="en-GB"/>
        </w:rPr>
        <w:t>cy uruchamia System wentylacji B i przeprowadza 12</w:t>
      </w:r>
      <w:r w:rsidRPr="001246A6">
        <w:rPr>
          <w:rFonts w:cstheme="minorHAnsi"/>
          <w:lang w:eastAsia="en-GB"/>
        </w:rPr>
        <w:t xml:space="preserve"> pomiarów dla parametrów opisanych w </w:t>
      </w:r>
      <w:r w:rsidR="00DF07C3" w:rsidRPr="001246A6">
        <w:rPr>
          <w:rFonts w:cstheme="minorHAnsi"/>
          <w:lang w:eastAsia="en-GB"/>
        </w:rPr>
        <w:t>Załączniku 3.5</w:t>
      </w:r>
      <w:r w:rsidRPr="001246A6">
        <w:rPr>
          <w:rFonts w:cstheme="minorHAnsi"/>
          <w:lang w:eastAsia="en-GB"/>
        </w:rPr>
        <w:t xml:space="preserve"> </w:t>
      </w:r>
      <w:r w:rsidR="003D7C5C" w:rsidRPr="001246A6">
        <w:rPr>
          <w:rFonts w:cstheme="minorHAnsi"/>
          <w:lang w:eastAsia="en-GB"/>
        </w:rPr>
        <w:t>do Załącznika nr 3 – Działanie 2</w:t>
      </w:r>
      <w:r w:rsidRPr="001246A6">
        <w:rPr>
          <w:rFonts w:cstheme="minorHAnsi"/>
          <w:lang w:eastAsia="en-GB"/>
        </w:rPr>
        <w:t>. Wymagania konkursowe. Tok obliczeniowy.</w:t>
      </w:r>
    </w:p>
    <w:p w14:paraId="24381C8E" w14:textId="6DF78A93" w:rsidR="002C5616" w:rsidRPr="001246A6" w:rsidRDefault="78647A20" w:rsidP="0029361A">
      <w:pPr>
        <w:pStyle w:val="Akapitzlist"/>
        <w:numPr>
          <w:ilvl w:val="0"/>
          <w:numId w:val="5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Zamawiający, w trakcie Testu B</w:t>
      </w:r>
      <w:r w:rsidR="01CC1FF8" w:rsidRPr="001246A6">
        <w:rPr>
          <w:rFonts w:cstheme="minorHAnsi"/>
          <w:lang w:eastAsia="en-GB"/>
        </w:rPr>
        <w:t>.3 realizuje pomiar:</w:t>
      </w:r>
    </w:p>
    <w:p w14:paraId="17AC27D0" w14:textId="42F77211" w:rsidR="002C5616" w:rsidRPr="001246A6" w:rsidRDefault="002C5616" w:rsidP="0029361A">
      <w:pPr>
        <w:pStyle w:val="Akapitzlist"/>
        <w:numPr>
          <w:ilvl w:val="1"/>
          <w:numId w:val="5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temperatury i wilgotności w powietrzu nawiewanym, usuwanym i czer</w:t>
      </w:r>
      <w:r w:rsidR="003D7C5C" w:rsidRPr="001246A6">
        <w:rPr>
          <w:rFonts w:cstheme="minorHAnsi"/>
          <w:lang w:eastAsia="en-GB"/>
        </w:rPr>
        <w:t>panym przez System wentylacji B.</w:t>
      </w:r>
    </w:p>
    <w:p w14:paraId="42802131" w14:textId="4C411A85" w:rsidR="002C5616" w:rsidRPr="001246A6" w:rsidRDefault="002C5616" w:rsidP="0029361A">
      <w:pPr>
        <w:pStyle w:val="Akapitzlist"/>
        <w:numPr>
          <w:ilvl w:val="1"/>
          <w:numId w:val="5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usuwanego przez System wentylacji</w:t>
      </w:r>
      <w:r w:rsidR="003D7C5C" w:rsidRPr="001246A6">
        <w:rPr>
          <w:rFonts w:cstheme="minorHAnsi"/>
          <w:lang w:eastAsia="en-GB"/>
        </w:rPr>
        <w:t xml:space="preserve"> B</w:t>
      </w:r>
      <w:r w:rsidRPr="001246A6">
        <w:rPr>
          <w:rFonts w:cstheme="minorHAnsi"/>
          <w:lang w:eastAsia="en-GB"/>
        </w:rPr>
        <w:t>.</w:t>
      </w:r>
    </w:p>
    <w:p w14:paraId="48862B58" w14:textId="463B5BB6" w:rsidR="002C5616" w:rsidRPr="001246A6" w:rsidRDefault="002C5616" w:rsidP="0029361A">
      <w:pPr>
        <w:pStyle w:val="Akapitzlist"/>
        <w:numPr>
          <w:ilvl w:val="1"/>
          <w:numId w:val="5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zużycia energii elektr</w:t>
      </w:r>
      <w:r w:rsidR="003D7C5C" w:rsidRPr="001246A6">
        <w:rPr>
          <w:rFonts w:cstheme="minorHAnsi"/>
          <w:lang w:eastAsia="en-GB"/>
        </w:rPr>
        <w:t>ycznej przez System wentylacji B</w:t>
      </w:r>
      <w:r w:rsidRPr="001246A6">
        <w:rPr>
          <w:rFonts w:cstheme="minorHAnsi"/>
          <w:lang w:eastAsia="en-GB"/>
        </w:rPr>
        <w:t>.</w:t>
      </w:r>
    </w:p>
    <w:p w14:paraId="254A7BE2" w14:textId="78D34BA5" w:rsidR="002C5616" w:rsidRPr="001246A6" w:rsidRDefault="002C5616" w:rsidP="002C5616">
      <w:pPr>
        <w:rPr>
          <w:rFonts w:cstheme="minorHAnsi"/>
        </w:rPr>
      </w:pPr>
    </w:p>
    <w:p w14:paraId="357F5A5B" w14:textId="2F0C380D" w:rsidR="002C5616" w:rsidRPr="001246A6" w:rsidRDefault="78647A20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B</w:t>
      </w:r>
      <w:r w:rsidR="01CC1FF8" w:rsidRPr="001246A6">
        <w:rPr>
          <w:rFonts w:cstheme="minorHAnsi"/>
          <w:b/>
          <w:bCs/>
        </w:rPr>
        <w:t xml:space="preserve">.4 </w:t>
      </w:r>
      <w:r w:rsidR="01CC1FF8" w:rsidRPr="001246A6">
        <w:rPr>
          <w:rFonts w:cstheme="minorHAnsi"/>
        </w:rPr>
        <w:t>Test ilościowo-jakościowy będzie dotyczył spełnienia przez Prototyp Sy</w:t>
      </w:r>
      <w:r w:rsidRPr="001246A6">
        <w:rPr>
          <w:rFonts w:cstheme="minorHAnsi"/>
        </w:rPr>
        <w:t>stemu A wymagania Konkursowego 16</w:t>
      </w:r>
      <w:r w:rsidR="01CC1FF8" w:rsidRPr="001246A6">
        <w:rPr>
          <w:rFonts w:cstheme="minorHAnsi"/>
        </w:rPr>
        <w:t xml:space="preserve">.7 deklarowanego przez Wykonawcę w Ofercie oraz Wymagań Obligatoryjnych </w:t>
      </w:r>
      <w:r w:rsidR="40A5FAB6" w:rsidRPr="001246A6">
        <w:rPr>
          <w:rFonts w:cstheme="minorHAnsi"/>
        </w:rPr>
        <w:t>9.6</w:t>
      </w:r>
      <w:r w:rsidR="01CC1FF8" w:rsidRPr="001246A6">
        <w:rPr>
          <w:rFonts w:cstheme="minorHAnsi"/>
        </w:rPr>
        <w:t xml:space="preserve"> zgodnie z Załącznikiem nr 1 do Regulaminu. </w:t>
      </w:r>
    </w:p>
    <w:p w14:paraId="71BA12F2" w14:textId="77777777" w:rsidR="002C5616" w:rsidRPr="001246A6" w:rsidRDefault="002C5616" w:rsidP="002C5616">
      <w:pPr>
        <w:rPr>
          <w:rFonts w:cstheme="minorHAnsi"/>
        </w:rPr>
      </w:pPr>
    </w:p>
    <w:p w14:paraId="64A4E451" w14:textId="556888FD" w:rsidR="002C5616" w:rsidRPr="001246A6" w:rsidRDefault="57C10DE9" w:rsidP="0029361A">
      <w:pPr>
        <w:pStyle w:val="Akapitzlist"/>
        <w:numPr>
          <w:ilvl w:val="0"/>
          <w:numId w:val="5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Wykonawca pod nadzorem Zamawiającego </w:t>
      </w:r>
      <w:r w:rsidR="0E6C6B2F" w:rsidRPr="001246A6">
        <w:rPr>
          <w:rFonts w:cstheme="minorHAnsi"/>
          <w:lang w:eastAsia="en-GB"/>
        </w:rPr>
        <w:t>lub Zamawi</w:t>
      </w:r>
      <w:r w:rsidR="06594140" w:rsidRPr="001246A6">
        <w:rPr>
          <w:rFonts w:cstheme="minorHAnsi"/>
          <w:lang w:eastAsia="en-GB"/>
        </w:rPr>
        <w:t>ający w Systemie wentylacyjnym B</w:t>
      </w:r>
      <w:r w:rsidR="0E6C6B2F" w:rsidRPr="001246A6">
        <w:rPr>
          <w:rFonts w:cstheme="minorHAnsi"/>
          <w:lang w:eastAsia="en-GB"/>
        </w:rPr>
        <w:t xml:space="preserve"> wybiera Program </w:t>
      </w:r>
      <w:r w:rsidR="3B6717D0" w:rsidRPr="001246A6">
        <w:rPr>
          <w:rFonts w:cstheme="minorHAnsi"/>
          <w:lang w:eastAsia="en-GB"/>
        </w:rPr>
        <w:t>ON</w:t>
      </w:r>
      <w:r w:rsidR="0E6C6B2F" w:rsidRPr="001246A6">
        <w:rPr>
          <w:rFonts w:cstheme="minorHAnsi"/>
          <w:lang w:eastAsia="en-GB"/>
        </w:rPr>
        <w:t xml:space="preserve"> Manual, dla którego ustawia stałą nastawę przepływu powietrza nawiewanego i </w:t>
      </w:r>
      <w:r w:rsidR="06594140" w:rsidRPr="001246A6">
        <w:rPr>
          <w:rFonts w:cstheme="minorHAnsi"/>
          <w:lang w:eastAsia="en-GB"/>
        </w:rPr>
        <w:t>usuwanego, uzyskanego w Teście B</w:t>
      </w:r>
      <w:r w:rsidR="0E6C6B2F" w:rsidRPr="001246A6">
        <w:rPr>
          <w:rFonts w:cstheme="minorHAnsi"/>
          <w:lang w:eastAsia="en-GB"/>
        </w:rPr>
        <w:t xml:space="preserve">.1, rozumianą jako maksymalna średnia strumienia powietrza wentylacyjnego określoną dla Programu </w:t>
      </w:r>
      <w:r w:rsidR="38D57656" w:rsidRPr="001246A6">
        <w:rPr>
          <w:rFonts w:cstheme="minorHAnsi"/>
          <w:lang w:eastAsia="en-GB"/>
        </w:rPr>
        <w:t>ON</w:t>
      </w:r>
      <w:r w:rsidR="0E6C6B2F" w:rsidRPr="001246A6">
        <w:rPr>
          <w:rFonts w:cstheme="minorHAnsi"/>
          <w:lang w:eastAsia="en-GB"/>
        </w:rPr>
        <w:t xml:space="preserve"> Profil </w:t>
      </w:r>
      <w:r w:rsidR="06594140" w:rsidRPr="001246A6">
        <w:rPr>
          <w:rFonts w:cstheme="minorHAnsi"/>
          <w:lang w:eastAsia="en-GB"/>
        </w:rPr>
        <w:t>M</w:t>
      </w:r>
      <w:r w:rsidR="0E6C6B2F" w:rsidRPr="001246A6">
        <w:rPr>
          <w:rFonts w:cstheme="minorHAnsi"/>
          <w:lang w:eastAsia="en-GB"/>
        </w:rPr>
        <w:t xml:space="preserve">1 lub </w:t>
      </w:r>
      <w:r w:rsidR="06594140" w:rsidRPr="001246A6">
        <w:rPr>
          <w:rFonts w:cstheme="minorHAnsi"/>
          <w:lang w:eastAsia="en-GB"/>
        </w:rPr>
        <w:t>M</w:t>
      </w:r>
      <w:r w:rsidR="0E6C6B2F" w:rsidRPr="001246A6">
        <w:rPr>
          <w:rFonts w:cstheme="minorHAnsi"/>
          <w:lang w:eastAsia="en-GB"/>
        </w:rPr>
        <w:t xml:space="preserve">2. </w:t>
      </w:r>
    </w:p>
    <w:p w14:paraId="24D7DA55" w14:textId="4D750710" w:rsidR="002C5616" w:rsidRPr="001246A6" w:rsidRDefault="002C5616" w:rsidP="0029361A">
      <w:pPr>
        <w:pStyle w:val="Akapitzlist"/>
        <w:numPr>
          <w:ilvl w:val="0"/>
          <w:numId w:val="5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uruchamia System wentylacji </w:t>
      </w:r>
      <w:r w:rsidR="003D7C5C" w:rsidRPr="001246A6">
        <w:rPr>
          <w:rFonts w:cstheme="minorHAnsi"/>
          <w:lang w:eastAsia="en-GB"/>
        </w:rPr>
        <w:t xml:space="preserve">B </w:t>
      </w:r>
      <w:r w:rsidRPr="001246A6">
        <w:rPr>
          <w:rFonts w:cstheme="minorHAnsi"/>
          <w:lang w:eastAsia="en-GB"/>
        </w:rPr>
        <w:t xml:space="preserve">i przeprowadza Test </w:t>
      </w:r>
      <w:r w:rsidR="003D7C5C" w:rsidRPr="001246A6">
        <w:rPr>
          <w:rFonts w:cstheme="minorHAnsi"/>
          <w:lang w:eastAsia="en-GB"/>
        </w:rPr>
        <w:t>B</w:t>
      </w:r>
      <w:r w:rsidRPr="001246A6">
        <w:rPr>
          <w:rFonts w:cstheme="minorHAnsi"/>
          <w:lang w:eastAsia="en-GB"/>
        </w:rPr>
        <w:t>.4.</w:t>
      </w:r>
    </w:p>
    <w:p w14:paraId="07DFBFBB" w14:textId="7B6A2AE5" w:rsidR="002C5616" w:rsidRPr="001246A6" w:rsidRDefault="0E6C6B2F" w:rsidP="0029361A">
      <w:pPr>
        <w:pStyle w:val="Akapitzlist"/>
        <w:numPr>
          <w:ilvl w:val="0"/>
          <w:numId w:val="5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Zamawiający, w trakcie Testu </w:t>
      </w:r>
      <w:r w:rsidR="06594140" w:rsidRPr="001246A6">
        <w:rPr>
          <w:rFonts w:cstheme="minorHAnsi"/>
          <w:lang w:eastAsia="en-GB"/>
        </w:rPr>
        <w:t>B</w:t>
      </w:r>
      <w:r w:rsidRPr="001246A6">
        <w:rPr>
          <w:rFonts w:cstheme="minorHAnsi"/>
          <w:lang w:eastAsia="en-GB"/>
        </w:rPr>
        <w:t>.4 realizuje pomiar:</w:t>
      </w:r>
    </w:p>
    <w:p w14:paraId="2DCB1C09" w14:textId="44920370" w:rsidR="002C5616" w:rsidRPr="001246A6" w:rsidRDefault="002C5616" w:rsidP="0029361A">
      <w:pPr>
        <w:pStyle w:val="Akapitzlist"/>
        <w:numPr>
          <w:ilvl w:val="1"/>
          <w:numId w:val="5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temperatury powietrza w </w:t>
      </w:r>
      <w:r w:rsidR="003D7C5C" w:rsidRPr="001246A6">
        <w:rPr>
          <w:rFonts w:cstheme="minorHAnsi"/>
          <w:lang w:eastAsia="en-GB"/>
        </w:rPr>
        <w:t>Mieszkaniu</w:t>
      </w:r>
      <w:r w:rsidRPr="001246A6">
        <w:rPr>
          <w:rFonts w:cstheme="minorHAnsi"/>
          <w:lang w:eastAsia="en-GB"/>
        </w:rPr>
        <w:t xml:space="preserve"> realizowany w 6 punktach pomiarowych P1-</w:t>
      </w:r>
      <w:r w:rsidR="00A913B7" w:rsidRPr="001246A6">
        <w:rPr>
          <w:rFonts w:cstheme="minorHAnsi"/>
          <w:lang w:eastAsia="en-GB"/>
        </w:rPr>
        <w:t>P6 zaznaczonych w Załączniku 3.6</w:t>
      </w:r>
      <w:r w:rsidRPr="001246A6">
        <w:rPr>
          <w:rFonts w:cstheme="minorHAnsi"/>
          <w:lang w:eastAsia="en-GB"/>
        </w:rPr>
        <w:t xml:space="preserve"> </w:t>
      </w:r>
      <w:r w:rsidR="00A913B7" w:rsidRPr="001246A6">
        <w:rPr>
          <w:rFonts w:cstheme="minorHAnsi"/>
          <w:lang w:eastAsia="en-GB"/>
        </w:rPr>
        <w:t xml:space="preserve">do Załącznika nr 3 – Działanie 2. </w:t>
      </w:r>
      <w:r w:rsidRPr="001246A6">
        <w:rPr>
          <w:rFonts w:cstheme="minorHAnsi"/>
          <w:lang w:eastAsia="en-GB"/>
        </w:rPr>
        <w:t xml:space="preserve">Rzut </w:t>
      </w:r>
      <w:r w:rsidR="00A913B7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>, zgodnie z wymaganiami konkursowymi zawartymi w Załączniku 1 do Regulaminu.</w:t>
      </w:r>
    </w:p>
    <w:p w14:paraId="63FF5A76" w14:textId="746DD259" w:rsidR="002C5616" w:rsidRPr="001246A6" w:rsidRDefault="002C5616" w:rsidP="0029361A">
      <w:pPr>
        <w:pStyle w:val="Akapitzlist"/>
        <w:numPr>
          <w:ilvl w:val="1"/>
          <w:numId w:val="5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średniego poziomu dźwięku, zmierzonego w 6 punktach pomiarowych P1-P6 zaznaczonych na rzucie </w:t>
      </w:r>
      <w:r w:rsidR="00A913B7" w:rsidRPr="001246A6">
        <w:rPr>
          <w:rFonts w:cstheme="minorHAnsi"/>
          <w:lang w:eastAsia="en-GB"/>
        </w:rPr>
        <w:t>Mieszkania (Załącznik 3.6</w:t>
      </w:r>
      <w:r w:rsidRPr="001246A6">
        <w:rPr>
          <w:rFonts w:cstheme="minorHAnsi"/>
          <w:lang w:eastAsia="en-GB"/>
        </w:rPr>
        <w:t>. do Załącznika nr 3</w:t>
      </w:r>
      <w:r w:rsidR="00A913B7" w:rsidRPr="001246A6">
        <w:rPr>
          <w:rFonts w:cstheme="minorHAnsi"/>
          <w:lang w:eastAsia="en-GB"/>
        </w:rPr>
        <w:t xml:space="preserve"> – Działanie 2. Rzut mieszkania</w:t>
      </w:r>
      <w:r w:rsidRPr="001246A6">
        <w:rPr>
          <w:rFonts w:cstheme="minorHAnsi"/>
          <w:lang w:eastAsia="en-GB"/>
        </w:rPr>
        <w:t xml:space="preserve">). </w:t>
      </w:r>
    </w:p>
    <w:p w14:paraId="563E4EDC" w14:textId="5337BE44" w:rsidR="002C5616" w:rsidRPr="001246A6" w:rsidRDefault="002C5616" w:rsidP="0029361A">
      <w:pPr>
        <w:pStyle w:val="Akapitzlist"/>
        <w:numPr>
          <w:ilvl w:val="1"/>
          <w:numId w:val="5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</w:t>
      </w:r>
      <w:r w:rsidR="00A913B7" w:rsidRPr="001246A6">
        <w:rPr>
          <w:rFonts w:cstheme="minorHAnsi"/>
          <w:lang w:eastAsia="en-GB"/>
        </w:rPr>
        <w:t>wanego przez System wentylacji B</w:t>
      </w:r>
      <w:r w:rsidRPr="001246A6">
        <w:rPr>
          <w:rFonts w:cstheme="minorHAnsi"/>
          <w:lang w:eastAsia="en-GB"/>
        </w:rPr>
        <w:t>.</w:t>
      </w:r>
    </w:p>
    <w:p w14:paraId="2F6440A3" w14:textId="0622A64D" w:rsidR="002C5616" w:rsidRPr="001246A6" w:rsidRDefault="002C5616" w:rsidP="0029361A">
      <w:pPr>
        <w:pStyle w:val="Akapitzlist"/>
        <w:numPr>
          <w:ilvl w:val="1"/>
          <w:numId w:val="5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temperatury powietrza nawie</w:t>
      </w:r>
      <w:r w:rsidR="00A913B7" w:rsidRPr="001246A6">
        <w:rPr>
          <w:rFonts w:cstheme="minorHAnsi"/>
          <w:lang w:eastAsia="en-GB"/>
        </w:rPr>
        <w:t>wanego przez System wentylacji B</w:t>
      </w:r>
      <w:r w:rsidRPr="001246A6">
        <w:rPr>
          <w:rFonts w:cstheme="minorHAnsi"/>
          <w:lang w:eastAsia="en-GB"/>
        </w:rPr>
        <w:t xml:space="preserve">. </w:t>
      </w:r>
    </w:p>
    <w:p w14:paraId="34108A94" w14:textId="77777777" w:rsidR="002C5616" w:rsidRPr="001246A6" w:rsidRDefault="002C5616" w:rsidP="002C5616">
      <w:pPr>
        <w:rPr>
          <w:rFonts w:cstheme="minorHAnsi"/>
        </w:rPr>
      </w:pPr>
    </w:p>
    <w:p w14:paraId="578F8867" w14:textId="4B28CEC2" w:rsidR="002C5616" w:rsidRPr="001246A6" w:rsidRDefault="01CC1FF8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 xml:space="preserve">Test </w:t>
      </w:r>
      <w:r w:rsidR="2277440C" w:rsidRPr="001246A6">
        <w:rPr>
          <w:rFonts w:cstheme="minorHAnsi"/>
          <w:b/>
          <w:bCs/>
        </w:rPr>
        <w:t>B</w:t>
      </w:r>
      <w:r w:rsidRPr="001246A6">
        <w:rPr>
          <w:rFonts w:cstheme="minorHAnsi"/>
          <w:b/>
          <w:bCs/>
        </w:rPr>
        <w:t xml:space="preserve">.5 </w:t>
      </w:r>
      <w:r w:rsidRPr="001246A6">
        <w:rPr>
          <w:rFonts w:cstheme="minorHAnsi"/>
        </w:rPr>
        <w:t>Test ilościowo-jakościowy będzie dotyczył spe</w:t>
      </w:r>
      <w:r w:rsidR="2277440C" w:rsidRPr="001246A6">
        <w:rPr>
          <w:rFonts w:cstheme="minorHAnsi"/>
        </w:rPr>
        <w:t>łnienia przez Prototyp Systemu B wymagania Konkursowego 16</w:t>
      </w:r>
      <w:r w:rsidRPr="001246A6">
        <w:rPr>
          <w:rFonts w:cstheme="minorHAnsi"/>
        </w:rPr>
        <w:t>.8 deklarowanego przez Wykonawcę w Ofercie oraz Wymagań Obligatoryjnych 1</w:t>
      </w:r>
      <w:r w:rsidR="76192DB4" w:rsidRPr="001246A6">
        <w:rPr>
          <w:rFonts w:cstheme="minorHAnsi"/>
        </w:rPr>
        <w:t>1.5</w:t>
      </w:r>
      <w:r w:rsidRPr="001246A6">
        <w:rPr>
          <w:rFonts w:cstheme="minorHAnsi"/>
        </w:rPr>
        <w:t xml:space="preserve"> zgodnie z Załącznikiem nr 1 do Regulaminu. </w:t>
      </w:r>
    </w:p>
    <w:p w14:paraId="3870BD79" w14:textId="77777777" w:rsidR="002C5616" w:rsidRPr="001246A6" w:rsidRDefault="002C5616" w:rsidP="002C5616">
      <w:pPr>
        <w:rPr>
          <w:rFonts w:cstheme="minorHAnsi"/>
        </w:rPr>
      </w:pPr>
    </w:p>
    <w:p w14:paraId="58218D91" w14:textId="4662C539" w:rsidR="002C5616" w:rsidRPr="001246A6" w:rsidRDefault="57C10DE9" w:rsidP="0029361A">
      <w:pPr>
        <w:pStyle w:val="Akapitzlist"/>
        <w:numPr>
          <w:ilvl w:val="0"/>
          <w:numId w:val="5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lastRenderedPageBreak/>
        <w:t xml:space="preserve">Wykonawca pod nadzorem Zamawiającego </w:t>
      </w:r>
      <w:r w:rsidR="0E6C6B2F" w:rsidRPr="001246A6">
        <w:rPr>
          <w:rFonts w:cstheme="minorHAnsi"/>
          <w:lang w:eastAsia="en-GB"/>
        </w:rPr>
        <w:t>lub Zamawi</w:t>
      </w:r>
      <w:r w:rsidR="7CA5635E" w:rsidRPr="001246A6">
        <w:rPr>
          <w:rFonts w:cstheme="minorHAnsi"/>
          <w:lang w:eastAsia="en-GB"/>
        </w:rPr>
        <w:t>ający w Systemie wentylacyjnym B</w:t>
      </w:r>
      <w:r w:rsidR="0E6C6B2F" w:rsidRPr="001246A6">
        <w:rPr>
          <w:rFonts w:cstheme="minorHAnsi"/>
          <w:lang w:eastAsia="en-GB"/>
        </w:rPr>
        <w:t xml:space="preserve"> wybiera Program </w:t>
      </w:r>
      <w:r w:rsidR="7A9E318E" w:rsidRPr="001246A6">
        <w:rPr>
          <w:rFonts w:cstheme="minorHAnsi"/>
          <w:lang w:eastAsia="en-GB"/>
        </w:rPr>
        <w:t>ON</w:t>
      </w:r>
      <w:r w:rsidR="0E6C6B2F" w:rsidRPr="001246A6">
        <w:rPr>
          <w:rFonts w:cstheme="minorHAnsi"/>
          <w:lang w:eastAsia="en-GB"/>
        </w:rPr>
        <w:t xml:space="preserve"> Manual, dla którego ustawia stałą nastawę przepływu powietrza nawiewanego i usuwanego.</w:t>
      </w:r>
    </w:p>
    <w:p w14:paraId="1A40DFE0" w14:textId="0AE96DAD" w:rsidR="002C5616" w:rsidRPr="001246A6" w:rsidRDefault="0E6C6B2F" w:rsidP="0029361A">
      <w:pPr>
        <w:pStyle w:val="Akapitzlist"/>
        <w:numPr>
          <w:ilvl w:val="0"/>
          <w:numId w:val="5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przeprowadza Test </w:t>
      </w:r>
      <w:r w:rsidR="7CA5635E" w:rsidRPr="001246A6">
        <w:rPr>
          <w:rFonts w:cstheme="minorHAnsi"/>
          <w:lang w:eastAsia="en-GB"/>
        </w:rPr>
        <w:t>B</w:t>
      </w:r>
      <w:r w:rsidRPr="001246A6">
        <w:rPr>
          <w:rFonts w:cstheme="minorHAnsi"/>
          <w:lang w:eastAsia="en-GB"/>
        </w:rPr>
        <w:t xml:space="preserve">.5 dla dwóch sekwencji: sekwencja 1. dla średniego strumienia powietrza wentylacyjnego określonego dla Programu </w:t>
      </w:r>
      <w:r w:rsidR="21031BF4" w:rsidRPr="001246A6">
        <w:rPr>
          <w:rFonts w:cstheme="minorHAnsi"/>
          <w:lang w:eastAsia="en-GB"/>
        </w:rPr>
        <w:t>ON</w:t>
      </w:r>
      <w:r w:rsidRPr="001246A6">
        <w:rPr>
          <w:rFonts w:cstheme="minorHAnsi"/>
          <w:lang w:eastAsia="en-GB"/>
        </w:rPr>
        <w:t xml:space="preserve"> Profil </w:t>
      </w:r>
      <w:r w:rsidR="7CA5635E" w:rsidRPr="001246A6">
        <w:rPr>
          <w:rFonts w:cstheme="minorHAnsi"/>
          <w:lang w:eastAsia="en-GB"/>
        </w:rPr>
        <w:t>M1 w Teście B</w:t>
      </w:r>
      <w:r w:rsidRPr="001246A6">
        <w:rPr>
          <w:rFonts w:cstheme="minorHAnsi"/>
          <w:lang w:eastAsia="en-GB"/>
        </w:rPr>
        <w:t xml:space="preserve">.1 oraz sekwencja 2. dla średniego strumienia powietrza wentylacyjnego określonego dla Programu Praca </w:t>
      </w:r>
      <w:r w:rsidR="4F4751AF" w:rsidRPr="001246A6">
        <w:rPr>
          <w:rFonts w:cstheme="minorHAnsi"/>
          <w:lang w:eastAsia="en-GB"/>
        </w:rPr>
        <w:t>ON</w:t>
      </w:r>
      <w:r w:rsidRPr="001246A6">
        <w:rPr>
          <w:rFonts w:cstheme="minorHAnsi"/>
          <w:lang w:eastAsia="en-GB"/>
        </w:rPr>
        <w:t xml:space="preserve"> </w:t>
      </w:r>
      <w:r w:rsidR="7CA5635E" w:rsidRPr="001246A6">
        <w:rPr>
          <w:rFonts w:cstheme="minorHAnsi"/>
          <w:lang w:eastAsia="en-GB"/>
        </w:rPr>
        <w:t>M2 w Teście B</w:t>
      </w:r>
      <w:r w:rsidRPr="001246A6">
        <w:rPr>
          <w:rFonts w:cstheme="minorHAnsi"/>
          <w:lang w:eastAsia="en-GB"/>
        </w:rPr>
        <w:t xml:space="preserve">.1. </w:t>
      </w:r>
    </w:p>
    <w:p w14:paraId="45D952F1" w14:textId="7D12F968" w:rsidR="002C5616" w:rsidRPr="001246A6" w:rsidRDefault="002C5616" w:rsidP="0029361A">
      <w:pPr>
        <w:pStyle w:val="Akapitzlist"/>
        <w:numPr>
          <w:ilvl w:val="0"/>
          <w:numId w:val="5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Zamawiający, w trakcie Testu </w:t>
      </w:r>
      <w:r w:rsidR="00A913B7" w:rsidRPr="001246A6">
        <w:rPr>
          <w:rFonts w:cstheme="minorHAnsi"/>
          <w:lang w:eastAsia="en-GB"/>
        </w:rPr>
        <w:t>B</w:t>
      </w:r>
      <w:r w:rsidRPr="001246A6">
        <w:rPr>
          <w:rFonts w:cstheme="minorHAnsi"/>
          <w:lang w:eastAsia="en-GB"/>
        </w:rPr>
        <w:t>.5 realizuje pomiar:</w:t>
      </w:r>
    </w:p>
    <w:p w14:paraId="3D4FB4BA" w14:textId="54EF27E8" w:rsidR="002C5616" w:rsidRPr="001246A6" w:rsidRDefault="002C5616" w:rsidP="0029361A">
      <w:pPr>
        <w:pStyle w:val="Akapitzlist"/>
        <w:numPr>
          <w:ilvl w:val="1"/>
          <w:numId w:val="5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temperatury powietrza w </w:t>
      </w:r>
      <w:r w:rsidR="00A913B7" w:rsidRPr="001246A6">
        <w:rPr>
          <w:rFonts w:cstheme="minorHAnsi"/>
          <w:lang w:eastAsia="en-GB"/>
        </w:rPr>
        <w:t>Mieszkaniu realizowany w 6</w:t>
      </w:r>
      <w:r w:rsidRPr="001246A6">
        <w:rPr>
          <w:rFonts w:cstheme="minorHAnsi"/>
          <w:lang w:eastAsia="en-GB"/>
        </w:rPr>
        <w:t> punktach pomiarowych P1-P6 za</w:t>
      </w:r>
      <w:r w:rsidR="00A913B7" w:rsidRPr="001246A6">
        <w:rPr>
          <w:rFonts w:cstheme="minorHAnsi"/>
          <w:lang w:eastAsia="en-GB"/>
        </w:rPr>
        <w:t>znaczonych w Załączniku 3.6</w:t>
      </w:r>
      <w:r w:rsidRPr="001246A6">
        <w:rPr>
          <w:rFonts w:cstheme="minorHAnsi"/>
          <w:lang w:eastAsia="en-GB"/>
        </w:rPr>
        <w:t xml:space="preserve"> </w:t>
      </w:r>
      <w:r w:rsidR="00A913B7" w:rsidRPr="001246A6">
        <w:rPr>
          <w:rFonts w:cstheme="minorHAnsi"/>
          <w:lang w:eastAsia="en-GB"/>
        </w:rPr>
        <w:t>do Załącznika nr 3 – Działanie 2</w:t>
      </w:r>
      <w:r w:rsidRPr="001246A6">
        <w:rPr>
          <w:rFonts w:cstheme="minorHAnsi"/>
          <w:lang w:eastAsia="en-GB"/>
        </w:rPr>
        <w:t xml:space="preserve">. Rzut </w:t>
      </w:r>
      <w:r w:rsidR="00A913B7" w:rsidRPr="001246A6">
        <w:rPr>
          <w:rFonts w:cstheme="minorHAnsi"/>
          <w:lang w:eastAsia="en-GB"/>
        </w:rPr>
        <w:t>mieszkania</w:t>
      </w:r>
      <w:r w:rsidRPr="001246A6">
        <w:rPr>
          <w:rFonts w:cstheme="minorHAnsi"/>
          <w:lang w:eastAsia="en-GB"/>
        </w:rPr>
        <w:t xml:space="preserve">. </w:t>
      </w:r>
    </w:p>
    <w:p w14:paraId="35D520DB" w14:textId="6D0BEA1B" w:rsidR="002C5616" w:rsidRPr="001246A6" w:rsidRDefault="002C5616" w:rsidP="0029361A">
      <w:pPr>
        <w:pStyle w:val="Akapitzlist"/>
        <w:numPr>
          <w:ilvl w:val="1"/>
          <w:numId w:val="5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prędkości powietrza w każdym z punktów pomiarowych P1-P6 </w:t>
      </w:r>
      <w:r w:rsidR="0014627F" w:rsidRPr="001246A6">
        <w:rPr>
          <w:rFonts w:cstheme="minorHAnsi"/>
          <w:lang w:eastAsia="en-GB"/>
        </w:rPr>
        <w:t xml:space="preserve">na 4 wysokościach: 0,1m; 0,6m; </w:t>
      </w:r>
      <w:r w:rsidRPr="001246A6">
        <w:rPr>
          <w:rFonts w:cstheme="minorHAnsi"/>
          <w:lang w:eastAsia="en-GB"/>
        </w:rPr>
        <w:t>1,1m</w:t>
      </w:r>
      <w:r w:rsidR="0014627F" w:rsidRPr="001246A6">
        <w:rPr>
          <w:rFonts w:cstheme="minorHAnsi"/>
          <w:lang w:eastAsia="en-GB"/>
        </w:rPr>
        <w:t xml:space="preserve"> oraz 1,7m</w:t>
      </w:r>
      <w:r w:rsidRPr="001246A6">
        <w:rPr>
          <w:rFonts w:cstheme="minorHAnsi"/>
          <w:lang w:eastAsia="en-GB"/>
        </w:rPr>
        <w:t xml:space="preserve">.  </w:t>
      </w:r>
    </w:p>
    <w:p w14:paraId="4C5A50DE" w14:textId="761A5DF2" w:rsidR="002C5616" w:rsidRPr="001246A6" w:rsidRDefault="002C5616" w:rsidP="0029361A">
      <w:pPr>
        <w:pStyle w:val="Akapitzlist"/>
        <w:numPr>
          <w:ilvl w:val="1"/>
          <w:numId w:val="5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strumienia powietrza nawiewanego oraz usuwanego przez System wen</w:t>
      </w:r>
      <w:r w:rsidR="0014627F" w:rsidRPr="001246A6">
        <w:rPr>
          <w:rFonts w:cstheme="minorHAnsi"/>
          <w:lang w:eastAsia="en-GB"/>
        </w:rPr>
        <w:t>tylacji B</w:t>
      </w:r>
      <w:r w:rsidRPr="001246A6">
        <w:rPr>
          <w:rFonts w:cstheme="minorHAnsi"/>
          <w:lang w:eastAsia="en-GB"/>
        </w:rPr>
        <w:t xml:space="preserve">. </w:t>
      </w:r>
    </w:p>
    <w:p w14:paraId="3FDD3049" w14:textId="233080BD" w:rsidR="002C5616" w:rsidRPr="001246A6" w:rsidRDefault="0014627F" w:rsidP="0029361A">
      <w:pPr>
        <w:pStyle w:val="Akapitzlist"/>
        <w:numPr>
          <w:ilvl w:val="1"/>
          <w:numId w:val="55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</w:t>
      </w:r>
      <w:r w:rsidR="002C5616" w:rsidRPr="001246A6">
        <w:rPr>
          <w:rFonts w:cstheme="minorHAnsi"/>
          <w:lang w:eastAsia="en-GB"/>
        </w:rPr>
        <w:t>emperatury powietrza nawie</w:t>
      </w:r>
      <w:r w:rsidRPr="001246A6">
        <w:rPr>
          <w:rFonts w:cstheme="minorHAnsi"/>
          <w:lang w:eastAsia="en-GB"/>
        </w:rPr>
        <w:t>wanego przez System wentylacji B</w:t>
      </w:r>
      <w:r w:rsidR="002C5616" w:rsidRPr="001246A6">
        <w:rPr>
          <w:rFonts w:cstheme="minorHAnsi"/>
          <w:lang w:eastAsia="en-GB"/>
        </w:rPr>
        <w:t>.</w:t>
      </w:r>
    </w:p>
    <w:p w14:paraId="23923FFB" w14:textId="77777777" w:rsidR="002C5616" w:rsidRPr="001246A6" w:rsidRDefault="002C5616" w:rsidP="002C5616">
      <w:pPr>
        <w:rPr>
          <w:rFonts w:cstheme="minorHAnsi"/>
        </w:rPr>
      </w:pPr>
    </w:p>
    <w:p w14:paraId="5DFF50E8" w14:textId="77777777" w:rsidR="002C5616" w:rsidRPr="001246A6" w:rsidRDefault="002C5616" w:rsidP="002C5616">
      <w:pPr>
        <w:rPr>
          <w:rFonts w:cstheme="minorHAnsi"/>
        </w:rPr>
      </w:pPr>
    </w:p>
    <w:p w14:paraId="26CFBE9B" w14:textId="22D2DD43" w:rsidR="002C5616" w:rsidRPr="001246A6" w:rsidRDefault="01CC1FF8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A.6. Test Funkcjonalności Free cooling</w:t>
      </w:r>
      <w:r w:rsidRPr="001246A6">
        <w:rPr>
          <w:rFonts w:cstheme="minorHAnsi"/>
        </w:rPr>
        <w:t xml:space="preserve">, będzie weryfikował spełnienie przez System wentylacji </w:t>
      </w:r>
      <w:r w:rsidR="104BE524" w:rsidRPr="001246A6">
        <w:rPr>
          <w:rFonts w:cstheme="minorHAnsi"/>
        </w:rPr>
        <w:t>B</w:t>
      </w:r>
      <w:r w:rsidRPr="001246A6">
        <w:rPr>
          <w:rFonts w:cstheme="minorHAnsi"/>
        </w:rPr>
        <w:t xml:space="preserve"> Wymagania Obligatoryjnego </w:t>
      </w:r>
      <w:r w:rsidR="2BD45276" w:rsidRPr="001246A6">
        <w:rPr>
          <w:rFonts w:cstheme="minorHAnsi"/>
        </w:rPr>
        <w:t>9.8, 11.8</w:t>
      </w:r>
      <w:r w:rsidRPr="001246A6">
        <w:rPr>
          <w:rFonts w:cstheme="minorHAnsi"/>
        </w:rPr>
        <w:t xml:space="preserve">, zgodnie z Załącznikiem nr 1 do Regulaminu. </w:t>
      </w:r>
    </w:p>
    <w:p w14:paraId="0AD0107C" w14:textId="77777777" w:rsidR="002C5616" w:rsidRPr="001246A6" w:rsidRDefault="002C5616" w:rsidP="002C5616">
      <w:pPr>
        <w:rPr>
          <w:rFonts w:cstheme="minorHAnsi"/>
        </w:rPr>
      </w:pPr>
    </w:p>
    <w:p w14:paraId="6B152628" w14:textId="4C8C20B0" w:rsidR="002C5616" w:rsidRPr="001246A6" w:rsidRDefault="01CC1FF8" w:rsidP="002C5616">
      <w:pPr>
        <w:rPr>
          <w:rFonts w:cstheme="minorHAnsi"/>
        </w:rPr>
      </w:pPr>
      <w:r w:rsidRPr="001246A6">
        <w:rPr>
          <w:rFonts w:cstheme="minorHAnsi"/>
        </w:rPr>
        <w:t xml:space="preserve">Test Funkcjonalności Test </w:t>
      </w:r>
      <w:r w:rsidR="104BE524" w:rsidRPr="001246A6">
        <w:rPr>
          <w:rFonts w:cstheme="minorHAnsi"/>
        </w:rPr>
        <w:t>B</w:t>
      </w:r>
      <w:r w:rsidRPr="001246A6">
        <w:rPr>
          <w:rFonts w:cstheme="minorHAnsi"/>
        </w:rPr>
        <w:t>.6 zostanie przeprowadzony zgodnie z poniższą procedurą:</w:t>
      </w:r>
    </w:p>
    <w:p w14:paraId="2565C6D1" w14:textId="77777777" w:rsidR="002C5616" w:rsidRPr="001246A6" w:rsidRDefault="002C5616" w:rsidP="002C5616">
      <w:pPr>
        <w:rPr>
          <w:rFonts w:cstheme="minorHAnsi"/>
        </w:rPr>
      </w:pPr>
    </w:p>
    <w:p w14:paraId="4C89042F" w14:textId="68AB972D" w:rsidR="002C5616" w:rsidRPr="001246A6" w:rsidRDefault="002C5616" w:rsidP="002C5616">
      <w:pPr>
        <w:rPr>
          <w:rFonts w:cstheme="minorHAnsi"/>
        </w:rPr>
      </w:pPr>
      <w:r w:rsidRPr="001246A6">
        <w:rPr>
          <w:rFonts w:cstheme="minorHAnsi"/>
        </w:rPr>
        <w:t xml:space="preserve">Procedura testowa dla Testu </w:t>
      </w:r>
      <w:r w:rsidR="0014627F" w:rsidRPr="001246A6">
        <w:rPr>
          <w:rFonts w:cstheme="minorHAnsi"/>
        </w:rPr>
        <w:t>B</w:t>
      </w:r>
      <w:r w:rsidRPr="001246A6">
        <w:rPr>
          <w:rFonts w:cstheme="minorHAnsi"/>
        </w:rPr>
        <w:t>.6:</w:t>
      </w:r>
    </w:p>
    <w:p w14:paraId="3F726B1F" w14:textId="768D0DA0" w:rsidR="002C5616" w:rsidRPr="001246A6" w:rsidRDefault="57C10DE9" w:rsidP="0029361A">
      <w:pPr>
        <w:pStyle w:val="Akapitzlist"/>
        <w:numPr>
          <w:ilvl w:val="0"/>
          <w:numId w:val="54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Wykonawca pod nadzorem Zamawiającego </w:t>
      </w:r>
      <w:r w:rsidR="0E6C6B2F" w:rsidRPr="001246A6">
        <w:rPr>
          <w:rFonts w:cstheme="minorHAnsi"/>
          <w:lang w:eastAsia="en-GB"/>
        </w:rPr>
        <w:t>lu</w:t>
      </w:r>
      <w:r w:rsidR="67E4E7B1" w:rsidRPr="001246A6">
        <w:rPr>
          <w:rFonts w:cstheme="minorHAnsi"/>
          <w:lang w:eastAsia="en-GB"/>
        </w:rPr>
        <w:t>b Zamawiający uruchamia System B</w:t>
      </w:r>
      <w:r w:rsidR="0E6C6B2F" w:rsidRPr="001246A6">
        <w:rPr>
          <w:rFonts w:cstheme="minorHAnsi"/>
          <w:lang w:eastAsia="en-GB"/>
        </w:rPr>
        <w:t xml:space="preserve"> oraz wprowadza parametry pracy w </w:t>
      </w:r>
      <w:r w:rsidR="67E4E7B1" w:rsidRPr="001246A6">
        <w:rPr>
          <w:rFonts w:cstheme="minorHAnsi"/>
          <w:lang w:eastAsia="en-GB"/>
        </w:rPr>
        <w:t>Regulatorze pomieszczeniowym B</w:t>
      </w:r>
      <w:r w:rsidR="0E6C6B2F" w:rsidRPr="001246A6">
        <w:rPr>
          <w:rFonts w:cstheme="minorHAnsi"/>
          <w:lang w:eastAsia="en-GB"/>
        </w:rPr>
        <w:t>.</w:t>
      </w:r>
    </w:p>
    <w:p w14:paraId="23845B41" w14:textId="38B07316" w:rsidR="002C5616" w:rsidRPr="001246A6" w:rsidRDefault="002C5616" w:rsidP="0029361A">
      <w:pPr>
        <w:pStyle w:val="Akapitzlist"/>
        <w:numPr>
          <w:ilvl w:val="0"/>
          <w:numId w:val="54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 xml:space="preserve">Zamawiający zapewnia temperaturę powietrza w </w:t>
      </w:r>
      <w:r w:rsidR="0014627F" w:rsidRPr="001246A6">
        <w:rPr>
          <w:rFonts w:cstheme="minorHAnsi"/>
          <w:lang w:eastAsia="en-GB"/>
        </w:rPr>
        <w:t>Mieszkaniu</w:t>
      </w:r>
      <w:r w:rsidRPr="001246A6">
        <w:rPr>
          <w:rFonts w:cstheme="minorHAnsi"/>
          <w:lang w:eastAsia="en-GB"/>
        </w:rPr>
        <w:t xml:space="preserve"> w zakresie 24,0</w:t>
      </w:r>
      <w:r w:rsidRPr="001246A6">
        <w:rPr>
          <w:rFonts w:cstheme="minorHAnsi"/>
          <w:vertAlign w:val="superscript"/>
          <w:lang w:eastAsia="en-GB"/>
        </w:rPr>
        <w:t>o</w:t>
      </w:r>
      <w:r w:rsidRPr="001246A6">
        <w:rPr>
          <w:rFonts w:cstheme="minorHAnsi"/>
          <w:lang w:eastAsia="en-GB"/>
        </w:rPr>
        <w:t>C do 28,0</w:t>
      </w:r>
      <w:r w:rsidRPr="001246A6">
        <w:rPr>
          <w:rFonts w:cstheme="minorHAnsi"/>
          <w:vertAlign w:val="superscript"/>
          <w:lang w:eastAsia="en-GB"/>
        </w:rPr>
        <w:t>o</w:t>
      </w:r>
      <w:r w:rsidRPr="001246A6">
        <w:rPr>
          <w:rFonts w:cstheme="minorHAnsi"/>
          <w:lang w:eastAsia="en-GB"/>
        </w:rPr>
        <w:t>C i dostarcza na czerpnię powietrze o temperaturze w zakresie od 12</w:t>
      </w:r>
      <w:r w:rsidRPr="001246A6">
        <w:rPr>
          <w:rFonts w:cstheme="minorHAnsi"/>
          <w:vertAlign w:val="superscript"/>
          <w:lang w:eastAsia="en-GB"/>
        </w:rPr>
        <w:t>o</w:t>
      </w:r>
      <w:r w:rsidRPr="001246A6">
        <w:rPr>
          <w:rFonts w:cstheme="minorHAnsi"/>
          <w:lang w:eastAsia="en-GB"/>
        </w:rPr>
        <w:t>C do 19,9</w:t>
      </w:r>
      <w:r w:rsidRPr="001246A6">
        <w:rPr>
          <w:rFonts w:cstheme="minorHAnsi"/>
          <w:vertAlign w:val="superscript"/>
          <w:lang w:eastAsia="en-GB"/>
        </w:rPr>
        <w:t>o</w:t>
      </w:r>
      <w:r w:rsidRPr="001246A6">
        <w:rPr>
          <w:rFonts w:cstheme="minorHAnsi"/>
          <w:lang w:eastAsia="en-GB"/>
        </w:rPr>
        <w:t>C.</w:t>
      </w:r>
    </w:p>
    <w:p w14:paraId="27ADA209" w14:textId="367930CA" w:rsidR="002C5616" w:rsidRPr="001246A6" w:rsidRDefault="0E6C6B2F" w:rsidP="0029361A">
      <w:pPr>
        <w:pStyle w:val="Akapitzlist"/>
        <w:numPr>
          <w:ilvl w:val="0"/>
          <w:numId w:val="54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 xml:space="preserve">Zamawiający po upływie </w:t>
      </w:r>
      <w:r w:rsidR="65A22DAE" w:rsidRPr="001246A6">
        <w:rPr>
          <w:rFonts w:cstheme="minorHAnsi"/>
          <w:lang w:eastAsia="en-GB"/>
        </w:rPr>
        <w:t>ustalonej liczby</w:t>
      </w:r>
      <w:r w:rsidR="67E4E7B1" w:rsidRPr="001246A6">
        <w:rPr>
          <w:rFonts w:cstheme="minorHAnsi"/>
          <w:lang w:eastAsia="en-GB"/>
        </w:rPr>
        <w:t xml:space="preserve"> godzin od załączeniu Systemu wentylacji B</w:t>
      </w:r>
      <w:r w:rsidRPr="001246A6">
        <w:rPr>
          <w:rFonts w:cstheme="minorHAnsi"/>
          <w:lang w:eastAsia="en-GB"/>
        </w:rPr>
        <w:t xml:space="preserve"> dokona pomiarów temperatury powietrza w 6 punktach P1-P6 rozmieszczonych w </w:t>
      </w:r>
      <w:r w:rsidR="67E4E7B1" w:rsidRPr="001246A6">
        <w:rPr>
          <w:rFonts w:cstheme="minorHAnsi"/>
          <w:lang w:eastAsia="en-GB"/>
        </w:rPr>
        <w:t>Mieszkaniu</w:t>
      </w:r>
      <w:r w:rsidRPr="001246A6">
        <w:rPr>
          <w:rFonts w:cstheme="minorHAnsi"/>
          <w:lang w:eastAsia="en-GB"/>
        </w:rPr>
        <w:t xml:space="preserve">. </w:t>
      </w:r>
    </w:p>
    <w:p w14:paraId="4B2DE971" w14:textId="77777777" w:rsidR="002C5616" w:rsidRPr="001246A6" w:rsidRDefault="002C5616" w:rsidP="002C5616">
      <w:pPr>
        <w:rPr>
          <w:rFonts w:cstheme="minorHAnsi"/>
        </w:rPr>
      </w:pPr>
    </w:p>
    <w:p w14:paraId="3B617A67" w14:textId="36CEE05F" w:rsidR="002C5616" w:rsidRPr="001246A6" w:rsidRDefault="104BE524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>Test B</w:t>
      </w:r>
      <w:r w:rsidR="01CC1FF8" w:rsidRPr="001246A6">
        <w:rPr>
          <w:rFonts w:cstheme="minorHAnsi"/>
          <w:b/>
          <w:bCs/>
        </w:rPr>
        <w:t xml:space="preserve">.7. Test Funkcjonalności </w:t>
      </w:r>
      <w:r w:rsidRPr="001246A6">
        <w:rPr>
          <w:rFonts w:cstheme="minorHAnsi"/>
          <w:b/>
          <w:bCs/>
        </w:rPr>
        <w:t>Centralnego</w:t>
      </w:r>
      <w:r w:rsidR="01CC1FF8" w:rsidRPr="001246A6">
        <w:rPr>
          <w:rFonts w:cstheme="minorHAnsi"/>
          <w:b/>
          <w:bCs/>
        </w:rPr>
        <w:t xml:space="preserve"> systemu </w:t>
      </w:r>
      <w:r w:rsidRPr="001246A6">
        <w:rPr>
          <w:rFonts w:cstheme="minorHAnsi"/>
          <w:b/>
          <w:bCs/>
        </w:rPr>
        <w:t>nadzorującego</w:t>
      </w:r>
      <w:r w:rsidR="01CC1FF8" w:rsidRPr="001246A6">
        <w:rPr>
          <w:rFonts w:cstheme="minorHAnsi"/>
        </w:rPr>
        <w:t>, będzie weryfikował spe</w:t>
      </w:r>
      <w:r w:rsidRPr="001246A6">
        <w:rPr>
          <w:rFonts w:cstheme="minorHAnsi"/>
        </w:rPr>
        <w:t>łnienie przez Prototyp Systemu B</w:t>
      </w:r>
      <w:r w:rsidR="01CC1FF8" w:rsidRPr="001246A6">
        <w:rPr>
          <w:rFonts w:cstheme="minorHAnsi"/>
        </w:rPr>
        <w:t xml:space="preserve"> wymagań Obligatoryjnych</w:t>
      </w:r>
      <w:r w:rsidR="143557F6" w:rsidRPr="001246A6">
        <w:rPr>
          <w:rFonts w:cstheme="minorHAnsi"/>
        </w:rPr>
        <w:t xml:space="preserve"> </w:t>
      </w:r>
      <w:r w:rsidR="67BA6C28" w:rsidRPr="001246A6">
        <w:rPr>
          <w:rFonts w:cstheme="minorHAnsi"/>
        </w:rPr>
        <w:t>11.15, 14.1-14.3</w:t>
      </w:r>
      <w:r w:rsidR="01CC1FF8" w:rsidRPr="001246A6">
        <w:rPr>
          <w:rFonts w:cstheme="minorHAnsi"/>
        </w:rPr>
        <w:t xml:space="preserve"> zgodnie z Załącznikiem nr 1 do Regulaminu. </w:t>
      </w:r>
    </w:p>
    <w:p w14:paraId="25A19FE8" w14:textId="77777777" w:rsidR="002C5616" w:rsidRPr="001246A6" w:rsidRDefault="002C5616" w:rsidP="002C5616">
      <w:pPr>
        <w:rPr>
          <w:rFonts w:cstheme="minorHAnsi"/>
        </w:rPr>
      </w:pPr>
    </w:p>
    <w:p w14:paraId="44803CA1" w14:textId="40A491E3" w:rsidR="002C5616" w:rsidRPr="001246A6" w:rsidRDefault="01CC1FF8" w:rsidP="002C5616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104BE524" w:rsidRPr="001246A6">
        <w:rPr>
          <w:rFonts w:cstheme="minorHAnsi"/>
        </w:rPr>
        <w:t xml:space="preserve"> B</w:t>
      </w:r>
      <w:r w:rsidRPr="001246A6">
        <w:rPr>
          <w:rFonts w:cstheme="minorHAnsi"/>
        </w:rPr>
        <w:t xml:space="preserve">.7 zostanie przeprowadzony zgodnie z </w:t>
      </w:r>
      <w:r w:rsidR="17CFDE51" w:rsidRPr="001246A6">
        <w:rPr>
          <w:rFonts w:cstheme="minorHAnsi"/>
        </w:rPr>
        <w:t>poniższą procedurą</w:t>
      </w:r>
      <w:r w:rsidRPr="001246A6">
        <w:rPr>
          <w:rFonts w:cstheme="minorHAnsi"/>
        </w:rPr>
        <w:t>:</w:t>
      </w:r>
    </w:p>
    <w:p w14:paraId="06A2D2EB" w14:textId="77777777" w:rsidR="002C5616" w:rsidRPr="001246A6" w:rsidRDefault="002C5616" w:rsidP="002C5616">
      <w:pPr>
        <w:rPr>
          <w:rFonts w:cstheme="minorHAnsi"/>
        </w:rPr>
      </w:pPr>
    </w:p>
    <w:p w14:paraId="2F824076" w14:textId="77777777" w:rsidR="002C5616" w:rsidRPr="001246A6" w:rsidRDefault="002C5616" w:rsidP="002C5616">
      <w:pPr>
        <w:rPr>
          <w:rFonts w:cstheme="minorHAnsi"/>
        </w:rPr>
      </w:pPr>
      <w:r w:rsidRPr="001246A6">
        <w:rPr>
          <w:rFonts w:cstheme="minorHAnsi"/>
        </w:rPr>
        <w:t>Procedura testowa:</w:t>
      </w:r>
    </w:p>
    <w:p w14:paraId="32EFC676" w14:textId="30F1C37C" w:rsidR="002C5616" w:rsidRPr="001246A6" w:rsidRDefault="00D5012E" w:rsidP="0029361A">
      <w:pPr>
        <w:pStyle w:val="Akapitzlist"/>
        <w:numPr>
          <w:ilvl w:val="0"/>
          <w:numId w:val="51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 xml:space="preserve">Wykonawca pod nadzorem Zamawiającego </w:t>
      </w:r>
      <w:r w:rsidR="0E6C6B2F" w:rsidRPr="001246A6">
        <w:rPr>
          <w:rFonts w:cstheme="minorHAnsi"/>
        </w:rPr>
        <w:t>lu</w:t>
      </w:r>
      <w:r w:rsidR="67E4E7B1" w:rsidRPr="001246A6">
        <w:rPr>
          <w:rFonts w:cstheme="minorHAnsi"/>
        </w:rPr>
        <w:t>b Zamawiający uruchamia System B</w:t>
      </w:r>
      <w:r w:rsidR="0E6C6B2F" w:rsidRPr="001246A6">
        <w:rPr>
          <w:rFonts w:cstheme="minorHAnsi"/>
        </w:rPr>
        <w:t xml:space="preserve"> wraz z </w:t>
      </w:r>
      <w:r w:rsidR="67E4E7B1" w:rsidRPr="001246A6">
        <w:rPr>
          <w:rFonts w:cstheme="minorHAnsi"/>
        </w:rPr>
        <w:t>Centralnym</w:t>
      </w:r>
      <w:r w:rsidR="0E6C6B2F" w:rsidRPr="001246A6">
        <w:rPr>
          <w:rFonts w:cstheme="minorHAnsi"/>
        </w:rPr>
        <w:t xml:space="preserve"> systemem </w:t>
      </w:r>
      <w:r w:rsidR="67E4E7B1" w:rsidRPr="001246A6">
        <w:rPr>
          <w:rFonts w:cstheme="minorHAnsi"/>
        </w:rPr>
        <w:t>nadzorującym oraz z Regulatorem pomieszczeniowym B</w:t>
      </w:r>
      <w:r w:rsidR="0E6C6B2F" w:rsidRPr="001246A6">
        <w:rPr>
          <w:rFonts w:cstheme="minorHAnsi"/>
        </w:rPr>
        <w:t xml:space="preserve">. </w:t>
      </w:r>
    </w:p>
    <w:p w14:paraId="339D5D4E" w14:textId="5BE21D5B" w:rsidR="002C5616" w:rsidRPr="001246A6" w:rsidRDefault="002C5616" w:rsidP="0029361A">
      <w:pPr>
        <w:pStyle w:val="Akapitzlist"/>
        <w:numPr>
          <w:ilvl w:val="0"/>
          <w:numId w:val="51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Zamawiający po uruchomieniu </w:t>
      </w:r>
      <w:r w:rsidR="0014627F" w:rsidRPr="001246A6">
        <w:rPr>
          <w:rFonts w:cstheme="minorHAnsi"/>
        </w:rPr>
        <w:t>Centralnego</w:t>
      </w:r>
      <w:r w:rsidRPr="001246A6">
        <w:rPr>
          <w:rFonts w:cstheme="minorHAnsi"/>
        </w:rPr>
        <w:t xml:space="preserve"> systemu </w:t>
      </w:r>
      <w:r w:rsidR="0014627F" w:rsidRPr="001246A6">
        <w:rPr>
          <w:rFonts w:cstheme="minorHAnsi"/>
        </w:rPr>
        <w:t>nadzorującego</w:t>
      </w:r>
      <w:r w:rsidRPr="001246A6">
        <w:rPr>
          <w:rFonts w:cstheme="minorHAnsi"/>
        </w:rPr>
        <w:t xml:space="preserve"> odczyta następujące informacje:</w:t>
      </w:r>
    </w:p>
    <w:p w14:paraId="37115B45" w14:textId="0375C8CD" w:rsidR="002C5616" w:rsidRPr="001246A6" w:rsidRDefault="002C5616" w:rsidP="002C5616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parametry </w:t>
      </w:r>
      <w:r w:rsidR="009235A2" w:rsidRPr="001246A6">
        <w:rPr>
          <w:rFonts w:cstheme="minorHAnsi"/>
        </w:rPr>
        <w:t>powietrza z Systemu wentylacji B</w:t>
      </w:r>
      <w:r w:rsidRPr="001246A6">
        <w:rPr>
          <w:rFonts w:cstheme="minorHAnsi"/>
        </w:rPr>
        <w:t xml:space="preserve"> tj. temperaturę powietrza, wilgotność względną, stężenie dwutlenku węgla oraz koncentrację cząstek PM2.5, </w:t>
      </w:r>
    </w:p>
    <w:p w14:paraId="2FE7290E" w14:textId="6F31D0D5" w:rsidR="002C5616" w:rsidRPr="001246A6" w:rsidRDefault="002C5616" w:rsidP="002C5616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>- para</w:t>
      </w:r>
      <w:r w:rsidR="009235A2" w:rsidRPr="001246A6">
        <w:rPr>
          <w:rFonts w:cstheme="minorHAnsi"/>
        </w:rPr>
        <w:t>metry pracy Systemu wentylacji B</w:t>
      </w:r>
      <w:r w:rsidRPr="001246A6">
        <w:rPr>
          <w:rFonts w:cstheme="minorHAnsi"/>
        </w:rPr>
        <w:t xml:space="preserve">, </w:t>
      </w:r>
    </w:p>
    <w:p w14:paraId="521EC066" w14:textId="50BA1833" w:rsidR="002C5616" w:rsidRPr="001246A6" w:rsidRDefault="002C5616" w:rsidP="002C5616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- nastawy </w:t>
      </w:r>
      <w:r w:rsidR="009235A2" w:rsidRPr="001246A6">
        <w:rPr>
          <w:rFonts w:cstheme="minorHAnsi"/>
        </w:rPr>
        <w:t>z Regulatora pomieszczeniowego B</w:t>
      </w:r>
      <w:r w:rsidRPr="001246A6">
        <w:rPr>
          <w:rFonts w:cstheme="minorHAnsi"/>
        </w:rPr>
        <w:t xml:space="preserve">, </w:t>
      </w:r>
    </w:p>
    <w:p w14:paraId="27255D54" w14:textId="3B9A8DC3" w:rsidR="002C5616" w:rsidRPr="001246A6" w:rsidRDefault="01CC1FF8" w:rsidP="04041D6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>- stany awarii</w:t>
      </w:r>
      <w:r w:rsidR="4BFBF220" w:rsidRPr="001246A6">
        <w:rPr>
          <w:rFonts w:cstheme="minorHAnsi"/>
        </w:rPr>
        <w:t>.</w:t>
      </w:r>
    </w:p>
    <w:p w14:paraId="40F90CC3" w14:textId="14205121" w:rsidR="002C5616" w:rsidRPr="001246A6" w:rsidRDefault="2B4E64B9" w:rsidP="04041D69">
      <w:pPr>
        <w:pStyle w:val="Akapitzlist"/>
        <w:ind w:left="1440"/>
        <w:rPr>
          <w:rFonts w:cstheme="minorHAnsi"/>
        </w:rPr>
      </w:pPr>
      <w:r w:rsidRPr="001246A6">
        <w:rPr>
          <w:rFonts w:cstheme="minorHAnsi"/>
        </w:rPr>
        <w:t xml:space="preserve"> </w:t>
      </w:r>
    </w:p>
    <w:p w14:paraId="722C7C1B" w14:textId="409C4E2E" w:rsidR="002C5616" w:rsidRPr="001246A6" w:rsidRDefault="01CC1FF8" w:rsidP="0029361A">
      <w:pPr>
        <w:pStyle w:val="Akapitzlist"/>
        <w:numPr>
          <w:ilvl w:val="0"/>
          <w:numId w:val="51"/>
        </w:numPr>
        <w:rPr>
          <w:rFonts w:eastAsiaTheme="minorEastAsia" w:cstheme="minorHAnsi"/>
          <w:szCs w:val="22"/>
        </w:rPr>
      </w:pPr>
      <w:r w:rsidRPr="001246A6">
        <w:rPr>
          <w:rFonts w:cstheme="minorHAnsi"/>
        </w:rPr>
        <w:t xml:space="preserve">Zamawiający weryfikuje poprawność </w:t>
      </w:r>
      <w:r w:rsidR="67BA1611" w:rsidRPr="001246A6">
        <w:rPr>
          <w:rFonts w:cstheme="minorHAnsi"/>
        </w:rPr>
        <w:t>odczytu stanów awarii Systemu wentylacji B</w:t>
      </w:r>
      <w:r w:rsidRPr="001246A6">
        <w:rPr>
          <w:rFonts w:cstheme="minorHAnsi"/>
        </w:rPr>
        <w:t>.</w:t>
      </w:r>
    </w:p>
    <w:p w14:paraId="2FA2041E" w14:textId="77777777" w:rsidR="002C5616" w:rsidRPr="001246A6" w:rsidRDefault="01CC1FF8" w:rsidP="0029361A">
      <w:pPr>
        <w:pStyle w:val="Akapitzlist"/>
        <w:numPr>
          <w:ilvl w:val="0"/>
          <w:numId w:val="51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Zamawiający weryfikuje sposób przeprowadzania zdalnej aktualizacji oprogramowania poszczególnych systemów wentylacji, w tym celu Wnioskodawca dostarcza 2 pliki aktualizacji. </w:t>
      </w:r>
    </w:p>
    <w:p w14:paraId="030B3C33" w14:textId="28DFAF57" w:rsidR="002C5616" w:rsidRPr="001246A6" w:rsidRDefault="002C5616" w:rsidP="002C5616">
      <w:pPr>
        <w:pStyle w:val="Akapitzlist"/>
        <w:ind w:left="1440"/>
        <w:rPr>
          <w:rFonts w:cstheme="minorHAnsi"/>
          <w:b/>
        </w:rPr>
      </w:pPr>
    </w:p>
    <w:p w14:paraId="611112EB" w14:textId="3BE7B63F" w:rsidR="002C5616" w:rsidRPr="001246A6" w:rsidRDefault="67BA1611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lastRenderedPageBreak/>
        <w:t>Test B</w:t>
      </w:r>
      <w:r w:rsidR="01CC1FF8" w:rsidRPr="001246A6">
        <w:rPr>
          <w:rFonts w:cstheme="minorHAnsi"/>
          <w:b/>
          <w:bCs/>
        </w:rPr>
        <w:t xml:space="preserve">.8. Test Funkcjonalności </w:t>
      </w:r>
      <w:r w:rsidRPr="001246A6">
        <w:rPr>
          <w:rFonts w:cstheme="minorHAnsi"/>
          <w:b/>
          <w:bCs/>
        </w:rPr>
        <w:t>Aplikacji</w:t>
      </w:r>
      <w:r w:rsidR="01CC1FF8" w:rsidRPr="001246A6">
        <w:rPr>
          <w:rFonts w:cstheme="minorHAnsi"/>
        </w:rPr>
        <w:t>, będzie weryfikował spe</w:t>
      </w:r>
      <w:r w:rsidRPr="001246A6">
        <w:rPr>
          <w:rFonts w:cstheme="minorHAnsi"/>
        </w:rPr>
        <w:t>łnienie przez Prototyp Systemu B</w:t>
      </w:r>
      <w:r w:rsidR="01CC1FF8" w:rsidRPr="001246A6">
        <w:rPr>
          <w:rFonts w:cstheme="minorHAnsi"/>
        </w:rPr>
        <w:t xml:space="preserve"> wymagań Obligatoryjnych </w:t>
      </w:r>
      <w:r w:rsidR="3EBC2239" w:rsidRPr="001246A6">
        <w:rPr>
          <w:rFonts w:cstheme="minorHAnsi"/>
          <w:color w:val="000000" w:themeColor="text1"/>
        </w:rPr>
        <w:t>13.3-13.5</w:t>
      </w:r>
      <w:r w:rsidR="01CC1FF8" w:rsidRPr="001246A6">
        <w:rPr>
          <w:rFonts w:cstheme="minorHAnsi"/>
          <w:color w:val="000000" w:themeColor="text1"/>
        </w:rPr>
        <w:t xml:space="preserve"> z</w:t>
      </w:r>
      <w:r w:rsidR="01CC1FF8" w:rsidRPr="001246A6">
        <w:rPr>
          <w:rFonts w:cstheme="minorHAnsi"/>
        </w:rPr>
        <w:t xml:space="preserve">godnie z Załącznikiem nr 1 do Regulaminu. </w:t>
      </w:r>
    </w:p>
    <w:p w14:paraId="670FA986" w14:textId="77777777" w:rsidR="002C5616" w:rsidRPr="001246A6" w:rsidRDefault="002C5616" w:rsidP="002C5616">
      <w:pPr>
        <w:rPr>
          <w:rFonts w:cstheme="minorHAnsi"/>
          <w:b/>
        </w:rPr>
      </w:pPr>
    </w:p>
    <w:p w14:paraId="5EE75697" w14:textId="3B30573F" w:rsidR="002C5616" w:rsidRPr="001246A6" w:rsidRDefault="01CC1FF8" w:rsidP="002C5616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67BA1611" w:rsidRPr="001246A6">
        <w:rPr>
          <w:rFonts w:cstheme="minorHAnsi"/>
        </w:rPr>
        <w:t xml:space="preserve"> B</w:t>
      </w:r>
      <w:r w:rsidRPr="001246A6">
        <w:rPr>
          <w:rFonts w:cstheme="minorHAnsi"/>
        </w:rPr>
        <w:t xml:space="preserve">.8 zostanie przeprowadzony zgodnie z </w:t>
      </w:r>
      <w:r w:rsidR="66B8E22B" w:rsidRPr="001246A6">
        <w:rPr>
          <w:rFonts w:cstheme="minorHAnsi"/>
        </w:rPr>
        <w:t>poniższą procedurą</w:t>
      </w:r>
      <w:r w:rsidRPr="001246A6">
        <w:rPr>
          <w:rFonts w:cstheme="minorHAnsi"/>
        </w:rPr>
        <w:t>:</w:t>
      </w:r>
    </w:p>
    <w:p w14:paraId="6BF1C1AF" w14:textId="77777777" w:rsidR="002C5616" w:rsidRPr="001246A6" w:rsidRDefault="002C5616" w:rsidP="002C5616">
      <w:pPr>
        <w:rPr>
          <w:rFonts w:cstheme="minorHAnsi"/>
        </w:rPr>
      </w:pPr>
    </w:p>
    <w:p w14:paraId="34A046D1" w14:textId="77777777" w:rsidR="002C5616" w:rsidRPr="001246A6" w:rsidRDefault="002C5616" w:rsidP="002C5616">
      <w:pPr>
        <w:rPr>
          <w:rFonts w:cstheme="minorHAnsi"/>
        </w:rPr>
      </w:pPr>
      <w:r w:rsidRPr="001246A6">
        <w:rPr>
          <w:rFonts w:cstheme="minorHAnsi"/>
        </w:rPr>
        <w:t>Procedura testowa:</w:t>
      </w:r>
    </w:p>
    <w:p w14:paraId="03C99DAA" w14:textId="3C59DFDB" w:rsidR="002C5616" w:rsidRPr="001246A6" w:rsidRDefault="00D5012E" w:rsidP="0029361A">
      <w:pPr>
        <w:pStyle w:val="Akapitzlist"/>
        <w:numPr>
          <w:ilvl w:val="0"/>
          <w:numId w:val="52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 xml:space="preserve">Wykonawca pod nadzorem Zamawiającego </w:t>
      </w:r>
      <w:r w:rsidR="0E6C6B2F" w:rsidRPr="001246A6">
        <w:rPr>
          <w:rFonts w:cstheme="minorHAnsi"/>
        </w:rPr>
        <w:t>lu</w:t>
      </w:r>
      <w:r w:rsidR="72AEC341" w:rsidRPr="001246A6">
        <w:rPr>
          <w:rFonts w:cstheme="minorHAnsi"/>
        </w:rPr>
        <w:t>b Zamawiający uruchamia System B</w:t>
      </w:r>
      <w:r w:rsidR="0E6C6B2F" w:rsidRPr="001246A6">
        <w:rPr>
          <w:rFonts w:cstheme="minorHAnsi"/>
        </w:rPr>
        <w:t xml:space="preserve">, </w:t>
      </w:r>
      <w:r w:rsidR="72AEC341" w:rsidRPr="001246A6">
        <w:rPr>
          <w:rFonts w:cstheme="minorHAnsi"/>
        </w:rPr>
        <w:t>Aplikację oraz Regulator pomieszczeniowy B</w:t>
      </w:r>
      <w:r w:rsidR="0E6C6B2F" w:rsidRPr="001246A6">
        <w:rPr>
          <w:rFonts w:cstheme="minorHAnsi"/>
        </w:rPr>
        <w:t xml:space="preserve">. </w:t>
      </w:r>
    </w:p>
    <w:p w14:paraId="38F3EF36" w14:textId="27D69F85" w:rsidR="4522B89D" w:rsidRPr="001246A6" w:rsidRDefault="4522B89D" w:rsidP="0029361A">
      <w:pPr>
        <w:pStyle w:val="Akapitzlist"/>
        <w:numPr>
          <w:ilvl w:val="0"/>
          <w:numId w:val="52"/>
        </w:numPr>
        <w:jc w:val="both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cstheme="minorHAnsi"/>
          <w:szCs w:val="22"/>
        </w:rPr>
        <w:t xml:space="preserve">Zamawiający </w:t>
      </w:r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>włączy i wyłączy Systemu wentylacji B z poziomu Aplikacji,</w:t>
      </w:r>
      <w:r w:rsidR="1CFDFDEB" w:rsidRPr="001246A6">
        <w:rPr>
          <w:rStyle w:val="Domylnaczcionkaakapitu1"/>
          <w:rFonts w:eastAsia="Calibri" w:cstheme="minorHAnsi"/>
          <w:color w:val="000000" w:themeColor="text1"/>
          <w:szCs w:val="22"/>
        </w:rPr>
        <w:t xml:space="preserve"> ustalawi harmonogram pracy definiowanej jako okres załączonego Programu ON, Noc oraz Wakacje,</w:t>
      </w:r>
    </w:p>
    <w:p w14:paraId="057542E0" w14:textId="20FA0AE7" w:rsidR="3366225F" w:rsidRPr="001246A6" w:rsidRDefault="3366225F" w:rsidP="0029361A">
      <w:pPr>
        <w:pStyle w:val="Akapitzlist"/>
        <w:numPr>
          <w:ilvl w:val="0"/>
          <w:numId w:val="52"/>
        </w:numPr>
        <w:jc w:val="both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>Zamawiający w Aplikacji wprowadzeni nastawy pracy Systemu wentylacji B,</w:t>
      </w:r>
    </w:p>
    <w:p w14:paraId="68B23F26" w14:textId="581DF030" w:rsidR="002C5616" w:rsidRPr="001246A6" w:rsidRDefault="01CC1FF8" w:rsidP="0029361A">
      <w:pPr>
        <w:pStyle w:val="Akapitzlist"/>
        <w:numPr>
          <w:ilvl w:val="0"/>
          <w:numId w:val="52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Zamawiający po uruchomieniu </w:t>
      </w:r>
      <w:r w:rsidR="67BA1611" w:rsidRPr="001246A6">
        <w:rPr>
          <w:rFonts w:cstheme="minorHAnsi"/>
        </w:rPr>
        <w:t>Aplikacji</w:t>
      </w:r>
      <w:r w:rsidRPr="001246A6">
        <w:rPr>
          <w:rFonts w:cstheme="minorHAnsi"/>
        </w:rPr>
        <w:t xml:space="preserve"> odczyta następujące informacje:</w:t>
      </w:r>
    </w:p>
    <w:p w14:paraId="192D7E15" w14:textId="2566EF50" w:rsidR="002C5616" w:rsidRPr="001246A6" w:rsidRDefault="002C5616" w:rsidP="0029361A">
      <w:pPr>
        <w:pStyle w:val="Akapitzlist"/>
        <w:numPr>
          <w:ilvl w:val="0"/>
          <w:numId w:val="46"/>
        </w:numPr>
        <w:jc w:val="both"/>
        <w:rPr>
          <w:rFonts w:cstheme="minorHAnsi"/>
        </w:rPr>
      </w:pPr>
      <w:r w:rsidRPr="001246A6">
        <w:rPr>
          <w:rFonts w:cstheme="minorHAnsi"/>
        </w:rPr>
        <w:t>wyświetlanie parametrów jakości środowiska wewnętrznego tj. temperatury powietrza, wilgotności względnej, stężenia CO</w:t>
      </w:r>
      <w:r w:rsidRPr="001246A6">
        <w:rPr>
          <w:rFonts w:cstheme="minorHAnsi"/>
          <w:vertAlign w:val="subscript"/>
        </w:rPr>
        <w:t>2</w:t>
      </w:r>
      <w:r w:rsidRPr="001246A6">
        <w:rPr>
          <w:rFonts w:cstheme="minorHAnsi"/>
        </w:rPr>
        <w:t>, koncentr</w:t>
      </w:r>
      <w:r w:rsidR="009235A2" w:rsidRPr="001246A6">
        <w:rPr>
          <w:rFonts w:cstheme="minorHAnsi"/>
        </w:rPr>
        <w:t>acji cząstek PM2.5 dla Systemu B</w:t>
      </w:r>
      <w:r w:rsidRPr="001246A6">
        <w:rPr>
          <w:rFonts w:cstheme="minorHAnsi"/>
        </w:rPr>
        <w:t xml:space="preserve">, </w:t>
      </w:r>
    </w:p>
    <w:p w14:paraId="218A7F40" w14:textId="663C1303" w:rsidR="002C5616" w:rsidRPr="001246A6" w:rsidRDefault="01CC1FF8" w:rsidP="0029361A">
      <w:pPr>
        <w:pStyle w:val="Akapitzlist"/>
        <w:numPr>
          <w:ilvl w:val="0"/>
          <w:numId w:val="46"/>
        </w:numPr>
        <w:jc w:val="both"/>
        <w:rPr>
          <w:rFonts w:cstheme="minorHAnsi"/>
        </w:rPr>
      </w:pPr>
      <w:r w:rsidRPr="001246A6">
        <w:rPr>
          <w:rFonts w:cstheme="minorHAnsi"/>
        </w:rPr>
        <w:t>wyświetlania interpretacji graficznej oceny jakości powietrza</w:t>
      </w:r>
    </w:p>
    <w:p w14:paraId="4582EA52" w14:textId="0197ED36" w:rsidR="002C5616" w:rsidRPr="001246A6" w:rsidRDefault="52D801E8" w:rsidP="0029361A">
      <w:pPr>
        <w:pStyle w:val="Akapitzlist"/>
        <w:numPr>
          <w:ilvl w:val="0"/>
          <w:numId w:val="46"/>
        </w:numPr>
        <w:jc w:val="both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 xml:space="preserve"> </w:t>
      </w:r>
    </w:p>
    <w:p w14:paraId="08EEBB19" w14:textId="3BD62E6B" w:rsidR="002C5616" w:rsidRPr="001246A6" w:rsidRDefault="530318DF" w:rsidP="0029361A">
      <w:pPr>
        <w:pStyle w:val="Akapitzlist"/>
        <w:numPr>
          <w:ilvl w:val="0"/>
          <w:numId w:val="46"/>
        </w:numPr>
        <w:spacing w:before="120"/>
        <w:jc w:val="both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 xml:space="preserve">wyświetlanie </w:t>
      </w:r>
      <w:r w:rsidR="52D801E8" w:rsidRPr="001246A6">
        <w:rPr>
          <w:rStyle w:val="Domylnaczcionkaakapitu1"/>
          <w:rFonts w:eastAsia="Calibri" w:cstheme="minorHAnsi"/>
          <w:color w:val="000000" w:themeColor="text1"/>
          <w:szCs w:val="22"/>
        </w:rPr>
        <w:t>parametr</w:t>
      </w:r>
      <w:r w:rsidR="37989D12" w:rsidRPr="001246A6">
        <w:rPr>
          <w:rStyle w:val="Domylnaczcionkaakapitu1"/>
          <w:rFonts w:eastAsia="Calibri" w:cstheme="minorHAnsi"/>
          <w:color w:val="000000" w:themeColor="text1"/>
          <w:szCs w:val="22"/>
        </w:rPr>
        <w:t>ów</w:t>
      </w:r>
      <w:r w:rsidR="52D801E8" w:rsidRPr="001246A6">
        <w:rPr>
          <w:rStyle w:val="Domylnaczcionkaakapitu1"/>
          <w:rFonts w:eastAsia="Calibri" w:cstheme="minorHAnsi"/>
          <w:color w:val="000000" w:themeColor="text1"/>
          <w:szCs w:val="22"/>
        </w:rPr>
        <w:t xml:space="preserve"> obliczeniowych tj. odzysku ciepła lub chłodu, odzysku wilgoci, zużycie energii elektrycznej,</w:t>
      </w:r>
    </w:p>
    <w:p w14:paraId="5AD07CD7" w14:textId="4DDC853B" w:rsidR="002C5616" w:rsidRPr="001246A6" w:rsidRDefault="7434F909" w:rsidP="0029361A">
      <w:pPr>
        <w:pStyle w:val="Akapitzlist"/>
        <w:numPr>
          <w:ilvl w:val="0"/>
          <w:numId w:val="46"/>
        </w:numPr>
        <w:spacing w:before="120"/>
        <w:jc w:val="both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>Wyświetlanie informacji</w:t>
      </w:r>
      <w:r w:rsidR="52D801E8" w:rsidRPr="001246A6">
        <w:rPr>
          <w:rStyle w:val="Domylnaczcionkaakapitu1"/>
          <w:rFonts w:eastAsia="Calibri" w:cstheme="minorHAnsi"/>
          <w:color w:val="000000" w:themeColor="text1"/>
          <w:szCs w:val="22"/>
        </w:rPr>
        <w:t xml:space="preserve"> o nastawach pracy Systemu wentylacji B, </w:t>
      </w:r>
    </w:p>
    <w:p w14:paraId="783A6D35" w14:textId="4066B953" w:rsidR="002C5616" w:rsidRPr="001246A6" w:rsidRDefault="52D801E8" w:rsidP="0029361A">
      <w:pPr>
        <w:pStyle w:val="Akapitzlist"/>
        <w:numPr>
          <w:ilvl w:val="0"/>
          <w:numId w:val="46"/>
        </w:numPr>
        <w:spacing w:before="120"/>
        <w:jc w:val="both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 xml:space="preserve"> </w:t>
      </w:r>
      <w:r w:rsidR="40D7B9F7" w:rsidRPr="001246A6">
        <w:rPr>
          <w:rStyle w:val="Domylnaczcionkaakapitu1"/>
          <w:rFonts w:eastAsia="Calibri" w:cstheme="minorHAnsi"/>
          <w:color w:val="000000" w:themeColor="text1"/>
          <w:szCs w:val="22"/>
        </w:rPr>
        <w:t xml:space="preserve">Wyświetlanie informacji o aktywnym procesie chłodzenia w Przypadku Przegrzewania Mieszkania lub ogrzewania w Przypadku Przechłodzenia Mieszkania, </w:t>
      </w:r>
    </w:p>
    <w:p w14:paraId="014AA6FA" w14:textId="65ED735A" w:rsidR="002C5616" w:rsidRPr="001246A6" w:rsidRDefault="52D801E8" w:rsidP="0029361A">
      <w:pPr>
        <w:pStyle w:val="Akapitzlist"/>
        <w:numPr>
          <w:ilvl w:val="0"/>
          <w:numId w:val="46"/>
        </w:numPr>
        <w:spacing w:before="120"/>
        <w:jc w:val="both"/>
        <w:rPr>
          <w:rFonts w:cstheme="minorHAnsi"/>
          <w:color w:val="000000" w:themeColor="text1"/>
          <w:szCs w:val="22"/>
        </w:rPr>
      </w:pPr>
      <w:r w:rsidRPr="001246A6">
        <w:rPr>
          <w:rStyle w:val="Domylnaczcionkaakapitu1"/>
          <w:rFonts w:eastAsia="Calibri" w:cstheme="minorHAnsi"/>
          <w:color w:val="000000" w:themeColor="text1"/>
          <w:szCs w:val="22"/>
        </w:rPr>
        <w:t>przegląd i import danych historycznych do formatu *.csv lub *.xlsx lub *.xls.</w:t>
      </w:r>
    </w:p>
    <w:p w14:paraId="27F472E7" w14:textId="77777777" w:rsidR="002C5616" w:rsidRPr="001246A6" w:rsidRDefault="002C5616" w:rsidP="002C5616">
      <w:pPr>
        <w:jc w:val="both"/>
        <w:rPr>
          <w:rFonts w:cstheme="minorHAnsi"/>
        </w:rPr>
      </w:pPr>
    </w:p>
    <w:p w14:paraId="67E8D697" w14:textId="74D726F9" w:rsidR="002C5616" w:rsidRPr="001246A6" w:rsidRDefault="01CC1FF8" w:rsidP="002C5616">
      <w:pPr>
        <w:jc w:val="both"/>
        <w:rPr>
          <w:rFonts w:cstheme="minorHAnsi"/>
        </w:rPr>
      </w:pPr>
      <w:r w:rsidRPr="001246A6">
        <w:rPr>
          <w:rFonts w:cstheme="minorHAnsi"/>
          <w:b/>
          <w:bCs/>
        </w:rPr>
        <w:t xml:space="preserve">Test </w:t>
      </w:r>
      <w:r w:rsidR="67BA1611" w:rsidRPr="001246A6">
        <w:rPr>
          <w:rFonts w:cstheme="minorHAnsi"/>
          <w:b/>
          <w:bCs/>
        </w:rPr>
        <w:t>B</w:t>
      </w:r>
      <w:r w:rsidRPr="001246A6">
        <w:rPr>
          <w:rFonts w:cstheme="minorHAnsi"/>
          <w:b/>
          <w:bCs/>
        </w:rPr>
        <w:t>.9. Test Funkcjonalności Regulatora pomieszczeniowego</w:t>
      </w:r>
      <w:r w:rsidR="67BA1611" w:rsidRPr="001246A6">
        <w:rPr>
          <w:rFonts w:cstheme="minorHAnsi"/>
          <w:b/>
          <w:bCs/>
        </w:rPr>
        <w:t xml:space="preserve"> B</w:t>
      </w:r>
      <w:r w:rsidRPr="001246A6">
        <w:rPr>
          <w:rFonts w:cstheme="minorHAnsi"/>
        </w:rPr>
        <w:t>, będzie weryfikował spe</w:t>
      </w:r>
      <w:r w:rsidR="67BA1611" w:rsidRPr="001246A6">
        <w:rPr>
          <w:rFonts w:cstheme="minorHAnsi"/>
        </w:rPr>
        <w:t>łnienie przez Prototyp Systemu B</w:t>
      </w:r>
      <w:r w:rsidRPr="001246A6">
        <w:rPr>
          <w:rFonts w:cstheme="minorHAnsi"/>
        </w:rPr>
        <w:t xml:space="preserve"> wymagań Obligatoryjnych </w:t>
      </w:r>
      <w:r w:rsidR="1A47C84E" w:rsidRPr="001246A6">
        <w:rPr>
          <w:rFonts w:cstheme="minorHAnsi"/>
        </w:rPr>
        <w:t>9.11, 12.1-12.18</w:t>
      </w:r>
      <w:r w:rsidRPr="001246A6">
        <w:rPr>
          <w:rFonts w:cstheme="minorHAnsi"/>
        </w:rPr>
        <w:t xml:space="preserve"> </w:t>
      </w:r>
      <w:r w:rsidR="67BA1611" w:rsidRPr="001246A6">
        <w:rPr>
          <w:rFonts w:cstheme="minorHAnsi"/>
        </w:rPr>
        <w:t>zgodnie z Załącznikiem nr 1</w:t>
      </w:r>
      <w:r w:rsidRPr="001246A6">
        <w:rPr>
          <w:rFonts w:cstheme="minorHAnsi"/>
        </w:rPr>
        <w:t xml:space="preserve"> do Regulaminu. </w:t>
      </w:r>
    </w:p>
    <w:p w14:paraId="6A7D5FEB" w14:textId="77777777" w:rsidR="002C5616" w:rsidRPr="001246A6" w:rsidRDefault="002C5616" w:rsidP="002C5616">
      <w:pPr>
        <w:rPr>
          <w:rFonts w:cstheme="minorHAnsi"/>
          <w:b/>
        </w:rPr>
      </w:pPr>
    </w:p>
    <w:p w14:paraId="66D5A2AB" w14:textId="659AFBD1" w:rsidR="002C5616" w:rsidRPr="001246A6" w:rsidRDefault="01CC1FF8" w:rsidP="002C5616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="67BA1611" w:rsidRPr="001246A6">
        <w:rPr>
          <w:rFonts w:cstheme="minorHAnsi"/>
        </w:rPr>
        <w:t xml:space="preserve"> B</w:t>
      </w:r>
      <w:r w:rsidRPr="001246A6">
        <w:rPr>
          <w:rFonts w:cstheme="minorHAnsi"/>
        </w:rPr>
        <w:t xml:space="preserve">.9 zostanie przeprowadzony zgodnie z </w:t>
      </w:r>
      <w:r w:rsidR="463D1C75" w:rsidRPr="001246A6">
        <w:rPr>
          <w:rFonts w:cstheme="minorHAnsi"/>
        </w:rPr>
        <w:t>poniższą procedurą</w:t>
      </w:r>
      <w:r w:rsidRPr="001246A6">
        <w:rPr>
          <w:rFonts w:cstheme="minorHAnsi"/>
        </w:rPr>
        <w:t>:</w:t>
      </w:r>
    </w:p>
    <w:p w14:paraId="2CCE7455" w14:textId="77777777" w:rsidR="002C5616" w:rsidRPr="001246A6" w:rsidRDefault="002C5616" w:rsidP="002C5616">
      <w:pPr>
        <w:rPr>
          <w:rFonts w:cstheme="minorHAnsi"/>
        </w:rPr>
      </w:pPr>
    </w:p>
    <w:p w14:paraId="07519E2D" w14:textId="77777777" w:rsidR="002C5616" w:rsidRPr="001246A6" w:rsidRDefault="002C5616" w:rsidP="002C5616">
      <w:pPr>
        <w:rPr>
          <w:rFonts w:cstheme="minorHAnsi"/>
        </w:rPr>
      </w:pPr>
      <w:r w:rsidRPr="001246A6">
        <w:rPr>
          <w:rFonts w:cstheme="minorHAnsi"/>
        </w:rPr>
        <w:t>Procedura testowa:</w:t>
      </w:r>
    </w:p>
    <w:p w14:paraId="612DC7C9" w14:textId="3B1F36EA" w:rsidR="002C5616" w:rsidRPr="001246A6" w:rsidRDefault="00D5012E" w:rsidP="0029361A">
      <w:pPr>
        <w:pStyle w:val="Akapitzlist"/>
        <w:numPr>
          <w:ilvl w:val="0"/>
          <w:numId w:val="53"/>
        </w:numPr>
        <w:jc w:val="both"/>
        <w:rPr>
          <w:rFonts w:cstheme="minorHAnsi"/>
        </w:rPr>
      </w:pPr>
      <w:r w:rsidRPr="001246A6">
        <w:rPr>
          <w:rFonts w:cstheme="minorHAnsi"/>
          <w:lang w:eastAsia="en-GB"/>
        </w:rPr>
        <w:t xml:space="preserve">Wykonawca pod nadzorem Zamawiającego </w:t>
      </w:r>
      <w:r w:rsidR="0E6C6B2F" w:rsidRPr="001246A6">
        <w:rPr>
          <w:rFonts w:cstheme="minorHAnsi"/>
        </w:rPr>
        <w:t>lu</w:t>
      </w:r>
      <w:r w:rsidR="72AEC341" w:rsidRPr="001246A6">
        <w:rPr>
          <w:rFonts w:cstheme="minorHAnsi"/>
        </w:rPr>
        <w:t>b Zamawiający uruchamia System B.</w:t>
      </w:r>
    </w:p>
    <w:p w14:paraId="34566700" w14:textId="6596934A" w:rsidR="002C5616" w:rsidRPr="001246A6" w:rsidRDefault="002C5616" w:rsidP="0029361A">
      <w:pPr>
        <w:pStyle w:val="Akapitzlist"/>
        <w:numPr>
          <w:ilvl w:val="0"/>
          <w:numId w:val="53"/>
        </w:numPr>
        <w:jc w:val="both"/>
        <w:rPr>
          <w:rFonts w:cstheme="minorHAnsi"/>
        </w:rPr>
      </w:pPr>
      <w:r w:rsidRPr="001246A6">
        <w:rPr>
          <w:rFonts w:cstheme="minorHAnsi"/>
        </w:rPr>
        <w:t>Wykonawca pod nadzorem Zamawiającego lub Zamawiający przeprowadza weryfikację Regulatora pomieszczeniowego</w:t>
      </w:r>
      <w:r w:rsidR="009235A2" w:rsidRPr="001246A6">
        <w:rPr>
          <w:rFonts w:cstheme="minorHAnsi"/>
        </w:rPr>
        <w:t xml:space="preserve"> B</w:t>
      </w:r>
      <w:r w:rsidRPr="001246A6">
        <w:rPr>
          <w:rFonts w:cstheme="minorHAnsi"/>
        </w:rPr>
        <w:t xml:space="preserve"> obejmującą:</w:t>
      </w:r>
    </w:p>
    <w:p w14:paraId="71BA43F0" w14:textId="77777777" w:rsidR="002C5616" w:rsidRPr="001246A6" w:rsidRDefault="002C5616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załączenie Programu Przerwa, </w:t>
      </w:r>
    </w:p>
    <w:p w14:paraId="11CD3F55" w14:textId="77777777" w:rsidR="002C5616" w:rsidRPr="001246A6" w:rsidRDefault="002C5616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załączenie Programu OFF, </w:t>
      </w:r>
    </w:p>
    <w:p w14:paraId="0A035E26" w14:textId="3F3F0315" w:rsidR="002C5616" w:rsidRPr="001246A6" w:rsidRDefault="002C5616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załączenie Programu </w:t>
      </w:r>
      <w:r w:rsidR="77290477" w:rsidRPr="001246A6">
        <w:rPr>
          <w:rFonts w:cstheme="minorHAnsi"/>
        </w:rPr>
        <w:t>ON</w:t>
      </w:r>
      <w:r w:rsidRPr="001246A6">
        <w:rPr>
          <w:rFonts w:cstheme="minorHAnsi"/>
        </w:rPr>
        <w:t xml:space="preserve">, </w:t>
      </w:r>
    </w:p>
    <w:p w14:paraId="3E3F891C" w14:textId="77777777" w:rsidR="002C5616" w:rsidRPr="001246A6" w:rsidRDefault="002C5616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>pomiar temperatury powietrza, wilgotności względnej, stężenia CO</w:t>
      </w:r>
      <w:r w:rsidRPr="001246A6">
        <w:rPr>
          <w:rFonts w:cstheme="minorHAnsi"/>
          <w:vertAlign w:val="subscript"/>
        </w:rPr>
        <w:t>2</w:t>
      </w:r>
      <w:r w:rsidRPr="001246A6">
        <w:rPr>
          <w:rFonts w:cstheme="minorHAnsi"/>
        </w:rPr>
        <w:t xml:space="preserve">, pomiar koncentracji cząstek PM2.5, </w:t>
      </w:r>
    </w:p>
    <w:p w14:paraId="267BBE95" w14:textId="77777777" w:rsidR="002C5616" w:rsidRPr="001246A6" w:rsidRDefault="002C5616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zmianę nastaw: temperatury powietrza w pomieszczeniu i reakcję Systemu wentylacji na taka zmianę, </w:t>
      </w:r>
    </w:p>
    <w:p w14:paraId="744B1193" w14:textId="77777777" w:rsidR="002C5616" w:rsidRPr="001246A6" w:rsidRDefault="002C5616" w:rsidP="0029361A">
      <w:pPr>
        <w:pStyle w:val="Akapitzlist"/>
        <w:numPr>
          <w:ilvl w:val="0"/>
          <w:numId w:val="47"/>
        </w:numPr>
        <w:jc w:val="both"/>
        <w:rPr>
          <w:rFonts w:cstheme="minorHAnsi"/>
        </w:rPr>
      </w:pPr>
      <w:r w:rsidRPr="001246A6">
        <w:rPr>
          <w:rFonts w:cstheme="minorHAnsi"/>
        </w:rPr>
        <w:t>sposób prezentowania danych na wyświetlaczu.</w:t>
      </w:r>
    </w:p>
    <w:p w14:paraId="18372ACD" w14:textId="1A62EB7D" w:rsidR="002C5616" w:rsidRPr="001246A6" w:rsidRDefault="002C5616" w:rsidP="005F6FB2">
      <w:pPr>
        <w:jc w:val="both"/>
        <w:rPr>
          <w:rFonts w:cstheme="minorHAnsi"/>
          <w:lang w:eastAsia="en-GB"/>
        </w:rPr>
      </w:pPr>
    </w:p>
    <w:p w14:paraId="36F1DABB" w14:textId="7EF5A0BC" w:rsidR="003D7C5C" w:rsidRPr="001246A6" w:rsidRDefault="78647A20" w:rsidP="003D7C5C">
      <w:pPr>
        <w:jc w:val="both"/>
        <w:rPr>
          <w:rFonts w:cstheme="minorHAnsi"/>
        </w:rPr>
      </w:pPr>
      <w:r w:rsidRPr="001246A6">
        <w:rPr>
          <w:rFonts w:cstheme="minorHAnsi"/>
        </w:rPr>
        <w:t xml:space="preserve">W celu zachowania równego traktowania </w:t>
      </w:r>
      <w:r w:rsidR="7574D4D6" w:rsidRPr="001246A6">
        <w:rPr>
          <w:rFonts w:cstheme="minorHAnsi"/>
        </w:rPr>
        <w:t>Uczestników Przedsięwzięcia</w:t>
      </w:r>
      <w:r w:rsidRPr="001246A6">
        <w:rPr>
          <w:rFonts w:cstheme="minorHAnsi"/>
        </w:rPr>
        <w:t xml:space="preserve"> oraz przy utrzymaniu generalnej zasady prowadzenia testów, zmiany w procedurze mogą być wprowadzone w celu usprawnienia lub poprawy sensowności testów lub dostosowania się do warunków prowadzenia testów realizowanych wybranym miejscu testów.</w:t>
      </w:r>
    </w:p>
    <w:p w14:paraId="7760F6CC" w14:textId="77777777" w:rsidR="003D7C5C" w:rsidRPr="001246A6" w:rsidRDefault="003D7C5C" w:rsidP="003D7C5C">
      <w:pPr>
        <w:ind w:left="360" w:firstLine="720"/>
        <w:jc w:val="both"/>
        <w:rPr>
          <w:rFonts w:cstheme="minorHAnsi"/>
        </w:rPr>
      </w:pPr>
    </w:p>
    <w:p w14:paraId="34559EB8" w14:textId="40E025CE" w:rsidR="49ED7D3C" w:rsidRPr="001246A6" w:rsidRDefault="47375A4A" w:rsidP="72B42E6D">
      <w:pPr>
        <w:pStyle w:val="Nagwek2"/>
        <w:spacing w:line="259" w:lineRule="auto"/>
        <w:ind w:firstLine="360"/>
        <w:rPr>
          <w:rFonts w:eastAsia="Calibri" w:cstheme="minorHAnsi"/>
          <w:b w:val="0"/>
          <w:bCs w:val="0"/>
        </w:rPr>
      </w:pPr>
      <w:bookmarkStart w:id="48" w:name="_Toc73430329"/>
      <w:r w:rsidRPr="001246A6">
        <w:rPr>
          <w:rFonts w:eastAsia="Calibri" w:cstheme="minorHAnsi"/>
        </w:rPr>
        <w:lastRenderedPageBreak/>
        <w:t xml:space="preserve">II.I.6.3. Aparatura pomiarowa używana w Testach Systemów wentylacyjnych wraz z </w:t>
      </w:r>
      <w:r w:rsidR="28250EA6" w:rsidRPr="001246A6">
        <w:rPr>
          <w:rFonts w:eastAsia="Calibri" w:cstheme="minorHAnsi"/>
        </w:rPr>
        <w:t>Centralnym systemem zarządzającym</w:t>
      </w:r>
      <w:bookmarkEnd w:id="48"/>
    </w:p>
    <w:p w14:paraId="20D8E971" w14:textId="42BF351F" w:rsidR="49ED7D3C" w:rsidRPr="001246A6" w:rsidRDefault="47375A4A" w:rsidP="72B42E6D">
      <w:pPr>
        <w:jc w:val="both"/>
        <w:rPr>
          <w:rFonts w:eastAsia="Calibri" w:cstheme="minorHAnsi"/>
          <w:color w:val="000000" w:themeColor="text1"/>
        </w:rPr>
      </w:pPr>
      <w:r w:rsidRPr="001246A6">
        <w:rPr>
          <w:rFonts w:eastAsia="Calibri" w:cstheme="minorHAnsi"/>
          <w:color w:val="000000" w:themeColor="text1"/>
        </w:rPr>
        <w:t>Testy Prototypów Systemu Wentylacji B są prowadzone przez Zamawiającego, przy czym Zamawiający zastrzega sobie prawo do zlecenia przeprowadzenia Testów Prototypów Systemów Wentylacyjnych przez niezależny podmiot zewnętrzny. `</w:t>
      </w:r>
    </w:p>
    <w:p w14:paraId="653EBC3D" w14:textId="60ABBB1B" w:rsidR="04041D69" w:rsidRPr="001246A6" w:rsidRDefault="04041D69">
      <w:pPr>
        <w:rPr>
          <w:rFonts w:eastAsia="Calibri" w:cstheme="minorHAnsi"/>
          <w:color w:val="000000" w:themeColor="text1"/>
          <w:szCs w:val="22"/>
        </w:rPr>
      </w:pPr>
    </w:p>
    <w:p w14:paraId="7F0CC8D3" w14:textId="7C752F35" w:rsidR="49ED7D3C" w:rsidRPr="001246A6" w:rsidRDefault="47375A4A" w:rsidP="72B42E6D">
      <w:pPr>
        <w:jc w:val="both"/>
        <w:rPr>
          <w:rFonts w:eastAsia="Calibri" w:cstheme="minorHAnsi"/>
          <w:color w:val="000000" w:themeColor="text1"/>
        </w:rPr>
      </w:pPr>
      <w:r w:rsidRPr="001246A6">
        <w:rPr>
          <w:rFonts w:eastAsia="Calibri" w:cstheme="minorHAnsi"/>
          <w:color w:val="000000" w:themeColor="text1"/>
        </w:rPr>
        <w:t>Urządzenia pomiarowe, które zostaną użyte w trakcie Testów Prototypu Systemu wentylacji B oraz Centralnego systemu zarządzającego:</w:t>
      </w:r>
    </w:p>
    <w:p w14:paraId="2919CC8C" w14:textId="1CCFEE83" w:rsidR="04041D69" w:rsidRPr="001246A6" w:rsidRDefault="04041D69" w:rsidP="00AA07D2">
      <w:pPr>
        <w:jc w:val="both"/>
        <w:rPr>
          <w:rFonts w:eastAsia="Calibri" w:cstheme="minorHAnsi"/>
          <w:color w:val="000000" w:themeColor="text1"/>
          <w:szCs w:val="22"/>
        </w:rPr>
      </w:pPr>
    </w:p>
    <w:p w14:paraId="562BEDC8" w14:textId="21E65036" w:rsidR="49ED7D3C" w:rsidRPr="001246A6" w:rsidRDefault="47375A4A" w:rsidP="72B42E6D">
      <w:pPr>
        <w:pStyle w:val="Akapitzlist"/>
        <w:numPr>
          <w:ilvl w:val="0"/>
          <w:numId w:val="1"/>
        </w:numPr>
        <w:rPr>
          <w:rFonts w:eastAsiaTheme="minorEastAsia" w:cstheme="minorHAnsi"/>
          <w:b/>
          <w:bCs/>
          <w:color w:val="000000" w:themeColor="text1"/>
        </w:rPr>
      </w:pPr>
      <w:r w:rsidRPr="001246A6">
        <w:rPr>
          <w:rFonts w:eastAsia="Calibri" w:cstheme="minorHAnsi"/>
          <w:b/>
          <w:bCs/>
          <w:color w:val="000000" w:themeColor="text1"/>
        </w:rPr>
        <w:t>Test B.1</w:t>
      </w:r>
    </w:p>
    <w:p w14:paraId="7A78F1D3" w14:textId="3873D499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6 szt. – pomieszczeniowych czujników temperatury powietrza: dokładność min. ±0,5</w:t>
      </w:r>
      <w:r w:rsidRPr="001246A6">
        <w:rPr>
          <w:rFonts w:eastAsia="Calibri" w:cstheme="minorHAnsi"/>
          <w:color w:val="000000" w:themeColor="text1"/>
          <w:szCs w:val="22"/>
          <w:vertAlign w:val="superscript"/>
        </w:rPr>
        <w:t>o</w:t>
      </w:r>
      <w:r w:rsidRPr="001246A6">
        <w:rPr>
          <w:rFonts w:eastAsia="Calibri" w:cstheme="minorHAnsi"/>
          <w:color w:val="000000" w:themeColor="text1"/>
          <w:szCs w:val="22"/>
        </w:rPr>
        <w:t>C,</w:t>
      </w:r>
    </w:p>
    <w:p w14:paraId="045C7496" w14:textId="687B5267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6 szt. – pomieszczeniowych czujników wilgotności względnej: dokładność min. ±5%,</w:t>
      </w:r>
    </w:p>
    <w:p w14:paraId="6D7FD61A" w14:textId="515C4FD4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6 szt. – pomieszczeniowych czujników stężenia CO</w:t>
      </w:r>
      <w:r w:rsidRPr="001246A6">
        <w:rPr>
          <w:rFonts w:eastAsia="Calibri" w:cstheme="minorHAnsi"/>
          <w:color w:val="000000" w:themeColor="text1"/>
          <w:szCs w:val="22"/>
          <w:vertAlign w:val="subscript"/>
        </w:rPr>
        <w:t>2</w:t>
      </w:r>
      <w:r w:rsidRPr="001246A6">
        <w:rPr>
          <w:rFonts w:eastAsia="Calibri" w:cstheme="minorHAnsi"/>
          <w:color w:val="000000" w:themeColor="text1"/>
          <w:szCs w:val="22"/>
        </w:rPr>
        <w:t>: dokładność min. 50ppm,</w:t>
      </w:r>
    </w:p>
    <w:p w14:paraId="51822425" w14:textId="0985C5EA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3 szt. – laserowych mierników koncentracji cząstek PM2.5,</w:t>
      </w:r>
    </w:p>
    <w:p w14:paraId="38AD679E" w14:textId="580A4884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1 szt. – kanałowy anemometr cieplno-oporowy,</w:t>
      </w:r>
    </w:p>
    <w:p w14:paraId="53D50160" w14:textId="2CA245C6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1 szt. – rurka Prandtla, </w:t>
      </w:r>
    </w:p>
    <w:p w14:paraId="40F55066" w14:textId="5DE33AFC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1 szt. – balometr lub nasada pomiarowa</w:t>
      </w:r>
    </w:p>
    <w:p w14:paraId="3F544DA4" w14:textId="41B82143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1 szt. – watomierz z pomiarem wartości True RMS.</w:t>
      </w:r>
    </w:p>
    <w:p w14:paraId="2906EF34" w14:textId="6D24609F" w:rsidR="04041D69" w:rsidRPr="001246A6" w:rsidRDefault="04041D69" w:rsidP="00AA07D2">
      <w:pPr>
        <w:ind w:left="720"/>
        <w:rPr>
          <w:rFonts w:eastAsia="Calibri" w:cstheme="minorHAnsi"/>
          <w:color w:val="000000" w:themeColor="text1"/>
          <w:szCs w:val="22"/>
        </w:rPr>
      </w:pPr>
    </w:p>
    <w:p w14:paraId="6084CEDE" w14:textId="74B7678B" w:rsidR="49ED7D3C" w:rsidRPr="001246A6" w:rsidRDefault="47375A4A" w:rsidP="72B42E6D">
      <w:pPr>
        <w:pStyle w:val="Akapitzlist"/>
        <w:numPr>
          <w:ilvl w:val="0"/>
          <w:numId w:val="1"/>
        </w:numPr>
        <w:rPr>
          <w:rFonts w:eastAsiaTheme="minorEastAsia" w:cstheme="minorHAnsi"/>
          <w:b/>
          <w:bCs/>
          <w:color w:val="000000" w:themeColor="text1"/>
        </w:rPr>
      </w:pPr>
      <w:r w:rsidRPr="001246A6">
        <w:rPr>
          <w:rFonts w:eastAsia="Calibri" w:cstheme="minorHAnsi"/>
          <w:b/>
          <w:bCs/>
          <w:color w:val="000000" w:themeColor="text1"/>
        </w:rPr>
        <w:t xml:space="preserve">Test </w:t>
      </w:r>
      <w:r w:rsidR="26F8958D" w:rsidRPr="001246A6">
        <w:rPr>
          <w:rFonts w:eastAsia="Calibri" w:cstheme="minorHAnsi"/>
          <w:b/>
          <w:bCs/>
          <w:color w:val="000000" w:themeColor="text1"/>
        </w:rPr>
        <w:t>B</w:t>
      </w:r>
      <w:r w:rsidRPr="001246A6">
        <w:rPr>
          <w:rFonts w:eastAsia="Calibri" w:cstheme="minorHAnsi"/>
          <w:b/>
          <w:bCs/>
          <w:color w:val="000000" w:themeColor="text1"/>
        </w:rPr>
        <w:t>.2</w:t>
      </w:r>
    </w:p>
    <w:p w14:paraId="112BFCDC" w14:textId="3D179813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6 szt. – pomieszczeniowych czujników temperatury powietrza: dokładność min. ±0,5</w:t>
      </w:r>
      <w:r w:rsidRPr="001246A6">
        <w:rPr>
          <w:rFonts w:eastAsia="Calibri" w:cstheme="minorHAnsi"/>
          <w:color w:val="000000" w:themeColor="text1"/>
          <w:szCs w:val="22"/>
          <w:vertAlign w:val="superscript"/>
        </w:rPr>
        <w:t>o</w:t>
      </w:r>
      <w:r w:rsidRPr="001246A6">
        <w:rPr>
          <w:rFonts w:eastAsia="Calibri" w:cstheme="minorHAnsi"/>
          <w:color w:val="000000" w:themeColor="text1"/>
          <w:szCs w:val="22"/>
        </w:rPr>
        <w:t>C,</w:t>
      </w:r>
    </w:p>
    <w:p w14:paraId="792F3C4E" w14:textId="7D6835EB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6 szt. – pomieszczeniowych czujników wilgotności względnej: dokładność min. ±5%,</w:t>
      </w:r>
    </w:p>
    <w:p w14:paraId="3C681DC3" w14:textId="01F32578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6 szt. –  impaktorów do badań mikrobiologicznych,</w:t>
      </w:r>
    </w:p>
    <w:p w14:paraId="378FC11A" w14:textId="5C9B3F59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1 szt. – kanałowy anemometr cieplno-oporowy,</w:t>
      </w:r>
    </w:p>
    <w:p w14:paraId="0A7BBF16" w14:textId="5579F8DE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1 szt. – rurka Prandtla, </w:t>
      </w:r>
    </w:p>
    <w:p w14:paraId="41213C27" w14:textId="6F4949DB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1 szt. – balometr lub nasada pomiarowa.</w:t>
      </w:r>
    </w:p>
    <w:p w14:paraId="68C5254E" w14:textId="35478BFC" w:rsidR="04041D69" w:rsidRPr="001246A6" w:rsidRDefault="04041D69" w:rsidP="00AA07D2">
      <w:pPr>
        <w:ind w:left="1440"/>
        <w:rPr>
          <w:rFonts w:eastAsia="Calibri" w:cstheme="minorHAnsi"/>
          <w:color w:val="000000" w:themeColor="text1"/>
          <w:szCs w:val="22"/>
        </w:rPr>
      </w:pPr>
    </w:p>
    <w:p w14:paraId="054881A1" w14:textId="112794D9" w:rsidR="49ED7D3C" w:rsidRPr="001246A6" w:rsidRDefault="47375A4A" w:rsidP="72B42E6D">
      <w:pPr>
        <w:pStyle w:val="Akapitzlist"/>
        <w:numPr>
          <w:ilvl w:val="0"/>
          <w:numId w:val="1"/>
        </w:numPr>
        <w:rPr>
          <w:rFonts w:eastAsiaTheme="minorEastAsia" w:cstheme="minorHAnsi"/>
          <w:b/>
          <w:bCs/>
          <w:color w:val="000000" w:themeColor="text1"/>
        </w:rPr>
      </w:pPr>
      <w:r w:rsidRPr="001246A6">
        <w:rPr>
          <w:rFonts w:eastAsia="Calibri" w:cstheme="minorHAnsi"/>
          <w:b/>
          <w:bCs/>
          <w:color w:val="000000" w:themeColor="text1"/>
        </w:rPr>
        <w:t xml:space="preserve">Test </w:t>
      </w:r>
      <w:r w:rsidR="3732D70D" w:rsidRPr="001246A6">
        <w:rPr>
          <w:rFonts w:eastAsia="Calibri" w:cstheme="minorHAnsi"/>
          <w:b/>
          <w:bCs/>
          <w:color w:val="000000" w:themeColor="text1"/>
        </w:rPr>
        <w:t>B</w:t>
      </w:r>
      <w:r w:rsidR="655424FE" w:rsidRPr="001246A6">
        <w:rPr>
          <w:rFonts w:eastAsia="Calibri" w:cstheme="minorHAnsi"/>
          <w:b/>
          <w:bCs/>
          <w:color w:val="000000" w:themeColor="text1"/>
        </w:rPr>
        <w:t>.</w:t>
      </w:r>
      <w:r w:rsidRPr="001246A6">
        <w:rPr>
          <w:rFonts w:eastAsia="Calibri" w:cstheme="minorHAnsi"/>
          <w:b/>
          <w:bCs/>
          <w:color w:val="000000" w:themeColor="text1"/>
        </w:rPr>
        <w:t>3</w:t>
      </w:r>
    </w:p>
    <w:p w14:paraId="2A0FB00E" w14:textId="5FB78C46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3 szt. – kanałowych czujników temperatury powietrza: dokładność min. ±0,5</w:t>
      </w:r>
      <w:r w:rsidRPr="001246A6">
        <w:rPr>
          <w:rFonts w:eastAsia="Calibri" w:cstheme="minorHAnsi"/>
          <w:color w:val="000000" w:themeColor="text1"/>
          <w:szCs w:val="22"/>
          <w:vertAlign w:val="superscript"/>
        </w:rPr>
        <w:t>o</w:t>
      </w:r>
      <w:r w:rsidRPr="001246A6">
        <w:rPr>
          <w:rFonts w:eastAsia="Calibri" w:cstheme="minorHAnsi"/>
          <w:color w:val="000000" w:themeColor="text1"/>
          <w:szCs w:val="22"/>
        </w:rPr>
        <w:t>C,</w:t>
      </w:r>
    </w:p>
    <w:p w14:paraId="6560BEED" w14:textId="716D2ACA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3 szt. – kanałowych czujników wilgotności powietrza: dokładność min. ±5%,</w:t>
      </w:r>
    </w:p>
    <w:p w14:paraId="5CF25E0F" w14:textId="3D365C12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1 szt. – kanałowy anemometr cieplno-oporowy,</w:t>
      </w:r>
    </w:p>
    <w:p w14:paraId="4ADA882C" w14:textId="2FC075EF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1 szt. – rurka Prandtla, </w:t>
      </w:r>
    </w:p>
    <w:p w14:paraId="4D857F46" w14:textId="1DA09DF8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1 szt. – balometr lub nasada pomiarowa.</w:t>
      </w:r>
    </w:p>
    <w:p w14:paraId="34C086BE" w14:textId="48D6F851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1 szt. – watomierz z pomiarem wartości True RMS, </w:t>
      </w:r>
    </w:p>
    <w:p w14:paraId="0DDF1CDB" w14:textId="0527FD45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1 szt. – kanałowy anemometr cieplno-oporowy,</w:t>
      </w:r>
    </w:p>
    <w:p w14:paraId="327BAF51" w14:textId="7A25632E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1 szt. – rurka Prandtla, </w:t>
      </w:r>
    </w:p>
    <w:p w14:paraId="5DE2EB42" w14:textId="02C4B4F6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1 szt. – balometr lub nasada pomiarowa.</w:t>
      </w:r>
    </w:p>
    <w:p w14:paraId="277BBFBE" w14:textId="450D1EA5" w:rsidR="04041D69" w:rsidRPr="001246A6" w:rsidRDefault="04041D69" w:rsidP="00AA07D2">
      <w:pPr>
        <w:ind w:left="1440"/>
        <w:rPr>
          <w:rFonts w:eastAsia="Calibri" w:cstheme="minorHAnsi"/>
          <w:color w:val="000000" w:themeColor="text1"/>
          <w:szCs w:val="22"/>
        </w:rPr>
      </w:pPr>
    </w:p>
    <w:p w14:paraId="12FAF9EA" w14:textId="38E255BF" w:rsidR="49ED7D3C" w:rsidRPr="001246A6" w:rsidRDefault="47375A4A" w:rsidP="72B42E6D">
      <w:pPr>
        <w:pStyle w:val="Akapitzlist"/>
        <w:numPr>
          <w:ilvl w:val="0"/>
          <w:numId w:val="1"/>
        </w:numPr>
        <w:rPr>
          <w:rFonts w:eastAsiaTheme="minorEastAsia" w:cstheme="minorHAnsi"/>
          <w:b/>
          <w:bCs/>
          <w:color w:val="000000" w:themeColor="text1"/>
        </w:rPr>
      </w:pPr>
      <w:r w:rsidRPr="001246A6">
        <w:rPr>
          <w:rFonts w:eastAsia="Calibri" w:cstheme="minorHAnsi"/>
          <w:b/>
          <w:bCs/>
          <w:color w:val="000000" w:themeColor="text1"/>
        </w:rPr>
        <w:t xml:space="preserve">Test </w:t>
      </w:r>
      <w:r w:rsidR="2D840248" w:rsidRPr="001246A6">
        <w:rPr>
          <w:rFonts w:eastAsia="Calibri" w:cstheme="minorHAnsi"/>
          <w:b/>
          <w:bCs/>
          <w:color w:val="000000" w:themeColor="text1"/>
        </w:rPr>
        <w:t>B</w:t>
      </w:r>
      <w:r w:rsidRPr="001246A6">
        <w:rPr>
          <w:rFonts w:eastAsia="Calibri" w:cstheme="minorHAnsi"/>
          <w:b/>
          <w:bCs/>
          <w:color w:val="000000" w:themeColor="text1"/>
        </w:rPr>
        <w:t>.4</w:t>
      </w:r>
    </w:p>
    <w:p w14:paraId="2A1F12A9" w14:textId="42FC50CF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6 szt. – pomieszczeniowych czujników temperatury powietrza: dokładność min. ±0,5</w:t>
      </w:r>
      <w:r w:rsidRPr="001246A6">
        <w:rPr>
          <w:rFonts w:eastAsia="Calibri" w:cstheme="minorHAnsi"/>
          <w:color w:val="000000" w:themeColor="text1"/>
          <w:szCs w:val="22"/>
          <w:vertAlign w:val="superscript"/>
        </w:rPr>
        <w:t>o</w:t>
      </w:r>
      <w:r w:rsidRPr="001246A6">
        <w:rPr>
          <w:rFonts w:eastAsia="Calibri" w:cstheme="minorHAnsi"/>
          <w:color w:val="000000" w:themeColor="text1"/>
          <w:szCs w:val="22"/>
        </w:rPr>
        <w:t>C,</w:t>
      </w:r>
    </w:p>
    <w:p w14:paraId="0C33C461" w14:textId="7CCBC861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 xml:space="preserve">1 szt. – cyfrowego analizatora dźwięku 1 klasy, </w:t>
      </w:r>
    </w:p>
    <w:p w14:paraId="77A227F3" w14:textId="56D644EF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6 szt. – mikrofonów pomiarowych,</w:t>
      </w:r>
    </w:p>
    <w:p w14:paraId="49CC63D0" w14:textId="3B66201E" w:rsidR="04041D69" w:rsidRPr="001246A6" w:rsidRDefault="04041D69" w:rsidP="00AA07D2">
      <w:pPr>
        <w:rPr>
          <w:rFonts w:eastAsia="Calibri" w:cstheme="minorHAnsi"/>
          <w:color w:val="000000" w:themeColor="text1"/>
          <w:szCs w:val="22"/>
        </w:rPr>
      </w:pPr>
    </w:p>
    <w:p w14:paraId="3F7BFFDA" w14:textId="421D30F4" w:rsidR="49ED7D3C" w:rsidRPr="001246A6" w:rsidRDefault="47375A4A" w:rsidP="72B42E6D">
      <w:pPr>
        <w:pStyle w:val="Akapitzlist"/>
        <w:numPr>
          <w:ilvl w:val="0"/>
          <w:numId w:val="1"/>
        </w:numPr>
        <w:rPr>
          <w:rFonts w:eastAsiaTheme="minorEastAsia" w:cstheme="minorHAnsi"/>
          <w:b/>
          <w:bCs/>
          <w:color w:val="000000" w:themeColor="text1"/>
        </w:rPr>
      </w:pPr>
      <w:r w:rsidRPr="001246A6">
        <w:rPr>
          <w:rFonts w:eastAsia="Calibri" w:cstheme="minorHAnsi"/>
          <w:b/>
          <w:bCs/>
          <w:color w:val="000000" w:themeColor="text1"/>
        </w:rPr>
        <w:t xml:space="preserve">Test </w:t>
      </w:r>
      <w:r w:rsidR="5E2E0F4C" w:rsidRPr="001246A6">
        <w:rPr>
          <w:rFonts w:eastAsia="Calibri" w:cstheme="minorHAnsi"/>
          <w:b/>
          <w:bCs/>
          <w:color w:val="000000" w:themeColor="text1"/>
        </w:rPr>
        <w:t>B</w:t>
      </w:r>
      <w:r w:rsidRPr="001246A6">
        <w:rPr>
          <w:rFonts w:eastAsia="Calibri" w:cstheme="minorHAnsi"/>
          <w:b/>
          <w:bCs/>
          <w:color w:val="000000" w:themeColor="text1"/>
        </w:rPr>
        <w:t>.5</w:t>
      </w:r>
    </w:p>
    <w:p w14:paraId="45FD496E" w14:textId="5B32DF26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6 szt. – czujników temperatury: dokładność min. ±0,5</w:t>
      </w:r>
      <w:r w:rsidRPr="001246A6">
        <w:rPr>
          <w:rFonts w:eastAsia="Calibri" w:cstheme="minorHAnsi"/>
          <w:color w:val="000000" w:themeColor="text1"/>
          <w:szCs w:val="22"/>
          <w:vertAlign w:val="superscript"/>
        </w:rPr>
        <w:t>o</w:t>
      </w:r>
      <w:r w:rsidRPr="001246A6">
        <w:rPr>
          <w:rFonts w:eastAsia="Calibri" w:cstheme="minorHAnsi"/>
          <w:color w:val="000000" w:themeColor="text1"/>
          <w:szCs w:val="22"/>
        </w:rPr>
        <w:t>C,</w:t>
      </w:r>
    </w:p>
    <w:p w14:paraId="7AD5127D" w14:textId="44BE2D2F" w:rsidR="49ED7D3C" w:rsidRPr="001246A6" w:rsidRDefault="49ED7D3C" w:rsidP="00AA07D2">
      <w:pPr>
        <w:pStyle w:val="Akapitzlist"/>
        <w:numPr>
          <w:ilvl w:val="1"/>
          <w:numId w:val="1"/>
        </w:numPr>
        <w:ind w:left="993"/>
        <w:rPr>
          <w:rFonts w:eastAsiaTheme="minorEastAsia" w:cstheme="minorHAnsi"/>
          <w:color w:val="000000" w:themeColor="text1"/>
          <w:szCs w:val="22"/>
        </w:rPr>
      </w:pPr>
      <w:r w:rsidRPr="001246A6">
        <w:rPr>
          <w:rFonts w:eastAsia="Calibri" w:cstheme="minorHAnsi"/>
          <w:color w:val="000000" w:themeColor="text1"/>
          <w:szCs w:val="22"/>
        </w:rPr>
        <w:t>6 szt. – anemometrów cieplno-oporowych: dokładność min. ±0,1m/s,</w:t>
      </w:r>
    </w:p>
    <w:p w14:paraId="540F255A" w14:textId="6B1F0D0B" w:rsidR="04041D69" w:rsidRPr="001246A6" w:rsidRDefault="04041D69" w:rsidP="00AA07D2">
      <w:pPr>
        <w:rPr>
          <w:rFonts w:eastAsia="Calibri" w:cstheme="minorHAnsi"/>
          <w:color w:val="000000" w:themeColor="text1"/>
          <w:szCs w:val="22"/>
        </w:rPr>
      </w:pPr>
    </w:p>
    <w:p w14:paraId="078B78C1" w14:textId="014B7D32" w:rsidR="04041D69" w:rsidRPr="001246A6" w:rsidRDefault="04041D69" w:rsidP="04041D69">
      <w:pPr>
        <w:ind w:left="360" w:firstLine="720"/>
        <w:jc w:val="both"/>
        <w:rPr>
          <w:rFonts w:cstheme="minorHAnsi"/>
          <w:szCs w:val="22"/>
        </w:rPr>
      </w:pPr>
    </w:p>
    <w:p w14:paraId="68D1AD35" w14:textId="1C5E6ED6" w:rsidR="00C7176B" w:rsidRPr="001246A6" w:rsidRDefault="561C6128" w:rsidP="04041D69">
      <w:pPr>
        <w:pStyle w:val="Nagwek2"/>
        <w:ind w:firstLine="633"/>
        <w:rPr>
          <w:rFonts w:cstheme="minorHAnsi"/>
        </w:rPr>
      </w:pPr>
      <w:bookmarkStart w:id="49" w:name="_Toc73430330"/>
      <w:r w:rsidRPr="001246A6">
        <w:rPr>
          <w:rFonts w:cstheme="minorHAnsi"/>
        </w:rPr>
        <w:lastRenderedPageBreak/>
        <w:t>II.I.6.4. Wynik Oczekiwany Testów</w:t>
      </w:r>
      <w:bookmarkEnd w:id="49"/>
    </w:p>
    <w:p w14:paraId="4EEEB806" w14:textId="77777777" w:rsidR="00C7176B" w:rsidRPr="001246A6" w:rsidRDefault="00C7176B" w:rsidP="00C7176B">
      <w:pPr>
        <w:rPr>
          <w:rFonts w:cstheme="minorHAnsi"/>
        </w:rPr>
      </w:pPr>
      <w:r w:rsidRPr="001246A6">
        <w:rPr>
          <w:rFonts w:cstheme="minorHAnsi"/>
        </w:rPr>
        <w:t>Oczekiwane wyniki testów:</w:t>
      </w:r>
    </w:p>
    <w:p w14:paraId="37169BFE" w14:textId="77777777" w:rsidR="00C7176B" w:rsidRPr="001246A6" w:rsidRDefault="00C7176B" w:rsidP="00C7176B">
      <w:pPr>
        <w:rPr>
          <w:rFonts w:cstheme="minorHAnsi"/>
        </w:rPr>
      </w:pPr>
    </w:p>
    <w:p w14:paraId="796B22A1" w14:textId="4FE9AE49" w:rsidR="00C7176B" w:rsidRPr="001246A6" w:rsidRDefault="00C7176B" w:rsidP="00C7176B">
      <w:pPr>
        <w:rPr>
          <w:rFonts w:cstheme="minorHAnsi"/>
          <w:b/>
        </w:rPr>
      </w:pPr>
      <w:r w:rsidRPr="001246A6">
        <w:rPr>
          <w:rFonts w:cstheme="minorHAnsi"/>
          <w:b/>
        </w:rPr>
        <w:t>Testy B.1.-B.5. Testy ilościowo-jakościowe</w:t>
      </w:r>
    </w:p>
    <w:p w14:paraId="1E1C8602" w14:textId="77777777" w:rsidR="00C7176B" w:rsidRPr="001246A6" w:rsidRDefault="00C7176B" w:rsidP="00C7176B">
      <w:pPr>
        <w:rPr>
          <w:rFonts w:cstheme="minorHAnsi"/>
        </w:rPr>
      </w:pPr>
    </w:p>
    <w:p w14:paraId="474DB698" w14:textId="48631B01" w:rsidR="00C7176B" w:rsidRPr="001246A6" w:rsidRDefault="00C7176B" w:rsidP="00C7176B">
      <w:pPr>
        <w:jc w:val="both"/>
        <w:rPr>
          <w:rFonts w:cstheme="minorHAnsi"/>
        </w:rPr>
      </w:pPr>
      <w:r w:rsidRPr="001246A6">
        <w:rPr>
          <w:rFonts w:cstheme="minorHAnsi"/>
        </w:rPr>
        <w:t>Testy ilościowo jakościowe B.1. – B.5. są uznane za pozytywne, jeśli:</w:t>
      </w:r>
    </w:p>
    <w:p w14:paraId="0B62C415" w14:textId="7ACD05F4" w:rsidR="00C7176B" w:rsidRPr="001246A6" w:rsidRDefault="00C7176B" w:rsidP="0029361A">
      <w:pPr>
        <w:pStyle w:val="Akapitzlist"/>
        <w:numPr>
          <w:ilvl w:val="0"/>
          <w:numId w:val="57"/>
        </w:numPr>
        <w:jc w:val="both"/>
        <w:rPr>
          <w:rFonts w:cstheme="minorHAnsi"/>
        </w:rPr>
      </w:pPr>
      <w:r w:rsidRPr="001246A6">
        <w:rPr>
          <w:rFonts w:cstheme="minorHAnsi"/>
        </w:rPr>
        <w:t>Wartości parametrów konkursowych 16.1-16.8 będą równe bądź wyższe od Parametrów Wymagań Konkursowych deklarowanych przez Wykonawcę w Ofercie, z uwzględnieniem Granicy Błędu określonej w Załączniku nr 1 do Regulaminu.</w:t>
      </w:r>
    </w:p>
    <w:p w14:paraId="67090B74" w14:textId="72DCFE3A" w:rsidR="00C7176B" w:rsidRPr="001246A6" w:rsidRDefault="561C6128" w:rsidP="0029361A">
      <w:pPr>
        <w:pStyle w:val="Akapitzlist"/>
        <w:numPr>
          <w:ilvl w:val="0"/>
          <w:numId w:val="57"/>
        </w:numPr>
        <w:jc w:val="both"/>
        <w:rPr>
          <w:rFonts w:eastAsiaTheme="minorEastAsia" w:cstheme="minorHAnsi"/>
          <w:szCs w:val="22"/>
        </w:rPr>
      </w:pPr>
      <w:r w:rsidRPr="001246A6">
        <w:rPr>
          <w:rFonts w:cstheme="minorHAnsi"/>
        </w:rPr>
        <w:t>Prototyp Testowanego Systemu A spełnia wymagania</w:t>
      </w:r>
      <w:r w:rsidR="331DE14B" w:rsidRPr="001246A6">
        <w:rPr>
          <w:rFonts w:cstheme="minorHAnsi"/>
          <w:color w:val="000000" w:themeColor="text1"/>
          <w:sz w:val="20"/>
          <w:szCs w:val="20"/>
          <w:lang w:bidi="ar-SA"/>
        </w:rPr>
        <w:t xml:space="preserve"> </w:t>
      </w:r>
      <w:r w:rsidR="14BF6EEE" w:rsidRPr="001246A6">
        <w:rPr>
          <w:rFonts w:cstheme="minorHAnsi"/>
          <w:color w:val="000000" w:themeColor="text1"/>
          <w:sz w:val="20"/>
          <w:szCs w:val="20"/>
          <w:lang w:bidi="ar-SA"/>
        </w:rPr>
        <w:t>9.6, 10.3, 10.4, 10.11, 11.1, 11.2, 11.5, 11.6, 11.10, 11.12, 11.15, 13.3-13.5</w:t>
      </w:r>
      <w:r w:rsidR="25EC5992" w:rsidRPr="001246A6">
        <w:rPr>
          <w:rFonts w:cstheme="minorHAnsi"/>
        </w:rPr>
        <w:t xml:space="preserve"> </w:t>
      </w:r>
      <w:r w:rsidRPr="001246A6">
        <w:rPr>
          <w:rFonts w:cstheme="minorHAnsi"/>
        </w:rPr>
        <w:t>zgodnie z Załącznikiem nr</w:t>
      </w:r>
      <w:r w:rsidR="63567F2E" w:rsidRPr="001246A6">
        <w:rPr>
          <w:rFonts w:cstheme="minorHAnsi"/>
        </w:rPr>
        <w:t xml:space="preserve"> 1</w:t>
      </w:r>
      <w:r w:rsidRPr="001246A6">
        <w:rPr>
          <w:rFonts w:cstheme="minorHAnsi"/>
        </w:rPr>
        <w:t xml:space="preserve"> do Regulaminu.</w:t>
      </w:r>
    </w:p>
    <w:p w14:paraId="61095953" w14:textId="77777777" w:rsidR="00C7176B" w:rsidRPr="001246A6" w:rsidRDefault="00C7176B" w:rsidP="00C7176B">
      <w:pPr>
        <w:ind w:left="360"/>
        <w:jc w:val="both"/>
        <w:rPr>
          <w:rFonts w:cstheme="minorHAnsi"/>
          <w:b/>
        </w:rPr>
      </w:pPr>
    </w:p>
    <w:p w14:paraId="3EB4AC7B" w14:textId="09BB9EFE" w:rsidR="00C7176B" w:rsidRPr="001246A6" w:rsidRDefault="00C7176B" w:rsidP="00C7176B">
      <w:pPr>
        <w:rPr>
          <w:rFonts w:cstheme="minorHAnsi"/>
          <w:b/>
        </w:rPr>
      </w:pPr>
      <w:r w:rsidRPr="001246A6">
        <w:rPr>
          <w:rFonts w:cstheme="minorHAnsi"/>
          <w:b/>
        </w:rPr>
        <w:t>Testy B.6. Test Funkcjonalności</w:t>
      </w:r>
    </w:p>
    <w:p w14:paraId="3449B0AB" w14:textId="77777777" w:rsidR="00C7176B" w:rsidRPr="001246A6" w:rsidRDefault="00C7176B" w:rsidP="00C7176B">
      <w:pPr>
        <w:rPr>
          <w:rFonts w:cstheme="minorHAnsi"/>
        </w:rPr>
      </w:pPr>
    </w:p>
    <w:p w14:paraId="0A0B5CA0" w14:textId="0502766E" w:rsidR="00C7176B" w:rsidRPr="001246A6" w:rsidRDefault="00C7176B" w:rsidP="00C7176B">
      <w:pPr>
        <w:rPr>
          <w:rFonts w:cstheme="minorHAnsi"/>
        </w:rPr>
      </w:pPr>
      <w:r w:rsidRPr="001246A6">
        <w:rPr>
          <w:rFonts w:cstheme="minorHAnsi"/>
        </w:rPr>
        <w:t>Test Funkcjonalności</w:t>
      </w:r>
      <w:r w:rsidRPr="001246A6">
        <w:rPr>
          <w:rFonts w:cstheme="minorHAnsi"/>
          <w:b/>
        </w:rPr>
        <w:t xml:space="preserve"> </w:t>
      </w:r>
      <w:r w:rsidRPr="001246A6">
        <w:rPr>
          <w:rFonts w:cstheme="minorHAnsi"/>
        </w:rPr>
        <w:t>B.6</w:t>
      </w:r>
      <w:r w:rsidRPr="001246A6">
        <w:rPr>
          <w:rFonts w:cstheme="minorHAnsi"/>
          <w:b/>
        </w:rPr>
        <w:t xml:space="preserve"> </w:t>
      </w:r>
      <w:r w:rsidRPr="001246A6">
        <w:rPr>
          <w:rFonts w:cstheme="minorHAnsi"/>
        </w:rPr>
        <w:t>jest uznany za pozytywny, jeśli:</w:t>
      </w:r>
    </w:p>
    <w:p w14:paraId="70ED2B0E" w14:textId="7F9AA981" w:rsidR="00C7176B" w:rsidRPr="001246A6" w:rsidRDefault="561C6128" w:rsidP="00DC6D3B">
      <w:pPr>
        <w:pStyle w:val="Akapitzlist"/>
        <w:numPr>
          <w:ilvl w:val="0"/>
          <w:numId w:val="22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Prototyp Testowanego Systemu B spełnia wymagania </w:t>
      </w:r>
      <w:r w:rsidR="00DC6D3B" w:rsidRPr="001246A6">
        <w:rPr>
          <w:rFonts w:cstheme="minorHAnsi"/>
        </w:rPr>
        <w:t xml:space="preserve">9.8, 11.8 </w:t>
      </w:r>
      <w:r w:rsidRPr="001246A6">
        <w:rPr>
          <w:rFonts w:cstheme="minorHAnsi"/>
        </w:rPr>
        <w:t xml:space="preserve">zgodnie z załącznikiem nr 1 do Regulaminu. </w:t>
      </w:r>
    </w:p>
    <w:p w14:paraId="5599BC7C" w14:textId="77777777" w:rsidR="00C7176B" w:rsidRPr="001246A6" w:rsidRDefault="00C7176B" w:rsidP="00C7176B">
      <w:pPr>
        <w:rPr>
          <w:rFonts w:cstheme="minorHAnsi"/>
        </w:rPr>
      </w:pPr>
    </w:p>
    <w:p w14:paraId="05E0B964" w14:textId="1D1C5878" w:rsidR="00C7176B" w:rsidRPr="001246A6" w:rsidRDefault="00C7176B" w:rsidP="00C7176B">
      <w:pPr>
        <w:rPr>
          <w:rFonts w:cstheme="minorHAnsi"/>
          <w:b/>
        </w:rPr>
      </w:pPr>
      <w:r w:rsidRPr="001246A6">
        <w:rPr>
          <w:rFonts w:cstheme="minorHAnsi"/>
          <w:b/>
        </w:rPr>
        <w:t>Test B.7. Test Funkcjonalności</w:t>
      </w:r>
    </w:p>
    <w:p w14:paraId="1934EABA" w14:textId="77777777" w:rsidR="00C7176B" w:rsidRPr="001246A6" w:rsidRDefault="00C7176B" w:rsidP="00C7176B">
      <w:pPr>
        <w:rPr>
          <w:rFonts w:cstheme="minorHAnsi"/>
        </w:rPr>
      </w:pPr>
    </w:p>
    <w:p w14:paraId="1E1D9A4B" w14:textId="03DFC2EE" w:rsidR="00C7176B" w:rsidRPr="001246A6" w:rsidRDefault="00C7176B" w:rsidP="00C7176B">
      <w:pPr>
        <w:rPr>
          <w:rFonts w:cstheme="minorHAnsi"/>
        </w:rPr>
      </w:pPr>
      <w:r w:rsidRPr="001246A6">
        <w:rPr>
          <w:rFonts w:cstheme="minorHAnsi"/>
        </w:rPr>
        <w:t>Test Funkcjonalności B.7. jest uznany za pozytywny, jeśli:</w:t>
      </w:r>
    </w:p>
    <w:p w14:paraId="70B4F5FA" w14:textId="7F6F34E2" w:rsidR="00C7176B" w:rsidRPr="001246A6" w:rsidRDefault="561C6128" w:rsidP="00DC6D3B">
      <w:pPr>
        <w:pStyle w:val="Akapitzlist"/>
        <w:numPr>
          <w:ilvl w:val="0"/>
          <w:numId w:val="26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Prototyp Testowanego Systemu B spełnia wymagania </w:t>
      </w:r>
      <w:r w:rsidR="00DC6D3B" w:rsidRPr="001246A6">
        <w:rPr>
          <w:rFonts w:cstheme="minorHAnsi"/>
        </w:rPr>
        <w:t>11.15, 14.1-14.3</w:t>
      </w:r>
      <w:r w:rsidRPr="001246A6">
        <w:rPr>
          <w:rFonts w:cstheme="minorHAnsi"/>
        </w:rPr>
        <w:t xml:space="preserve"> zgodnie z załącznikiem nr 1 do Regulaminu. </w:t>
      </w:r>
    </w:p>
    <w:p w14:paraId="694D63A4" w14:textId="77777777" w:rsidR="00C7176B" w:rsidRPr="001246A6" w:rsidRDefault="00C7176B" w:rsidP="00C7176B">
      <w:pPr>
        <w:rPr>
          <w:rFonts w:cstheme="minorHAnsi"/>
        </w:rPr>
      </w:pPr>
    </w:p>
    <w:p w14:paraId="58F4731A" w14:textId="77777777" w:rsidR="00C7176B" w:rsidRPr="001246A6" w:rsidRDefault="00C7176B" w:rsidP="00C7176B">
      <w:pPr>
        <w:rPr>
          <w:rFonts w:cstheme="minorHAnsi"/>
        </w:rPr>
      </w:pPr>
    </w:p>
    <w:p w14:paraId="34F09532" w14:textId="50D9159C" w:rsidR="00C7176B" w:rsidRPr="001246A6" w:rsidRDefault="00C7176B" w:rsidP="00C7176B">
      <w:pPr>
        <w:rPr>
          <w:rFonts w:cstheme="minorHAnsi"/>
          <w:b/>
        </w:rPr>
      </w:pPr>
      <w:r w:rsidRPr="001246A6">
        <w:rPr>
          <w:rFonts w:cstheme="minorHAnsi"/>
          <w:b/>
        </w:rPr>
        <w:t>Test B.8. Test Funkcjonalności</w:t>
      </w:r>
    </w:p>
    <w:p w14:paraId="0C987676" w14:textId="77777777" w:rsidR="00C7176B" w:rsidRPr="001246A6" w:rsidRDefault="00C7176B" w:rsidP="00C7176B">
      <w:pPr>
        <w:rPr>
          <w:rFonts w:cstheme="minorHAnsi"/>
        </w:rPr>
      </w:pPr>
    </w:p>
    <w:p w14:paraId="5005316E" w14:textId="4E8DB528" w:rsidR="00C7176B" w:rsidRPr="001246A6" w:rsidRDefault="00C7176B" w:rsidP="00C7176B">
      <w:pPr>
        <w:rPr>
          <w:rFonts w:cstheme="minorHAnsi"/>
        </w:rPr>
      </w:pPr>
      <w:r w:rsidRPr="001246A6">
        <w:rPr>
          <w:rFonts w:cstheme="minorHAnsi"/>
        </w:rPr>
        <w:t>Test Funkcjonalności B.8. jest uznany za pozytywny, jeśli:</w:t>
      </w:r>
    </w:p>
    <w:p w14:paraId="72463B60" w14:textId="2A14B8D7" w:rsidR="00C7176B" w:rsidRPr="001246A6" w:rsidRDefault="00C7176B" w:rsidP="00175702">
      <w:pPr>
        <w:pStyle w:val="Akapitzlist"/>
        <w:numPr>
          <w:ilvl w:val="0"/>
          <w:numId w:val="27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Prototyp Testowanego Systemu B spełnia wymagania </w:t>
      </w:r>
      <w:r w:rsidR="00175702" w:rsidRPr="001246A6">
        <w:rPr>
          <w:rFonts w:cstheme="minorHAnsi"/>
        </w:rPr>
        <w:t>13.3-13.5</w:t>
      </w:r>
      <w:r w:rsidRPr="001246A6">
        <w:rPr>
          <w:rFonts w:cstheme="minorHAnsi"/>
        </w:rPr>
        <w:t xml:space="preserve"> zgodnie z załącznikiem nr 1 do Regulaminu. </w:t>
      </w:r>
    </w:p>
    <w:p w14:paraId="0B60B9BB" w14:textId="77777777" w:rsidR="00C7176B" w:rsidRPr="001246A6" w:rsidRDefault="00C7176B" w:rsidP="00C7176B">
      <w:pPr>
        <w:pStyle w:val="Akapitzlist"/>
        <w:rPr>
          <w:rFonts w:cstheme="minorHAnsi"/>
        </w:rPr>
      </w:pPr>
    </w:p>
    <w:p w14:paraId="18C1E51F" w14:textId="4A8D7508" w:rsidR="00C7176B" w:rsidRPr="001246A6" w:rsidRDefault="00C7176B" w:rsidP="00C7176B">
      <w:pPr>
        <w:rPr>
          <w:rFonts w:cstheme="minorHAnsi"/>
          <w:b/>
        </w:rPr>
      </w:pPr>
      <w:r w:rsidRPr="001246A6">
        <w:rPr>
          <w:rFonts w:cstheme="minorHAnsi"/>
          <w:b/>
        </w:rPr>
        <w:t>Test B.9. Test Funkcjonalności</w:t>
      </w:r>
    </w:p>
    <w:p w14:paraId="617F93DA" w14:textId="77777777" w:rsidR="00C7176B" w:rsidRPr="001246A6" w:rsidRDefault="00C7176B" w:rsidP="00C7176B">
      <w:pPr>
        <w:rPr>
          <w:rFonts w:cstheme="minorHAnsi"/>
        </w:rPr>
      </w:pPr>
    </w:p>
    <w:p w14:paraId="7657F7DF" w14:textId="0821D763" w:rsidR="00C7176B" w:rsidRPr="001246A6" w:rsidRDefault="00C7176B" w:rsidP="00C7176B">
      <w:pPr>
        <w:rPr>
          <w:rFonts w:cstheme="minorHAnsi"/>
        </w:rPr>
      </w:pPr>
      <w:r w:rsidRPr="001246A6">
        <w:rPr>
          <w:rFonts w:cstheme="minorHAnsi"/>
        </w:rPr>
        <w:t>Test Funkcjonalności B.9. jest uznany za pozytywny, jeśli:</w:t>
      </w:r>
    </w:p>
    <w:p w14:paraId="27CD1282" w14:textId="52548065" w:rsidR="00C7176B" w:rsidRPr="001246A6" w:rsidRDefault="00C7176B" w:rsidP="00175702">
      <w:pPr>
        <w:pStyle w:val="Akapitzlist"/>
        <w:numPr>
          <w:ilvl w:val="0"/>
          <w:numId w:val="28"/>
        </w:numPr>
        <w:jc w:val="both"/>
        <w:rPr>
          <w:rFonts w:cstheme="minorHAnsi"/>
        </w:rPr>
      </w:pPr>
      <w:r w:rsidRPr="001246A6">
        <w:rPr>
          <w:rFonts w:cstheme="minorHAnsi"/>
        </w:rPr>
        <w:t xml:space="preserve">Prototyp Testowanego Systemu A spełnia wymagania </w:t>
      </w:r>
      <w:r w:rsidR="00175702" w:rsidRPr="001246A6">
        <w:rPr>
          <w:rFonts w:cstheme="minorHAnsi"/>
        </w:rPr>
        <w:t xml:space="preserve">9.11, 12.1-12.18 </w:t>
      </w:r>
      <w:r w:rsidRPr="001246A6">
        <w:rPr>
          <w:rFonts w:cstheme="minorHAnsi"/>
        </w:rPr>
        <w:t xml:space="preserve">zgodnie z załącznikiem nr 1 do Regulaminu. </w:t>
      </w:r>
    </w:p>
    <w:p w14:paraId="662B05FE" w14:textId="77777777" w:rsidR="005F1C58" w:rsidRPr="001246A6" w:rsidRDefault="005F1C58" w:rsidP="005F1C58">
      <w:pPr>
        <w:pStyle w:val="Akapitzlist"/>
        <w:rPr>
          <w:rFonts w:cstheme="minorHAnsi"/>
        </w:rPr>
      </w:pPr>
    </w:p>
    <w:p w14:paraId="4BB3B29C" w14:textId="5D3E914B" w:rsidR="005F1C58" w:rsidRPr="001246A6" w:rsidRDefault="005F1C58" w:rsidP="005F1C58">
      <w:pPr>
        <w:pStyle w:val="Nagwek2"/>
        <w:ind w:firstLine="360"/>
        <w:rPr>
          <w:rFonts w:cstheme="minorHAnsi"/>
        </w:rPr>
      </w:pPr>
      <w:bookmarkStart w:id="50" w:name="_Toc73430331"/>
      <w:r w:rsidRPr="001246A6">
        <w:rPr>
          <w:rFonts w:cstheme="minorHAnsi"/>
        </w:rPr>
        <w:t>II.I.6.5. Wyniki Testów Prototypu Systemu B</w:t>
      </w:r>
      <w:bookmarkEnd w:id="50"/>
    </w:p>
    <w:p w14:paraId="47D7F1FF" w14:textId="6EB42C7B" w:rsidR="005F1C58" w:rsidRPr="001246A6" w:rsidRDefault="005F1C58" w:rsidP="005F1C58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Wykonawca otrzymuje wynik pozytywny Testów Prototypu Systemu wentylacji B wraz z Centralnym systemem nadzorującym, gdy:</w:t>
      </w:r>
    </w:p>
    <w:p w14:paraId="426BAFFC" w14:textId="77777777" w:rsidR="005F1C58" w:rsidRPr="001246A6" w:rsidRDefault="005F1C58" w:rsidP="005F1C58">
      <w:pPr>
        <w:rPr>
          <w:rFonts w:cstheme="minorHAnsi"/>
          <w:lang w:eastAsia="pl-PL"/>
        </w:rPr>
      </w:pPr>
    </w:p>
    <w:p w14:paraId="384B230D" w14:textId="77777777" w:rsidR="005F1C58" w:rsidRPr="001246A6" w:rsidRDefault="005F1C58" w:rsidP="005F1C58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- pozytywnie przeszedł Testy Ilościowo-jakościowe:</w:t>
      </w:r>
    </w:p>
    <w:p w14:paraId="358C6EA8" w14:textId="605C8D0E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B.1,</w:t>
      </w:r>
    </w:p>
    <w:p w14:paraId="677E0110" w14:textId="74F1990B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B.2,</w:t>
      </w:r>
    </w:p>
    <w:p w14:paraId="67FBC170" w14:textId="5FA1DB2D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B.3,</w:t>
      </w:r>
    </w:p>
    <w:p w14:paraId="4038E4D7" w14:textId="11C54C91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Test B.4, </w:t>
      </w:r>
    </w:p>
    <w:p w14:paraId="61AFEF4F" w14:textId="4ED60906" w:rsidR="005F1C58" w:rsidRPr="001246A6" w:rsidRDefault="005F1C58" w:rsidP="0029361A">
      <w:pPr>
        <w:pStyle w:val="Akapitzlist"/>
        <w:numPr>
          <w:ilvl w:val="0"/>
          <w:numId w:val="58"/>
        </w:num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Test B.5.</w:t>
      </w:r>
    </w:p>
    <w:p w14:paraId="357C966C" w14:textId="7BE7582A" w:rsidR="005F1C58" w:rsidRPr="001246A6" w:rsidRDefault="005F1C58" w:rsidP="005F1C58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- pozytywnie przeszedł Test B.6 Funkcjonalność – Free cooling.</w:t>
      </w:r>
    </w:p>
    <w:p w14:paraId="07A37638" w14:textId="66ECADBE" w:rsidR="005F1C58" w:rsidRPr="001246A6" w:rsidRDefault="005F1C58" w:rsidP="005F1C58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- pozytywnie przeszedł Test B.7 Funkcjonalność – Szkolny system zarządzający.</w:t>
      </w:r>
    </w:p>
    <w:p w14:paraId="24FAF2AD" w14:textId="0182C132" w:rsidR="005F1C58" w:rsidRPr="001246A6" w:rsidRDefault="005F1C58" w:rsidP="005F1C58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lastRenderedPageBreak/>
        <w:t>- pozytywnie przeszedł Test B.8 Funkcjonalność – Elektroniczna tablica informacyjna.</w:t>
      </w:r>
    </w:p>
    <w:p w14:paraId="4A3C9064" w14:textId="64CBDD58" w:rsidR="005F1C58" w:rsidRPr="001246A6" w:rsidRDefault="005F1C58" w:rsidP="005F1C58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- pozytywnie przeszedł Test B.9 Funkcjonalność – Regulator pomieszczeniowy A.</w:t>
      </w:r>
    </w:p>
    <w:p w14:paraId="107C395A" w14:textId="77777777" w:rsidR="005F1C58" w:rsidRPr="001246A6" w:rsidRDefault="005F1C58" w:rsidP="005F1C58">
      <w:pPr>
        <w:rPr>
          <w:rFonts w:cstheme="minorHAnsi"/>
          <w:lang w:eastAsia="pl-PL"/>
        </w:rPr>
      </w:pPr>
    </w:p>
    <w:p w14:paraId="08B0F030" w14:textId="77777777" w:rsidR="005F1C58" w:rsidRPr="001246A6" w:rsidRDefault="005F1C58" w:rsidP="005F1C58">
      <w:pPr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Brak spełnienia dowolnego z ww. Testów skutkuje przyznaniem Wykonawcy Wyniku Negatywnego. </w:t>
      </w:r>
    </w:p>
    <w:p w14:paraId="5FF0DBAC" w14:textId="27319766" w:rsidR="003D7C5C" w:rsidRPr="001246A6" w:rsidRDefault="003D7C5C" w:rsidP="005F6FB2">
      <w:pPr>
        <w:jc w:val="both"/>
        <w:rPr>
          <w:rFonts w:cstheme="minorHAnsi"/>
          <w:lang w:eastAsia="en-GB"/>
        </w:rPr>
      </w:pPr>
    </w:p>
    <w:p w14:paraId="37630B6B" w14:textId="4583B0CA" w:rsidR="00593AA9" w:rsidRPr="001246A6" w:rsidRDefault="00593AA9" w:rsidP="00593AA9">
      <w:pPr>
        <w:pStyle w:val="Nagwek2"/>
        <w:ind w:firstLine="720"/>
        <w:rPr>
          <w:rFonts w:cstheme="minorHAnsi"/>
        </w:rPr>
      </w:pPr>
      <w:bookmarkStart w:id="51" w:name="_Toc73430332"/>
      <w:r w:rsidRPr="001246A6">
        <w:rPr>
          <w:rFonts w:cstheme="minorHAnsi"/>
        </w:rPr>
        <w:t>II.I.7. Przeliczenie przez Zamawiającego wartości parametrów Wymagań Konkursowych w zaktualizowanej Ofercie Wykonawcy po Testach</w:t>
      </w:r>
      <w:bookmarkEnd w:id="51"/>
    </w:p>
    <w:p w14:paraId="7436CF10" w14:textId="572CD0BD" w:rsidR="00593AA9" w:rsidRPr="001246A6" w:rsidRDefault="0FEB091A" w:rsidP="72B42E6D">
      <w:pPr>
        <w:spacing w:after="160" w:line="259" w:lineRule="auto"/>
        <w:jc w:val="both"/>
        <w:rPr>
          <w:rFonts w:eastAsia="Calibri" w:cstheme="minorHAnsi"/>
          <w:color w:val="000000" w:themeColor="text1"/>
        </w:rPr>
      </w:pPr>
      <w:r w:rsidRPr="001246A6">
        <w:rPr>
          <w:rFonts w:eastAsia="Calibri" w:cstheme="minorHAnsi"/>
          <w:color w:val="000000" w:themeColor="text1"/>
        </w:rPr>
        <w:t>W przypadku, jeśli Prototyp Systemu Wykonawcy w trakcie Testów Prototypu Systemu uzyskał jako wyniki wyższe wartości lub niższe (lecz pozostające w Granicy Błędu) Wymagań Konkursowych, niż deklarowane uprzednio we Wniosku na etapie naboru do Przedsięwzięcia, wówczas Zamawiający po przekazaniu informacji do Wykonawcy, dokonuje poprawy wartości Wymagań Konkursowych z zadeklarowanych na te uzyskane w ramach Testów Prototypów Systemu i to one będą wówczas brane pod uwagę podczas Selekcji Wykonawców do Etapu II zgodnie z Załącznikiem nr 5.</w:t>
      </w:r>
    </w:p>
    <w:p w14:paraId="0C5D3417" w14:textId="77777777" w:rsidR="00593AA9" w:rsidRPr="001246A6" w:rsidRDefault="00593AA9" w:rsidP="00593AA9">
      <w:pPr>
        <w:rPr>
          <w:rFonts w:cstheme="minorHAnsi"/>
        </w:rPr>
      </w:pPr>
    </w:p>
    <w:p w14:paraId="6EA4093B" w14:textId="5F6405A8" w:rsidR="00593AA9" w:rsidRPr="001246A6" w:rsidRDefault="00593AA9" w:rsidP="72B42E6D">
      <w:pPr>
        <w:pStyle w:val="Nagwek2"/>
        <w:ind w:firstLine="720"/>
        <w:rPr>
          <w:rFonts w:cstheme="minorHAnsi"/>
        </w:rPr>
      </w:pPr>
      <w:bookmarkStart w:id="52" w:name="_Toc73430333"/>
      <w:r w:rsidRPr="001246A6">
        <w:rPr>
          <w:rFonts w:cstheme="minorHAnsi"/>
        </w:rPr>
        <w:t xml:space="preserve">II.I.8. Ocena Wyników Prac Etapu I, Selekcja </w:t>
      </w:r>
      <w:r w:rsidR="00CF2520" w:rsidRPr="001246A6">
        <w:rPr>
          <w:rFonts w:cstheme="minorHAnsi"/>
        </w:rPr>
        <w:t>Uczestników Przedsięwzięcia</w:t>
      </w:r>
      <w:r w:rsidRPr="001246A6">
        <w:rPr>
          <w:rFonts w:cstheme="minorHAnsi"/>
        </w:rPr>
        <w:t xml:space="preserve"> do Etapu II</w:t>
      </w:r>
      <w:bookmarkEnd w:id="52"/>
    </w:p>
    <w:p w14:paraId="54643B94" w14:textId="7B1ACCA1" w:rsidR="72B42E6D" w:rsidRPr="001246A6" w:rsidRDefault="72B42E6D" w:rsidP="72B42E6D">
      <w:pPr>
        <w:jc w:val="both"/>
        <w:rPr>
          <w:rFonts w:cstheme="minorHAnsi"/>
          <w:lang w:eastAsia="pl-PL"/>
        </w:rPr>
      </w:pPr>
    </w:p>
    <w:p w14:paraId="26030316" w14:textId="1E7FEA25" w:rsidR="00593AA9" w:rsidRPr="001246A6" w:rsidRDefault="00593AA9" w:rsidP="00593AA9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Po zakończeniu Prac B+R Systemu wentylacji B wraz z Centralnym systemem nadzorującym i dostarczeniu wszystkich wymaganych Wyników Prac B+R Etapu I, Zamawiający dokonuje Oceny </w:t>
      </w:r>
      <w:r w:rsidR="00CD042D" w:rsidRPr="001246A6">
        <w:rPr>
          <w:rFonts w:cstheme="minorHAnsi"/>
          <w:lang w:eastAsia="pl-PL"/>
        </w:rPr>
        <w:t>Wyników Prac Etapu</w:t>
      </w:r>
      <w:r w:rsidRPr="001246A6">
        <w:rPr>
          <w:rFonts w:cstheme="minorHAnsi"/>
          <w:lang w:eastAsia="pl-PL"/>
        </w:rPr>
        <w:t xml:space="preserve"> I, a następnie przeprowadza Selekcję Wykonawcy do Etapu II, zgodnie z Załącznikiem nr 5 do Regulaminu. </w:t>
      </w:r>
    </w:p>
    <w:p w14:paraId="5C9A3723" w14:textId="77777777" w:rsidR="00593AA9" w:rsidRPr="001246A6" w:rsidRDefault="00593AA9" w:rsidP="00593AA9">
      <w:pPr>
        <w:jc w:val="both"/>
        <w:rPr>
          <w:rFonts w:cstheme="minorHAnsi"/>
        </w:rPr>
      </w:pPr>
    </w:p>
    <w:p w14:paraId="234212E2" w14:textId="1FBE7869" w:rsidR="00593AA9" w:rsidRPr="001246A6" w:rsidRDefault="00593AA9" w:rsidP="00593AA9">
      <w:pPr>
        <w:jc w:val="both"/>
        <w:textAlignment w:val="baseline"/>
        <w:rPr>
          <w:rFonts w:eastAsia="Times New Roman" w:cstheme="minorHAnsi"/>
          <w:sz w:val="18"/>
          <w:szCs w:val="18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>W trakcie Oceny Wyników Prac Etapu I oraz Selekcji </w:t>
      </w:r>
      <w:r w:rsidR="00CF2520" w:rsidRPr="001246A6">
        <w:rPr>
          <w:rFonts w:eastAsia="Times New Roman" w:cstheme="minorHAnsi"/>
          <w:lang w:eastAsia="pl-PL" w:bidi="ar-SA"/>
        </w:rPr>
        <w:t>Uczestników Przedsięwzięcia</w:t>
      </w:r>
      <w:r w:rsidRPr="001246A6">
        <w:rPr>
          <w:rFonts w:eastAsia="Times New Roman" w:cstheme="minorHAnsi"/>
          <w:lang w:eastAsia="pl-PL" w:bidi="ar-SA"/>
        </w:rPr>
        <w:t xml:space="preserve"> do Etapu II Zamawiający dokonuje weryfikacji:  </w:t>
      </w:r>
    </w:p>
    <w:p w14:paraId="38DB216C" w14:textId="307FE149" w:rsidR="00593AA9" w:rsidRPr="001246A6" w:rsidRDefault="00593AA9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>czy Wykonawca złożył wszystkie wymagane zgodne z Tabelą II.I.1. Wyniki Prac Etapu I, </w:t>
      </w:r>
    </w:p>
    <w:p w14:paraId="499E045A" w14:textId="63EADFAE" w:rsidR="00593AA9" w:rsidRPr="001246A6" w:rsidRDefault="00593AA9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szCs w:val="22"/>
          <w:lang w:eastAsia="pl-PL" w:bidi="ar-SA"/>
        </w:rPr>
      </w:pPr>
      <w:r w:rsidRPr="001246A6">
        <w:rPr>
          <w:rFonts w:eastAsia="Times New Roman" w:cstheme="minorHAnsi"/>
          <w:szCs w:val="22"/>
          <w:lang w:eastAsia="pl-PL" w:bidi="ar-SA"/>
        </w:rPr>
        <w:t>czy Wykonawca otrzymał wynik pozytywny Testów Prototypów Systemu wentylacji B wraz z Centralnym systemem nadzorującym, </w:t>
      </w:r>
    </w:p>
    <w:p w14:paraId="4E19BB8C" w14:textId="6118CFBE" w:rsidR="00593AA9" w:rsidRPr="001246A6" w:rsidRDefault="00593AA9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Wykonawca spełnienia Wymagania Obligatoryjne – nr </w:t>
      </w:r>
      <w:r w:rsidR="00354AC6" w:rsidRPr="001246A6">
        <w:rPr>
          <w:rFonts w:eastAsia="Times New Roman" w:cstheme="minorHAnsi"/>
          <w:lang w:eastAsia="pl-PL" w:bidi="ar-SA"/>
        </w:rPr>
        <w:t xml:space="preserve">9.6, 10.1, 10.3, </w:t>
      </w:r>
      <w:r w:rsidRPr="001246A6">
        <w:rPr>
          <w:rFonts w:eastAsia="Times New Roman" w:cstheme="minorHAnsi"/>
          <w:lang w:eastAsia="pl-PL" w:bidi="ar-SA"/>
        </w:rPr>
        <w:t>10.5-10.6,</w:t>
      </w:r>
      <w:r w:rsidR="00354AC6" w:rsidRPr="001246A6">
        <w:rPr>
          <w:rFonts w:eastAsia="Times New Roman" w:cstheme="minorHAnsi"/>
          <w:lang w:eastAsia="pl-PL" w:bidi="ar-SA"/>
        </w:rPr>
        <w:t xml:space="preserve"> 10.7</w:t>
      </w:r>
      <w:r w:rsidRPr="001246A6">
        <w:rPr>
          <w:rFonts w:eastAsia="Times New Roman" w:cstheme="minorHAnsi"/>
          <w:lang w:eastAsia="pl-PL" w:bidi="ar-SA"/>
        </w:rPr>
        <w:t xml:space="preserve"> przy czym spełnienie będzie weryfikowane na podstawie Wyników Prac B+R dostarczonych przez Wnioskodawcę, </w:t>
      </w:r>
    </w:p>
    <w:p w14:paraId="4C3CD54E" w14:textId="0A44EA5E" w:rsidR="00593AA9" w:rsidRPr="001246A6" w:rsidRDefault="00593AA9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Wykonawca spełnienia Wymagania Obligatoryjne – nr </w:t>
      </w:r>
      <w:r w:rsidR="00354AC6" w:rsidRPr="001246A6">
        <w:rPr>
          <w:rFonts w:cstheme="minorHAnsi"/>
          <w:color w:val="000000" w:themeColor="text1"/>
          <w:szCs w:val="22"/>
          <w:lang w:bidi="ar-SA"/>
        </w:rPr>
        <w:t>9.6, 10.3, 10.4, 10.11, 11.1, 11.2, 11.5, 11.6, 11.10, 11.12, 11.15, 13.3-13.</w:t>
      </w:r>
      <w:r w:rsidR="00354AC6" w:rsidRPr="001246A6">
        <w:rPr>
          <w:rFonts w:cstheme="minorHAnsi"/>
          <w:color w:val="000000" w:themeColor="text1"/>
          <w:sz w:val="20"/>
          <w:szCs w:val="20"/>
          <w:lang w:bidi="ar-SA"/>
        </w:rPr>
        <w:t>5</w:t>
      </w:r>
      <w:r w:rsidRPr="001246A6">
        <w:rPr>
          <w:rFonts w:eastAsia="Times New Roman" w:cstheme="minorHAnsi"/>
          <w:lang w:eastAsia="pl-PL" w:bidi="ar-SA"/>
        </w:rPr>
        <w:t>, przy czym spełnienie będzie weryfikowane na podstawie Testów Prototypu Systemu wentylacji B,</w:t>
      </w:r>
    </w:p>
    <w:p w14:paraId="4A358FB9" w14:textId="2EEF3D78" w:rsidR="00593AA9" w:rsidRPr="001246A6" w:rsidRDefault="00593AA9" w:rsidP="2FFF7F0D">
      <w:pPr>
        <w:numPr>
          <w:ilvl w:val="0"/>
          <w:numId w:val="9"/>
        </w:numPr>
        <w:jc w:val="both"/>
        <w:textAlignment w:val="baseline"/>
        <w:rPr>
          <w:rFonts w:eastAsiaTheme="minorEastAsia" w:cstheme="minorHAnsi"/>
          <w:strike/>
          <w:szCs w:val="22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czy Wykonawca spełnienia Wymagania Konkursowe nr 16.1 – 16.8, przy czym spełnienie będzie weryfikowane na podstawie Testów Prototypu Systemu B, </w:t>
      </w:r>
    </w:p>
    <w:p w14:paraId="03D785C0" w14:textId="79232CBD" w:rsidR="00593AA9" w:rsidRPr="001246A6" w:rsidRDefault="00593AA9" w:rsidP="0029361A">
      <w:pPr>
        <w:numPr>
          <w:ilvl w:val="0"/>
          <w:numId w:val="9"/>
        </w:numPr>
        <w:jc w:val="both"/>
        <w:textAlignment w:val="baseline"/>
        <w:rPr>
          <w:rFonts w:eastAsia="Times New Roman" w:cstheme="minorHAnsi"/>
          <w:strike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>czy Wykonawca spełnienia Wymagania Jakościowe nr 17.1-17.</w:t>
      </w:r>
      <w:r w:rsidR="4FB2720A" w:rsidRPr="001246A6">
        <w:rPr>
          <w:rFonts w:eastAsia="Times New Roman" w:cstheme="minorHAnsi"/>
          <w:lang w:eastAsia="pl-PL" w:bidi="ar-SA"/>
        </w:rPr>
        <w:t>6,</w:t>
      </w:r>
      <w:r w:rsidRPr="001246A6">
        <w:rPr>
          <w:rFonts w:eastAsia="Times New Roman" w:cstheme="minorHAnsi"/>
          <w:lang w:eastAsia="pl-PL" w:bidi="ar-SA"/>
        </w:rPr>
        <w:t xml:space="preserve"> przy czym spełnienie będzie weryfikowane na podstawie Wyników Prac Etapu.</w:t>
      </w:r>
    </w:p>
    <w:p w14:paraId="7E32CC8C" w14:textId="77777777" w:rsidR="00593AA9" w:rsidRPr="001246A6" w:rsidRDefault="00593AA9" w:rsidP="00593AA9">
      <w:pPr>
        <w:jc w:val="both"/>
        <w:textAlignment w:val="baseline"/>
        <w:rPr>
          <w:rFonts w:eastAsia="Times New Roman" w:cstheme="minorHAnsi"/>
          <w:szCs w:val="22"/>
          <w:lang w:eastAsia="pl-PL" w:bidi="ar-SA"/>
        </w:rPr>
      </w:pPr>
    </w:p>
    <w:p w14:paraId="7DDE00BB" w14:textId="1F55545A" w:rsidR="00593AA9" w:rsidRPr="001246A6" w:rsidRDefault="00593AA9" w:rsidP="00593AA9">
      <w:pPr>
        <w:jc w:val="both"/>
        <w:textAlignment w:val="baseline"/>
        <w:rPr>
          <w:rFonts w:eastAsia="Times New Roman" w:cstheme="minorHAnsi"/>
          <w:sz w:val="18"/>
          <w:szCs w:val="18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Zamawiający dokonuje Selekcji </w:t>
      </w:r>
      <w:r w:rsidR="00CF2520" w:rsidRPr="001246A6">
        <w:rPr>
          <w:rFonts w:eastAsia="Times New Roman" w:cstheme="minorHAnsi"/>
          <w:lang w:eastAsia="pl-PL" w:bidi="ar-SA"/>
        </w:rPr>
        <w:t>Uczestników Przedsięwzięcia</w:t>
      </w:r>
      <w:r w:rsidRPr="001246A6">
        <w:rPr>
          <w:rFonts w:eastAsia="Times New Roman" w:cstheme="minorHAnsi"/>
          <w:lang w:eastAsia="pl-PL" w:bidi="ar-SA"/>
        </w:rPr>
        <w:t xml:space="preserve"> na podstawie Wymagań Obligatoryjnych, Jakościowych oraz Konkursowych i sprawdza, czy powyższe Wymagania zostały spełnione, zgodnie z opisem w Załącznik 5 do Regulaminu. </w:t>
      </w:r>
    </w:p>
    <w:p w14:paraId="48CEF919" w14:textId="07AE5409" w:rsidR="00593AA9" w:rsidRPr="001246A6" w:rsidRDefault="00593AA9" w:rsidP="00593AA9">
      <w:pPr>
        <w:jc w:val="both"/>
        <w:textAlignment w:val="baseline"/>
        <w:rPr>
          <w:rFonts w:eastAsia="Times New Roman" w:cstheme="minorHAnsi"/>
          <w:sz w:val="18"/>
          <w:szCs w:val="18"/>
          <w:lang w:eastAsia="pl-PL" w:bidi="ar-SA"/>
        </w:rPr>
      </w:pPr>
      <w:r w:rsidRPr="001246A6">
        <w:rPr>
          <w:rFonts w:eastAsia="Times New Roman" w:cstheme="minorHAnsi"/>
          <w:lang w:eastAsia="pl-PL" w:bidi="ar-SA"/>
        </w:rPr>
        <w:t xml:space="preserve">W wyniku Selekcji </w:t>
      </w:r>
      <w:r w:rsidR="00CF2520" w:rsidRPr="001246A6">
        <w:rPr>
          <w:rFonts w:eastAsia="Times New Roman" w:cstheme="minorHAnsi"/>
          <w:lang w:eastAsia="pl-PL" w:bidi="ar-SA"/>
        </w:rPr>
        <w:t>Uczestników Przedsięwzięcia</w:t>
      </w:r>
      <w:r w:rsidRPr="001246A6">
        <w:rPr>
          <w:rFonts w:eastAsia="Times New Roman" w:cstheme="minorHAnsi"/>
          <w:lang w:eastAsia="pl-PL" w:bidi="ar-SA"/>
        </w:rPr>
        <w:t xml:space="preserve"> do Etapu II, Zamawiający wybierze Wykonawcę, który zostanie dopuszczony do realizacji Etapu II i dalszych prac badawczo-rozwojowych nad Demonstratorem Systemu wentylacji B wraz z Centralnym systemem nadzorującym.  </w:t>
      </w:r>
    </w:p>
    <w:p w14:paraId="3489E7B7" w14:textId="029B4CA4" w:rsidR="00593AA9" w:rsidRDefault="00593AA9" w:rsidP="005F6FB2">
      <w:pPr>
        <w:jc w:val="both"/>
        <w:rPr>
          <w:rFonts w:cstheme="minorHAnsi"/>
          <w:lang w:eastAsia="en-GB"/>
        </w:rPr>
      </w:pPr>
    </w:p>
    <w:p w14:paraId="1AD7DD36" w14:textId="5B19BA4D" w:rsidR="00F33AA6" w:rsidRDefault="00F33AA6" w:rsidP="005F6FB2">
      <w:pPr>
        <w:jc w:val="both"/>
        <w:rPr>
          <w:rFonts w:cstheme="minorHAnsi"/>
          <w:lang w:eastAsia="en-GB"/>
        </w:rPr>
      </w:pPr>
    </w:p>
    <w:p w14:paraId="050D076C" w14:textId="0DD07AEC" w:rsidR="00F33AA6" w:rsidRDefault="00F33AA6" w:rsidP="005F6FB2">
      <w:pPr>
        <w:jc w:val="both"/>
        <w:rPr>
          <w:rFonts w:cstheme="minorHAnsi"/>
          <w:lang w:eastAsia="en-GB"/>
        </w:rPr>
      </w:pPr>
    </w:p>
    <w:p w14:paraId="12087280" w14:textId="77777777" w:rsidR="00F33AA6" w:rsidRPr="001246A6" w:rsidRDefault="00F33AA6" w:rsidP="005F6FB2">
      <w:pPr>
        <w:jc w:val="both"/>
        <w:rPr>
          <w:rFonts w:cstheme="minorHAnsi"/>
          <w:lang w:eastAsia="en-GB"/>
        </w:rPr>
      </w:pPr>
    </w:p>
    <w:p w14:paraId="11ED2DC5" w14:textId="08697582" w:rsidR="00E93D96" w:rsidRPr="001246A6" w:rsidRDefault="004D7F29" w:rsidP="004D7F29">
      <w:pPr>
        <w:pStyle w:val="Nagwek1"/>
        <w:numPr>
          <w:ilvl w:val="0"/>
          <w:numId w:val="0"/>
        </w:numPr>
        <w:ind w:left="720" w:hanging="360"/>
        <w:rPr>
          <w:rFonts w:cstheme="minorHAnsi"/>
        </w:rPr>
      </w:pPr>
      <w:bookmarkStart w:id="53" w:name="_Toc73430334"/>
      <w:r w:rsidRPr="001246A6">
        <w:rPr>
          <w:rFonts w:cstheme="minorHAnsi"/>
        </w:rPr>
        <w:lastRenderedPageBreak/>
        <w:t>II</w:t>
      </w:r>
      <w:r w:rsidR="00E93D96" w:rsidRPr="001246A6">
        <w:rPr>
          <w:rFonts w:cstheme="minorHAnsi"/>
        </w:rPr>
        <w:t>.</w:t>
      </w:r>
      <w:r w:rsidRPr="001246A6">
        <w:rPr>
          <w:rFonts w:cstheme="minorHAnsi"/>
        </w:rPr>
        <w:t>II.</w:t>
      </w:r>
      <w:r w:rsidR="00E93D96" w:rsidRPr="001246A6">
        <w:rPr>
          <w:rFonts w:cstheme="minorHAnsi"/>
        </w:rPr>
        <w:t xml:space="preserve"> Etap II Działania</w:t>
      </w:r>
      <w:r w:rsidRPr="001246A6">
        <w:rPr>
          <w:rFonts w:cstheme="minorHAnsi"/>
        </w:rPr>
        <w:t xml:space="preserve"> 2</w:t>
      </w:r>
      <w:r w:rsidR="00E93D96" w:rsidRPr="001246A6">
        <w:rPr>
          <w:rFonts w:cstheme="minorHAnsi"/>
        </w:rPr>
        <w:t xml:space="preserve"> „Wentylacja </w:t>
      </w:r>
      <w:r w:rsidRPr="001246A6">
        <w:rPr>
          <w:rFonts w:cstheme="minorHAnsi"/>
        </w:rPr>
        <w:t>mieszkań</w:t>
      </w:r>
      <w:r w:rsidR="00E93D96" w:rsidRPr="001246A6">
        <w:rPr>
          <w:rFonts w:cstheme="minorHAnsi"/>
        </w:rPr>
        <w:t>”</w:t>
      </w:r>
      <w:bookmarkEnd w:id="53"/>
    </w:p>
    <w:p w14:paraId="530192A4" w14:textId="30A8ADA7" w:rsidR="00E93D96" w:rsidRPr="001246A6" w:rsidRDefault="00E93D96" w:rsidP="00E93D96">
      <w:pPr>
        <w:pStyle w:val="Nagwek2"/>
        <w:ind w:firstLine="360"/>
        <w:rPr>
          <w:rFonts w:cstheme="minorHAnsi"/>
        </w:rPr>
      </w:pPr>
      <w:bookmarkStart w:id="54" w:name="_Toc73430335"/>
      <w:r w:rsidRPr="001246A6">
        <w:rPr>
          <w:rFonts w:cstheme="minorHAnsi"/>
        </w:rPr>
        <w:t>I</w:t>
      </w:r>
      <w:r w:rsidR="004D7F29" w:rsidRPr="001246A6">
        <w:rPr>
          <w:rFonts w:cstheme="minorHAnsi"/>
        </w:rPr>
        <w:t>I</w:t>
      </w:r>
      <w:r w:rsidRPr="001246A6">
        <w:rPr>
          <w:rFonts w:cstheme="minorHAnsi"/>
        </w:rPr>
        <w:t>.II.1. Informacje wstępne</w:t>
      </w:r>
      <w:bookmarkEnd w:id="54"/>
    </w:p>
    <w:p w14:paraId="7E6380A1" w14:textId="2C464F01" w:rsidR="00E93D96" w:rsidRPr="001246A6" w:rsidRDefault="00E93D96" w:rsidP="00E93D96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W ramach Etapu II, Uczestnicy Przedsięwzięcia </w:t>
      </w:r>
      <w:r w:rsidR="3E1A8E49" w:rsidRPr="001246A6">
        <w:rPr>
          <w:rFonts w:cstheme="minorHAnsi"/>
          <w:lang w:eastAsia="pl-PL"/>
        </w:rPr>
        <w:t xml:space="preserve">kontynuują </w:t>
      </w:r>
      <w:r w:rsidRPr="001246A6">
        <w:rPr>
          <w:rFonts w:cstheme="minorHAnsi"/>
          <w:lang w:eastAsia="pl-PL"/>
        </w:rPr>
        <w:t xml:space="preserve">prace badawczo-rozwojowe nad Systemem wentylacji </w:t>
      </w:r>
      <w:r w:rsidR="004D7F29" w:rsidRPr="001246A6">
        <w:rPr>
          <w:rFonts w:cstheme="minorHAnsi"/>
          <w:lang w:eastAsia="pl-PL"/>
        </w:rPr>
        <w:t xml:space="preserve">B </w:t>
      </w:r>
      <w:r w:rsidRPr="001246A6">
        <w:rPr>
          <w:rFonts w:cstheme="minorHAnsi"/>
          <w:lang w:eastAsia="pl-PL"/>
        </w:rPr>
        <w:t xml:space="preserve">wraz z </w:t>
      </w:r>
      <w:r w:rsidR="004D7F29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004D7F29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>, zgodnie ze złożonym w ramach Wyniku Prac Etapu I zaktualizowaną Ofertą, w szczególności Harmonogramem Prac oraz opracowuje Demonstrator, który następnie poddawany jest Testom. Testy De</w:t>
      </w:r>
      <w:r w:rsidR="004D7F29" w:rsidRPr="001246A6">
        <w:rPr>
          <w:rFonts w:cstheme="minorHAnsi"/>
          <w:lang w:eastAsia="pl-PL"/>
        </w:rPr>
        <w:t>monstratora Systemu wentylacji B</w:t>
      </w:r>
      <w:r w:rsidRPr="001246A6">
        <w:rPr>
          <w:rFonts w:cstheme="minorHAnsi"/>
          <w:lang w:eastAsia="pl-PL"/>
        </w:rPr>
        <w:t xml:space="preserve"> wraz z </w:t>
      </w:r>
      <w:r w:rsidR="004D7F29" w:rsidRPr="001246A6">
        <w:rPr>
          <w:rFonts w:cstheme="minorHAnsi"/>
          <w:lang w:eastAsia="pl-PL"/>
        </w:rPr>
        <w:t>Centralnym</w:t>
      </w:r>
      <w:r w:rsidRPr="001246A6">
        <w:rPr>
          <w:rFonts w:cstheme="minorHAnsi"/>
          <w:lang w:eastAsia="pl-PL"/>
        </w:rPr>
        <w:t xml:space="preserve"> systemem </w:t>
      </w:r>
      <w:r w:rsidR="004D7F29" w:rsidRPr="001246A6">
        <w:rPr>
          <w:rFonts w:cstheme="minorHAnsi"/>
          <w:lang w:eastAsia="pl-PL"/>
        </w:rPr>
        <w:t>nadzorującym</w:t>
      </w:r>
      <w:r w:rsidRPr="001246A6">
        <w:rPr>
          <w:rFonts w:cstheme="minorHAnsi"/>
          <w:lang w:eastAsia="pl-PL"/>
        </w:rPr>
        <w:t xml:space="preserve"> prowadzone będą przez Wykonawcę przy udziale Zamawiającego lub przez Zamawiającego lub wybrany przez Zamawiającego podmiot zewnętrzny.</w:t>
      </w:r>
    </w:p>
    <w:p w14:paraId="4A4AA5A3" w14:textId="77777777" w:rsidR="00E93D96" w:rsidRPr="001246A6" w:rsidRDefault="00E93D96" w:rsidP="00E93D96">
      <w:pPr>
        <w:jc w:val="both"/>
        <w:rPr>
          <w:rFonts w:cstheme="minorHAnsi"/>
          <w:lang w:eastAsia="pl-PL"/>
        </w:rPr>
      </w:pPr>
    </w:p>
    <w:p w14:paraId="2CC12F83" w14:textId="229BDB68" w:rsidR="00E93D96" w:rsidRPr="001246A6" w:rsidRDefault="00E93D96" w:rsidP="00E93D96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>Lokalizacja Nieruchomości Demonstracyjnych, w których zostaną zainstalowane Demonstrato</w:t>
      </w:r>
      <w:r w:rsidR="004D7F29" w:rsidRPr="001246A6">
        <w:rPr>
          <w:rFonts w:cstheme="minorHAnsi"/>
          <w:lang w:eastAsia="pl-PL"/>
        </w:rPr>
        <w:t>ry Systemu B</w:t>
      </w:r>
      <w:r w:rsidRPr="001246A6">
        <w:rPr>
          <w:rFonts w:cstheme="minorHAnsi"/>
          <w:lang w:eastAsia="pl-PL"/>
        </w:rPr>
        <w:t xml:space="preserve">, zostanie zaproponowana przez Zamawiającego, a następnie poddana konsultacjom z Wykonawcami. Wykonawcy mogą także zaproponować i wskazać inne lokalizację budynków. Ostateczną decyzję odnośnie do wyboru lokalizacji budynków podejmuje Zamawiający w terminie wskazanym Załączniku nr 2 do Regulaminu. </w:t>
      </w:r>
    </w:p>
    <w:p w14:paraId="0A489181" w14:textId="77777777" w:rsidR="00E93D96" w:rsidRPr="001246A6" w:rsidRDefault="00E93D96" w:rsidP="00E93D96">
      <w:pPr>
        <w:jc w:val="both"/>
        <w:rPr>
          <w:rFonts w:cstheme="minorHAnsi"/>
          <w:lang w:eastAsia="pl-PL"/>
        </w:rPr>
      </w:pPr>
    </w:p>
    <w:p w14:paraId="1D02BE55" w14:textId="77777777" w:rsidR="00E93D96" w:rsidRPr="001246A6" w:rsidRDefault="00E93D96" w:rsidP="00E93D96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Zamawiający wymaga, aby podczas prowadzenia prac Etapu II Wykonawca bezwzględnie przestrzegał zasad bezpieczeństwa i higieny pracy oraz wszystkie prace realizował zgodnie z obowiązującymi normami. </w:t>
      </w:r>
    </w:p>
    <w:p w14:paraId="0D4C8CC3" w14:textId="77777777" w:rsidR="00E93D96" w:rsidRPr="001246A6" w:rsidRDefault="00E93D96" w:rsidP="00E93D96">
      <w:pPr>
        <w:jc w:val="both"/>
        <w:rPr>
          <w:rFonts w:cstheme="minorHAnsi"/>
          <w:lang w:eastAsia="pl-PL"/>
        </w:rPr>
      </w:pPr>
    </w:p>
    <w:p w14:paraId="4CC0CC10" w14:textId="3CD28E59" w:rsidR="00E93D96" w:rsidRPr="001246A6" w:rsidRDefault="004D7F29" w:rsidP="2FFF7F0D">
      <w:pPr>
        <w:pStyle w:val="Nagwek2"/>
        <w:ind w:firstLine="720"/>
        <w:rPr>
          <w:rFonts w:cstheme="minorHAnsi"/>
        </w:rPr>
      </w:pPr>
      <w:bookmarkStart w:id="55" w:name="_Toc73430336"/>
      <w:r w:rsidRPr="001246A6">
        <w:rPr>
          <w:rFonts w:cstheme="minorHAnsi"/>
        </w:rPr>
        <w:t>I</w:t>
      </w:r>
      <w:r w:rsidR="00E93D96" w:rsidRPr="001246A6">
        <w:rPr>
          <w:rFonts w:cstheme="minorHAnsi"/>
        </w:rPr>
        <w:t>I.II.2. Zakres Prac B+R do realizacji w Etapie II</w:t>
      </w:r>
      <w:bookmarkEnd w:id="55"/>
    </w:p>
    <w:p w14:paraId="1B6156A2" w14:textId="47DE3800" w:rsidR="00E93D96" w:rsidRPr="001246A6" w:rsidRDefault="00E93D96" w:rsidP="00E93D96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W Etapie II Wykonaw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ca instaluje System wentylacji B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wraz z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Centralnym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system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nadzorującym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w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Mieszkaniach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o zadeklarowanych przez siebie parametrach i rozwiązaniach, sprawdzonych w Etapie I. </w:t>
      </w:r>
    </w:p>
    <w:p w14:paraId="00455002" w14:textId="77777777" w:rsidR="00E93D96" w:rsidRPr="001246A6" w:rsidRDefault="00E93D96" w:rsidP="00E93D96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</w:p>
    <w:p w14:paraId="7E1B1751" w14:textId="77777777" w:rsidR="00E93D96" w:rsidRPr="001246A6" w:rsidRDefault="00E93D96" w:rsidP="00E93D96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Wykonawca przeprowadza między innymi prace polegające na:</w:t>
      </w:r>
    </w:p>
    <w:p w14:paraId="705A8046" w14:textId="5F862CCE" w:rsidR="00E93D96" w:rsidRPr="001246A6" w:rsidRDefault="00E93D96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hd w:val="clear" w:color="auto" w:fill="FFFFFF"/>
        </w:rPr>
        <w:t>pr</w:t>
      </w:r>
      <w:r w:rsidR="004D7F29" w:rsidRPr="001246A6">
        <w:rPr>
          <w:rStyle w:val="normaltextrun"/>
          <w:rFonts w:cstheme="minorHAnsi"/>
          <w:color w:val="000000"/>
          <w:shd w:val="clear" w:color="auto" w:fill="FFFFFF"/>
        </w:rPr>
        <w:t>zeniesieniu Systemu wentylacji B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wraz z </w:t>
      </w:r>
      <w:r w:rsidR="004D7F29" w:rsidRPr="001246A6">
        <w:rPr>
          <w:rStyle w:val="normaltextrun"/>
          <w:rFonts w:cstheme="minorHAnsi"/>
          <w:color w:val="000000"/>
          <w:shd w:val="clear" w:color="auto" w:fill="FFFFFF"/>
        </w:rPr>
        <w:t>Centralnym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systemem </w:t>
      </w:r>
      <w:r w:rsidR="004D7F29" w:rsidRPr="001246A6">
        <w:rPr>
          <w:rStyle w:val="normaltextrun"/>
          <w:rFonts w:cstheme="minorHAnsi"/>
          <w:color w:val="000000"/>
          <w:shd w:val="clear" w:color="auto" w:fill="FFFFFF"/>
        </w:rPr>
        <w:t>nadzorującym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ze skali prototypowej do demonstracyjnej, to znaczy takiej, w której System wentylacyjny</w:t>
      </w:r>
      <w:r w:rsidR="004D7F29"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B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wraz z Centralnym systemem </w:t>
      </w:r>
      <w:r w:rsidR="004D7F29" w:rsidRPr="001246A6">
        <w:rPr>
          <w:rStyle w:val="normaltextrun"/>
          <w:rFonts w:cstheme="minorHAnsi"/>
          <w:color w:val="000000"/>
          <w:shd w:val="clear" w:color="auto" w:fill="FFFFFF"/>
        </w:rPr>
        <w:t>nadzorującym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 będą zainstalowane w </w:t>
      </w:r>
      <w:r w:rsidR="004D7F29" w:rsidRPr="001246A6">
        <w:rPr>
          <w:rStyle w:val="normaltextrun"/>
          <w:rFonts w:cstheme="minorHAnsi"/>
          <w:color w:val="000000"/>
          <w:shd w:val="clear" w:color="auto" w:fill="FFFFFF"/>
        </w:rPr>
        <w:t>Mieszkaniach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, będą działać stabilnie i bezpiecznie dla ich </w:t>
      </w:r>
      <w:r w:rsidR="00665956" w:rsidRPr="001246A6">
        <w:rPr>
          <w:rStyle w:val="normaltextrun"/>
          <w:rFonts w:cstheme="minorHAnsi"/>
          <w:color w:val="000000"/>
          <w:shd w:val="clear" w:color="auto" w:fill="FFFFFF"/>
        </w:rPr>
        <w:t>Użytkownik</w:t>
      </w:r>
      <w:r w:rsidRPr="001246A6">
        <w:rPr>
          <w:rStyle w:val="normaltextrun"/>
          <w:rFonts w:cstheme="minorHAnsi"/>
          <w:color w:val="000000"/>
          <w:shd w:val="clear" w:color="auto" w:fill="FFFFFF"/>
        </w:rPr>
        <w:t>ów.</w:t>
      </w:r>
    </w:p>
    <w:p w14:paraId="5AF803C6" w14:textId="1C4B6AFD" w:rsidR="00E93D96" w:rsidRPr="001246A6" w:rsidRDefault="00E93D96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produkcji niezbęd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nej ilości Systemów wentylacji B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wraz z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Centralnym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systemem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nadzorującym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,</w:t>
      </w:r>
    </w:p>
    <w:p w14:paraId="77B5B6FE" w14:textId="7397C3D8" w:rsidR="00E93D96" w:rsidRPr="001246A6" w:rsidRDefault="00E93D96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wykonaniu inwentaryzacji architektoniczno-konstrukcyjnej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Mieszkań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, w których dok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ona montażu Systemu wentylacji B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, </w:t>
      </w:r>
    </w:p>
    <w:p w14:paraId="113A15FA" w14:textId="77777777" w:rsidR="00E93D96" w:rsidRPr="001246A6" w:rsidRDefault="00E93D96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wykonanie inwentaryzacji instalacji elektrycznej, w celu sprawdzenia dostatecznej mocy elektrycznej, odpowiednich zabezpieczeń obwodów elektrycznych, </w:t>
      </w:r>
    </w:p>
    <w:p w14:paraId="7C69DA47" w14:textId="77777777" w:rsidR="00E93D96" w:rsidRPr="001246A6" w:rsidRDefault="00E93D96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wykonaniu projektu wykonawczego instalacji wentylacji, </w:t>
      </w:r>
    </w:p>
    <w:p w14:paraId="03E7DA6C" w14:textId="77777777" w:rsidR="00E93D96" w:rsidRPr="001246A6" w:rsidRDefault="00E93D96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wykonaniu projektu wykonawczego instalacji elektrycznej, </w:t>
      </w:r>
    </w:p>
    <w:p w14:paraId="70B301D3" w14:textId="37C82186" w:rsidR="00E93D96" w:rsidRPr="001246A6" w:rsidRDefault="004D7F29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montażu Systemu wentylacji B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wraz z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Centralnym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systemem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nadzorującym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, obejmujące m.in.: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montaż Centrali wentylacyjnej B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,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Regulatorów pomieszczeniowych B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,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Centralnego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systemu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nadzorującego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,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Aplikacji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,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Regulatora pomieszczeniowego B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.  </w:t>
      </w:r>
    </w:p>
    <w:p w14:paraId="1E59FC62" w14:textId="6E5AFD41" w:rsidR="00E93D96" w:rsidRPr="001246A6" w:rsidRDefault="00E93D96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wykonaniu testów działania i optymalizacji pracy zainstalowanych Systemów wentylacji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B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, </w:t>
      </w:r>
    </w:p>
    <w:p w14:paraId="7D33F179" w14:textId="0FDFF330" w:rsidR="00E93D96" w:rsidRPr="001246A6" w:rsidRDefault="004D7F29" w:rsidP="0029361A">
      <w:pPr>
        <w:pStyle w:val="Akapitzlist"/>
        <w:numPr>
          <w:ilvl w:val="0"/>
          <w:numId w:val="29"/>
        </w:num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sprawy formalne, uzgodnienia z Partnerem Strategicznym, następnie 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uruchomienie oraz optymalizacja pracy Systemu wentylacji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B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wraz z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Centralnym</w:t>
      </w:r>
      <w:r w:rsidR="00E93D96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systemem 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nadzorującym.</w:t>
      </w:r>
    </w:p>
    <w:p w14:paraId="4CC39FCC" w14:textId="77777777" w:rsidR="00E93D96" w:rsidRPr="001246A6" w:rsidRDefault="00E93D96" w:rsidP="00E93D96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</w:p>
    <w:p w14:paraId="07D6443B" w14:textId="78F5C7D4" w:rsidR="00E93D96" w:rsidRPr="001246A6" w:rsidRDefault="00E93D96" w:rsidP="2FFF7F0D">
      <w:pPr>
        <w:jc w:val="both"/>
        <w:rPr>
          <w:rStyle w:val="normaltextrun"/>
          <w:rFonts w:cstheme="minorHAnsi"/>
          <w:color w:val="000000"/>
          <w:shd w:val="clear" w:color="auto" w:fill="FFFFFF"/>
        </w:rPr>
      </w:pPr>
      <w:r w:rsidRPr="001246A6">
        <w:rPr>
          <w:rStyle w:val="normaltextrun"/>
          <w:rFonts w:cstheme="minorHAnsi"/>
          <w:color w:val="000000"/>
          <w:shd w:val="clear" w:color="auto" w:fill="FFFFFF"/>
        </w:rPr>
        <w:t xml:space="preserve">Wykonawca ww. prace określa w Harmonogramem Prac Etapu II i przedstawia Zamawiającemu. </w:t>
      </w:r>
    </w:p>
    <w:p w14:paraId="42044D39" w14:textId="77777777" w:rsidR="00E93D96" w:rsidRPr="001246A6" w:rsidRDefault="00E93D96" w:rsidP="00E93D96">
      <w:pPr>
        <w:jc w:val="both"/>
        <w:rPr>
          <w:rFonts w:cstheme="minorHAnsi"/>
          <w:lang w:eastAsia="pl-PL"/>
        </w:rPr>
      </w:pPr>
    </w:p>
    <w:p w14:paraId="3A13499E" w14:textId="55E76F4B" w:rsidR="00E93D96" w:rsidRPr="001246A6" w:rsidRDefault="00E93D96" w:rsidP="00E93D96">
      <w:pPr>
        <w:jc w:val="both"/>
        <w:rPr>
          <w:rStyle w:val="normaltextrun"/>
          <w:rFonts w:cstheme="minorHAnsi"/>
          <w:color w:val="000000"/>
          <w:szCs w:val="22"/>
          <w:shd w:val="clear" w:color="auto" w:fill="FFFFFF"/>
        </w:rPr>
      </w:pPr>
      <w:r w:rsidRPr="001246A6">
        <w:rPr>
          <w:rFonts w:cstheme="minorHAnsi"/>
          <w:lang w:eastAsia="pl-PL"/>
        </w:rPr>
        <w:t>Aby uniknąć wszelkich wątpliwości – w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przypadku stwierdzenie przez Wykonawcę, iż obwody elektryczne w poszczególnych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Mieszkaniach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, w których mają zostać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zamontowane Systemy wentylacji 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lastRenderedPageBreak/>
        <w:t>B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, są niewystarczające lub/i nie posiadają odpowiednich zabezpieczeń, Wykonawca wykona prace instalacyjne polegające na p</w:t>
      </w:r>
      <w:r w:rsidR="004D7F29"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>odłączeniu Systemów wentylacji B</w:t>
      </w:r>
      <w:r w:rsidRPr="001246A6">
        <w:rPr>
          <w:rStyle w:val="normaltextrun"/>
          <w:rFonts w:cstheme="minorHAnsi"/>
          <w:color w:val="000000"/>
          <w:szCs w:val="22"/>
          <w:shd w:val="clear" w:color="auto" w:fill="FFFFFF"/>
        </w:rPr>
        <w:t xml:space="preserve"> do sieci elektrycznej. </w:t>
      </w:r>
    </w:p>
    <w:p w14:paraId="10FBF7EF" w14:textId="77777777" w:rsidR="00E93D96" w:rsidRPr="001246A6" w:rsidRDefault="00E93D96" w:rsidP="00E93D96">
      <w:pPr>
        <w:rPr>
          <w:rFonts w:cstheme="minorHAnsi"/>
          <w:lang w:eastAsia="pl-PL"/>
        </w:rPr>
      </w:pPr>
    </w:p>
    <w:p w14:paraId="2D6354E1" w14:textId="419A8F45" w:rsidR="00E93D96" w:rsidRPr="001246A6" w:rsidRDefault="00E93D96" w:rsidP="00E93D96">
      <w:pPr>
        <w:pStyle w:val="Nagwek2"/>
        <w:ind w:firstLine="720"/>
        <w:rPr>
          <w:rFonts w:cstheme="minorHAnsi"/>
        </w:rPr>
      </w:pPr>
      <w:bookmarkStart w:id="56" w:name="_Toc73430337"/>
      <w:r w:rsidRPr="001246A6">
        <w:rPr>
          <w:rFonts w:cstheme="minorHAnsi"/>
        </w:rPr>
        <w:t>I</w:t>
      </w:r>
      <w:r w:rsidR="004D7F29" w:rsidRPr="001246A6">
        <w:rPr>
          <w:rFonts w:cstheme="minorHAnsi"/>
        </w:rPr>
        <w:t>I</w:t>
      </w:r>
      <w:r w:rsidRPr="001246A6">
        <w:rPr>
          <w:rFonts w:cstheme="minorHAnsi"/>
        </w:rPr>
        <w:t>.II.3. Wyniki Prac Etapu II</w:t>
      </w:r>
      <w:bookmarkEnd w:id="56"/>
    </w:p>
    <w:p w14:paraId="56BC1966" w14:textId="5D6C7FA0" w:rsidR="00E93D96" w:rsidRPr="001246A6" w:rsidRDefault="00E93D96" w:rsidP="00E93D96">
      <w:pPr>
        <w:jc w:val="both"/>
        <w:rPr>
          <w:rFonts w:cstheme="minorHAnsi"/>
          <w:lang w:eastAsia="pl-PL"/>
        </w:rPr>
      </w:pPr>
      <w:r w:rsidRPr="001246A6">
        <w:rPr>
          <w:rFonts w:cstheme="minorHAnsi"/>
          <w:lang w:eastAsia="pl-PL"/>
        </w:rPr>
        <w:t xml:space="preserve">W ramach Etapu II, Wykonawca opracowuje obligatoryjne </w:t>
      </w:r>
      <w:r w:rsidR="00CD042D" w:rsidRPr="001246A6">
        <w:rPr>
          <w:rFonts w:cstheme="minorHAnsi"/>
          <w:lang w:eastAsia="pl-PL"/>
        </w:rPr>
        <w:t>Wyniki Prac Etapu</w:t>
      </w:r>
      <w:r w:rsidRPr="001246A6">
        <w:rPr>
          <w:rFonts w:cstheme="minorHAnsi"/>
          <w:lang w:eastAsia="pl-PL"/>
        </w:rPr>
        <w:t xml:space="preserve"> II, które przedstawia Zamawiającemu do oceny w terminie wskazanym w Tabeli I</w:t>
      </w:r>
      <w:r w:rsidR="004D7F29" w:rsidRPr="001246A6">
        <w:rPr>
          <w:rFonts w:cstheme="minorHAnsi"/>
          <w:lang w:eastAsia="pl-PL"/>
        </w:rPr>
        <w:t>I</w:t>
      </w:r>
      <w:r w:rsidRPr="001246A6">
        <w:rPr>
          <w:rFonts w:cstheme="minorHAnsi"/>
          <w:lang w:eastAsia="pl-PL"/>
        </w:rPr>
        <w:t xml:space="preserve">.II.1. Listę </w:t>
      </w:r>
      <w:r w:rsidR="00CD042D" w:rsidRPr="001246A6">
        <w:rPr>
          <w:rFonts w:cstheme="minorHAnsi"/>
          <w:lang w:eastAsia="pl-PL"/>
        </w:rPr>
        <w:t>Wyników Prac Etapu</w:t>
      </w:r>
      <w:r w:rsidRPr="001246A6">
        <w:rPr>
          <w:rFonts w:cstheme="minorHAnsi"/>
          <w:lang w:eastAsia="pl-PL"/>
        </w:rPr>
        <w:t xml:space="preserve"> II przedstawiono w Tabeli </w:t>
      </w:r>
      <w:r w:rsidR="004D7F29" w:rsidRPr="001246A6">
        <w:rPr>
          <w:rFonts w:cstheme="minorHAnsi"/>
          <w:lang w:eastAsia="pl-PL"/>
        </w:rPr>
        <w:t>I</w:t>
      </w:r>
      <w:r w:rsidRPr="001246A6">
        <w:rPr>
          <w:rFonts w:cstheme="minorHAnsi"/>
          <w:lang w:eastAsia="pl-PL"/>
        </w:rPr>
        <w:t>I.II.1.</w:t>
      </w:r>
    </w:p>
    <w:p w14:paraId="092739D8" w14:textId="77777777" w:rsidR="00E93D96" w:rsidRPr="001246A6" w:rsidRDefault="00E93D96" w:rsidP="00E93D96">
      <w:pPr>
        <w:rPr>
          <w:rFonts w:cstheme="minorHAnsi"/>
          <w:lang w:eastAsia="pl-PL"/>
        </w:rPr>
      </w:pPr>
    </w:p>
    <w:p w14:paraId="40E2DA80" w14:textId="737056C0" w:rsidR="00E93D96" w:rsidRPr="001246A6" w:rsidRDefault="00E93D96" w:rsidP="00E93D96">
      <w:pPr>
        <w:textAlignment w:val="baseline"/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</w:pPr>
      <w:r w:rsidRPr="001246A6"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  <w:t>Tabela I</w:t>
      </w:r>
      <w:r w:rsidR="004D7F29" w:rsidRPr="001246A6"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  <w:t>I</w:t>
      </w:r>
      <w:r w:rsidRPr="001246A6"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  <w:t>.II.1. Wyniki Prac Etapu II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23"/>
        <w:gridCol w:w="2672"/>
        <w:gridCol w:w="3690"/>
        <w:gridCol w:w="1925"/>
      </w:tblGrid>
      <w:tr w:rsidR="00E93D96" w:rsidRPr="001246A6" w14:paraId="7426119F" w14:textId="77777777" w:rsidTr="2229B616">
        <w:tc>
          <w:tcPr>
            <w:tcW w:w="401" w:type="pct"/>
            <w:shd w:val="clear" w:color="auto" w:fill="92D050"/>
            <w:vAlign w:val="center"/>
          </w:tcPr>
          <w:p w14:paraId="59E541D5" w14:textId="77777777" w:rsidR="00E93D96" w:rsidRPr="001246A6" w:rsidRDefault="00E93D96" w:rsidP="00E93D96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L.p.</w:t>
            </w:r>
          </w:p>
        </w:tc>
        <w:tc>
          <w:tcPr>
            <w:tcW w:w="1483" w:type="pct"/>
            <w:shd w:val="clear" w:color="auto" w:fill="92D050"/>
            <w:vAlign w:val="center"/>
          </w:tcPr>
          <w:p w14:paraId="4B1B6058" w14:textId="77777777" w:rsidR="00E93D96" w:rsidRPr="001246A6" w:rsidRDefault="00E93D96" w:rsidP="00E93D96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Wynik Prac Etapu II</w:t>
            </w:r>
          </w:p>
        </w:tc>
        <w:tc>
          <w:tcPr>
            <w:tcW w:w="2048" w:type="pct"/>
            <w:shd w:val="clear" w:color="auto" w:fill="92D050"/>
            <w:vAlign w:val="center"/>
          </w:tcPr>
          <w:p w14:paraId="744BF33F" w14:textId="77777777" w:rsidR="00E93D96" w:rsidRPr="001246A6" w:rsidRDefault="00E93D96" w:rsidP="00E93D96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Wymagania dla Wyniku Prac Etapu II</w:t>
            </w:r>
          </w:p>
        </w:tc>
        <w:tc>
          <w:tcPr>
            <w:tcW w:w="1068" w:type="pct"/>
            <w:shd w:val="clear" w:color="auto" w:fill="92D050"/>
            <w:vAlign w:val="center"/>
          </w:tcPr>
          <w:p w14:paraId="20BFAB94" w14:textId="77777777" w:rsidR="00E93D96" w:rsidRPr="001246A6" w:rsidRDefault="00E93D96" w:rsidP="00E93D96">
            <w:pPr>
              <w:jc w:val="center"/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Termin przekazania Zamawiającemu Wyniku Prac Etapu II</w:t>
            </w:r>
          </w:p>
        </w:tc>
      </w:tr>
      <w:tr w:rsidR="00E93D96" w:rsidRPr="001246A6" w14:paraId="466762FE" w14:textId="77777777" w:rsidTr="2229B616">
        <w:tc>
          <w:tcPr>
            <w:tcW w:w="401" w:type="pct"/>
            <w:shd w:val="clear" w:color="auto" w:fill="FFF2CC" w:themeFill="accent4" w:themeFillTint="33"/>
          </w:tcPr>
          <w:p w14:paraId="737EFE30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1.</w:t>
            </w:r>
          </w:p>
        </w:tc>
        <w:tc>
          <w:tcPr>
            <w:tcW w:w="1483" w:type="pct"/>
          </w:tcPr>
          <w:p w14:paraId="69EA7A56" w14:textId="02F23559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Wielobranżowy projekt wykonawczy De</w:t>
            </w:r>
            <w:r w:rsidR="004D7F29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monstratora Systemu wentylacji B wraz z Centralnym systemem nadzorującym</w:t>
            </w:r>
          </w:p>
        </w:tc>
        <w:tc>
          <w:tcPr>
            <w:tcW w:w="2048" w:type="pct"/>
          </w:tcPr>
          <w:p w14:paraId="63641BAB" w14:textId="297B65F8" w:rsidR="00E93D96" w:rsidRPr="001246A6" w:rsidRDefault="00E93D96" w:rsidP="004D7F29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Wykonawca jest zobowiązany do przygotowania i przedstawienie Wielobranżowego Projektu Wykonawczego De</w:t>
            </w:r>
            <w:r w:rsidR="004D7F2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4D7F2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4D7F29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oraz komplet niezbędnych dla realizacji jego budowy. Zamawiający wymaga uwzględnienie warunków technicznych, jakim powinny odpowiadać budynki i ich usytuowanie określone w obowiązujących aktach prawnych obowiązujących na dzień przekazania projektu Zamawiającemu. </w:t>
            </w:r>
          </w:p>
        </w:tc>
        <w:tc>
          <w:tcPr>
            <w:tcW w:w="1068" w:type="pct"/>
          </w:tcPr>
          <w:p w14:paraId="12865494" w14:textId="07FFFE50" w:rsidR="00E93D96" w:rsidRPr="001246A6" w:rsidRDefault="00E93D96" w:rsidP="2FFF7F0D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</w:t>
            </w:r>
            <w:r w:rsidR="004D7F29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ajpóźniej w ciągu 3 miesiące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od rozpoczęcia od rozpoczęcia Etapu II.</w:t>
            </w:r>
          </w:p>
        </w:tc>
      </w:tr>
      <w:tr w:rsidR="00E93D96" w:rsidRPr="001246A6" w14:paraId="0B96604A" w14:textId="77777777" w:rsidTr="2229B616">
        <w:tc>
          <w:tcPr>
            <w:tcW w:w="401" w:type="pct"/>
            <w:shd w:val="clear" w:color="auto" w:fill="FFF2CC" w:themeFill="accent4" w:themeFillTint="33"/>
          </w:tcPr>
          <w:p w14:paraId="074D9114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2.</w:t>
            </w:r>
          </w:p>
        </w:tc>
        <w:tc>
          <w:tcPr>
            <w:tcW w:w="1483" w:type="pct"/>
          </w:tcPr>
          <w:p w14:paraId="45C367D5" w14:textId="4CFDEF08" w:rsidR="00E93D96" w:rsidRPr="001246A6" w:rsidRDefault="00E93D96" w:rsidP="004D7F29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Demonstrator Systemu wentylacji</w:t>
            </w:r>
            <w:r w:rsidR="004D7F29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B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wraz z </w:t>
            </w:r>
            <w:r w:rsidR="004D7F29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systemem </w:t>
            </w:r>
            <w:r w:rsidR="004D7F29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nadzorującym</w:t>
            </w:r>
          </w:p>
        </w:tc>
        <w:tc>
          <w:tcPr>
            <w:tcW w:w="2048" w:type="pct"/>
          </w:tcPr>
          <w:p w14:paraId="74733FBA" w14:textId="02CC04EE" w:rsidR="00E93D96" w:rsidRPr="001246A6" w:rsidRDefault="00E93D96" w:rsidP="2FFF7F0D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D</w:t>
            </w:r>
            <w:r w:rsidR="004D7F29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emonstrator Systemu wentylacji B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4D7F29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</w:t>
            </w:r>
            <w:r w:rsidR="004D7F29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zainstalowany w lokalizacji wskazanej przez Zamawiającego. </w:t>
            </w:r>
          </w:p>
        </w:tc>
        <w:tc>
          <w:tcPr>
            <w:tcW w:w="1068" w:type="pct"/>
          </w:tcPr>
          <w:p w14:paraId="0460AB40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 Terminie Doręczenia Wyników Prac Etapu II </w:t>
            </w:r>
          </w:p>
        </w:tc>
      </w:tr>
      <w:tr w:rsidR="00E93D96" w:rsidRPr="001246A6" w14:paraId="01577FFE" w14:textId="77777777" w:rsidTr="2229B616">
        <w:tc>
          <w:tcPr>
            <w:tcW w:w="401" w:type="pct"/>
            <w:shd w:val="clear" w:color="auto" w:fill="FFF2CC" w:themeFill="accent4" w:themeFillTint="33"/>
          </w:tcPr>
          <w:p w14:paraId="22F8A68A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3.</w:t>
            </w:r>
          </w:p>
        </w:tc>
        <w:tc>
          <w:tcPr>
            <w:tcW w:w="1483" w:type="pct"/>
          </w:tcPr>
          <w:p w14:paraId="3819C3B1" w14:textId="1F17DD11" w:rsidR="00E93D96" w:rsidRPr="001246A6" w:rsidRDefault="00E93D96" w:rsidP="00947795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Udzielenie gwarancji przez Wykonawcę na Demo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nstrator Systemu wentylacji B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systemem 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nadzorują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cym</w:t>
            </w:r>
          </w:p>
        </w:tc>
        <w:tc>
          <w:tcPr>
            <w:tcW w:w="2048" w:type="pct"/>
            <w:vAlign w:val="center"/>
          </w:tcPr>
          <w:p w14:paraId="4F7522AF" w14:textId="65CE8347" w:rsidR="00E93D96" w:rsidRPr="001246A6" w:rsidRDefault="00E93D96" w:rsidP="00947795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Zamawiający wymaga od Wykonawcy przedstawienia dokumentu potwierdzającego udzielenie gwarancji serwisowej dla De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ącym, opisanej szczegółowo w Wymaganiach obligatoryjnych w Załączniku nr 1 do Regulaminu. </w:t>
            </w:r>
          </w:p>
        </w:tc>
        <w:tc>
          <w:tcPr>
            <w:tcW w:w="1068" w:type="pct"/>
          </w:tcPr>
          <w:p w14:paraId="5BC0750E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Termin Doręczenia Wyników Prac Etapu II </w:t>
            </w:r>
          </w:p>
        </w:tc>
      </w:tr>
      <w:tr w:rsidR="00E93D96" w:rsidRPr="001246A6" w14:paraId="406F6119" w14:textId="77777777" w:rsidTr="2229B616">
        <w:tc>
          <w:tcPr>
            <w:tcW w:w="401" w:type="pct"/>
            <w:shd w:val="clear" w:color="auto" w:fill="FFF2CC" w:themeFill="accent4" w:themeFillTint="33"/>
          </w:tcPr>
          <w:p w14:paraId="14D5E7F3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4.</w:t>
            </w:r>
          </w:p>
        </w:tc>
        <w:tc>
          <w:tcPr>
            <w:tcW w:w="1483" w:type="pct"/>
          </w:tcPr>
          <w:p w14:paraId="6D30235A" w14:textId="7EBEDA1B" w:rsidR="00E93D96" w:rsidRPr="001246A6" w:rsidRDefault="00E93D96" w:rsidP="00947795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Dokumentacja powykonawcza De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systemem 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nadzorującym</w:t>
            </w:r>
          </w:p>
        </w:tc>
        <w:tc>
          <w:tcPr>
            <w:tcW w:w="2048" w:type="pct"/>
            <w:vAlign w:val="center"/>
          </w:tcPr>
          <w:p w14:paraId="6AC92360" w14:textId="35D7D163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Dokumentacja Powykonawcza De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powinna zawierać:</w:t>
            </w:r>
          </w:p>
          <w:p w14:paraId="415EFCDB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74173572" w14:textId="77777777" w:rsidR="00E93D96" w:rsidRPr="001246A6" w:rsidRDefault="00E93D96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wielobranżowy projekt wykonawczy we wszystkich branżach z naniesionymi ewentualnymi zmianami potwierdzonymi przez Wykonawcę, </w:t>
            </w:r>
          </w:p>
          <w:p w14:paraId="396A5917" w14:textId="77777777" w:rsidR="00E93D96" w:rsidRPr="001246A6" w:rsidRDefault="00E93D96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atesty na zastosowane urządzenia i materiały, </w:t>
            </w:r>
          </w:p>
          <w:p w14:paraId="3FE898CE" w14:textId="77777777" w:rsidR="00E93D96" w:rsidRPr="001246A6" w:rsidRDefault="00E93D96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dokumentację techniczno-ruchowe, </w:t>
            </w:r>
          </w:p>
          <w:p w14:paraId="593ADB52" w14:textId="77C8B624" w:rsidR="00E93D96" w:rsidRPr="001246A6" w:rsidRDefault="12C77EC7" w:rsidP="2229B616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lastRenderedPageBreak/>
              <w:t xml:space="preserve">instrukcje </w:t>
            </w:r>
            <w:r w:rsidR="5EFEA58D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eksploatacyjne Systemu</w:t>
            </w:r>
            <w:r w:rsidR="4E0346B4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wentylacji B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4E0346B4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 systemem nadzoruj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ącym, </w:t>
            </w:r>
          </w:p>
          <w:p w14:paraId="41FCB361" w14:textId="3D9F61CD" w:rsidR="00E93D96" w:rsidRPr="001246A6" w:rsidRDefault="00E93D96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szczegółowy opis głównych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komponentów Systemu 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Centralnym systemem nadzorującym, 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</w:t>
            </w:r>
          </w:p>
          <w:p w14:paraId="167A5ADF" w14:textId="67E5C4F9" w:rsidR="00E93D96" w:rsidRPr="001246A6" w:rsidRDefault="00E93D96" w:rsidP="2FFF7F0D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opis procedury produkcji Systemu wentylacji</w:t>
            </w:r>
            <w:r w:rsidR="00947795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B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 systemem nadzorującym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, </w:t>
            </w:r>
          </w:p>
          <w:p w14:paraId="6EFCCD30" w14:textId="6D7D709A" w:rsidR="00E93D96" w:rsidRPr="001246A6" w:rsidRDefault="00E93D96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algorytm sterowani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 pracą Centrali wentylacyjnej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</w:t>
            </w:r>
          </w:p>
          <w:p w14:paraId="7358A2C5" w14:textId="616D8801" w:rsidR="00E93D96" w:rsidRPr="001246A6" w:rsidRDefault="00E93D96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program sterowani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a pracą Centrali wentylacyjnej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, </w:t>
            </w:r>
          </w:p>
          <w:p w14:paraId="25EDECF0" w14:textId="4774B904" w:rsidR="00E93D96" w:rsidRPr="001246A6" w:rsidRDefault="00E93D96" w:rsidP="0029361A">
            <w:pPr>
              <w:pStyle w:val="Akapitzlist"/>
              <w:numPr>
                <w:ilvl w:val="0"/>
                <w:numId w:val="3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program sterowania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– Aplikacja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.</w:t>
            </w:r>
          </w:p>
          <w:p w14:paraId="63EAA3CB" w14:textId="77777777" w:rsidR="00947795" w:rsidRPr="001246A6" w:rsidRDefault="00947795" w:rsidP="00947795">
            <w:pPr>
              <w:pStyle w:val="Akapitzlist"/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33A77F2A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Dokumentacja powykonawcza powinna uwzględniać wszystkie zmiany w stosunku do projektu, które wyniknęły w trakcie realizacji robót. Ponadto Dokumentacja powykonawcza powinna potwierdzać zgodność i prawidłowość z obowiązującymi przepisami wszystkich wykonanych prac i usług. </w:t>
            </w:r>
          </w:p>
          <w:p w14:paraId="3BC64F24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41D6EC99" w14:textId="7B4EFEA6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Wykonawca przekazuje Zamawiającemu jeden egzemplarz Dokumentacji De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 wersji papierowej oraz jeden egzemplarz w wersji elektronicznej w formacie PDF. </w:t>
            </w:r>
          </w:p>
          <w:p w14:paraId="6D3F7F39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38009F26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Dokumentację w wersji elektronicznej należy przekazać Zamawiającemu na nośniku elektronicznym.</w:t>
            </w:r>
          </w:p>
        </w:tc>
        <w:tc>
          <w:tcPr>
            <w:tcW w:w="1068" w:type="pct"/>
          </w:tcPr>
          <w:p w14:paraId="0AE64EF2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Termin Doręczenia Wyników Prac Etapu II </w:t>
            </w:r>
          </w:p>
        </w:tc>
      </w:tr>
      <w:tr w:rsidR="00E93D96" w:rsidRPr="001246A6" w14:paraId="33858F8A" w14:textId="77777777" w:rsidTr="2229B616">
        <w:tc>
          <w:tcPr>
            <w:tcW w:w="401" w:type="pct"/>
            <w:shd w:val="clear" w:color="auto" w:fill="FFF2CC" w:themeFill="accent4" w:themeFillTint="33"/>
          </w:tcPr>
          <w:p w14:paraId="0BECC4FE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5.</w:t>
            </w:r>
          </w:p>
        </w:tc>
        <w:tc>
          <w:tcPr>
            <w:tcW w:w="1483" w:type="pct"/>
          </w:tcPr>
          <w:p w14:paraId="154DEDA3" w14:textId="6356C5FE" w:rsidR="00E93D96" w:rsidRPr="001246A6" w:rsidRDefault="00E93D96" w:rsidP="00947795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Raport z odbioru De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Centralnym systemem nadzorującym</w:t>
            </w:r>
          </w:p>
        </w:tc>
        <w:tc>
          <w:tcPr>
            <w:tcW w:w="2048" w:type="pct"/>
            <w:vAlign w:val="center"/>
          </w:tcPr>
          <w:p w14:paraId="69A243E1" w14:textId="097BD086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Zamawiający wymaga udokumentowania przeprowadzania prac odbiorowych Demonstratora Systemu wentylacji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. Prace należy przeprowadzić zgodnie z Wymaganymi technicznymi CORBTI INSTAL 5. Warunki techniczne wykonania i odbioru instalacji wentylacyjnych oraz zgodnie z normami europejskimi dotyczącymi Procedur badań i metod pomiarowych stosowanych podczas odbioru instalacji wentylacji i klimatyzacji. </w:t>
            </w:r>
          </w:p>
          <w:p w14:paraId="1112FB63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2042C6FB" w14:textId="74C26C3B" w:rsidR="00E93D96" w:rsidRPr="001246A6" w:rsidRDefault="00E93D96" w:rsidP="2FFF7F0D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Wykonawca przekazuje Zamawiającemu jeden egzemplarz Raportu z odbioru De</w:t>
            </w:r>
            <w:r w:rsidR="00947795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</w:t>
            </w:r>
            <w:r w:rsidR="00947795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Centralnym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</w:t>
            </w:r>
            <w:r w:rsidR="00947795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 wersji papierowej oraz jeden egzemplarz w wersji elektronicznej w formacie PDF. </w:t>
            </w:r>
          </w:p>
          <w:p w14:paraId="3CD83FA2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4F0E0962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Dokumentację w wersji elektronicznej należy przekazać Zamawiającemu na nośniku elektronicznym.</w:t>
            </w:r>
          </w:p>
        </w:tc>
        <w:tc>
          <w:tcPr>
            <w:tcW w:w="1068" w:type="pct"/>
          </w:tcPr>
          <w:p w14:paraId="688AE524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W Terminie Doręczenia Wyników Prac Etapu II </w:t>
            </w:r>
          </w:p>
        </w:tc>
      </w:tr>
      <w:tr w:rsidR="00E93D96" w:rsidRPr="001246A6" w14:paraId="23617015" w14:textId="77777777" w:rsidTr="2229B616">
        <w:tc>
          <w:tcPr>
            <w:tcW w:w="401" w:type="pct"/>
            <w:shd w:val="clear" w:color="auto" w:fill="FFF2CC" w:themeFill="accent4" w:themeFillTint="33"/>
          </w:tcPr>
          <w:p w14:paraId="25E06578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6.</w:t>
            </w:r>
          </w:p>
        </w:tc>
        <w:tc>
          <w:tcPr>
            <w:tcW w:w="1483" w:type="pct"/>
          </w:tcPr>
          <w:p w14:paraId="2CA1793F" w14:textId="79A12998" w:rsidR="00E93D96" w:rsidRPr="001246A6" w:rsidRDefault="00E93D96" w:rsidP="5FBD1636">
            <w:pPr>
              <w:textAlignment w:val="baseline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 xml:space="preserve">Protokół z przeszkolenia pracowników </w:t>
            </w:r>
            <w:r w:rsidR="5548E013"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Partnera Strategicznego / Użytkowników</w:t>
            </w:r>
          </w:p>
        </w:tc>
        <w:tc>
          <w:tcPr>
            <w:tcW w:w="2048" w:type="pct"/>
            <w:vAlign w:val="center"/>
          </w:tcPr>
          <w:p w14:paraId="49B538C2" w14:textId="3AD0692E" w:rsidR="00E93D96" w:rsidRPr="001246A6" w:rsidRDefault="00E93D96" w:rsidP="72B42E6D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Zamawiający wymaga udokumentowania przeprowadzonych szkoleń pracowników </w:t>
            </w:r>
            <w:r w:rsidR="1B33CD09" w:rsidRPr="001246A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lang w:bidi="ar-SA"/>
              </w:rPr>
              <w:t>Partnera Strategicznego / Użytkowników</w:t>
            </w:r>
            <w:r w:rsidR="1B33CD09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 zakresie eksploatacji i utrzymania De</w:t>
            </w:r>
            <w:r w:rsidR="61FF619E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wraz z </w:t>
            </w:r>
            <w:r w:rsidR="61FF619E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systemem </w:t>
            </w:r>
            <w:r w:rsidR="1B33CD09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nadzorującym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. Potwierdzeniem wykonania szkolenia jest kopia protokołu zawierająca co najmniej: temat szkolenia, zakres szkolenia, dat</w:t>
            </w:r>
            <w:r w:rsidR="14CAE424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ę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i godziny szkolenia</w:t>
            </w:r>
            <w:r w:rsidR="6336E55A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.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  Protokół musi zawierać treść jednoznacznie określającą, że osoby uczestniczące w szkoleniu oświadczają, iż zdobyły wiedzę i umiejętności w zakresie objętym szkoleniem. Jeśli elementem szkolenia było przeprowadzenie testu lub egzaminu należy dołączyć kopię protokołu z testu lub egzaminu. </w:t>
            </w:r>
          </w:p>
        </w:tc>
        <w:tc>
          <w:tcPr>
            <w:tcW w:w="1068" w:type="pct"/>
          </w:tcPr>
          <w:p w14:paraId="484F4045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 Terminie Doręczenia Wyników Prac Etapu II </w:t>
            </w:r>
          </w:p>
        </w:tc>
      </w:tr>
      <w:tr w:rsidR="00E93D96" w:rsidRPr="001246A6" w14:paraId="5B90EA72" w14:textId="77777777" w:rsidTr="2229B616">
        <w:tc>
          <w:tcPr>
            <w:tcW w:w="401" w:type="pct"/>
            <w:shd w:val="clear" w:color="auto" w:fill="FFF2CC" w:themeFill="accent4" w:themeFillTint="33"/>
          </w:tcPr>
          <w:p w14:paraId="6C15A760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7.</w:t>
            </w:r>
          </w:p>
        </w:tc>
        <w:tc>
          <w:tcPr>
            <w:tcW w:w="1483" w:type="pct"/>
          </w:tcPr>
          <w:p w14:paraId="15C2EE3C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Raport końcowy z realizacji Przedsięwzięcia</w:t>
            </w:r>
          </w:p>
        </w:tc>
        <w:tc>
          <w:tcPr>
            <w:tcW w:w="2048" w:type="pct"/>
            <w:vAlign w:val="center"/>
          </w:tcPr>
          <w:p w14:paraId="723A3E0C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Raport zawierający:</w:t>
            </w:r>
          </w:p>
          <w:p w14:paraId="3F6B52C9" w14:textId="61BF1A3A" w:rsidR="00E93D96" w:rsidRPr="001246A6" w:rsidRDefault="00E93D96" w:rsidP="72B42E6D">
            <w:pPr>
              <w:pStyle w:val="Akapitzlist"/>
              <w:numPr>
                <w:ilvl w:val="0"/>
                <w:numId w:val="1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 xml:space="preserve">podsumowanie informacji z Prac przeprowadzonych w Etapie I i II, </w:t>
            </w:r>
          </w:p>
          <w:p w14:paraId="1353CFC0" w14:textId="222FAA42" w:rsidR="00E93D96" w:rsidRPr="001246A6" w:rsidRDefault="00E93D96" w:rsidP="0029361A">
            <w:pPr>
              <w:pStyle w:val="Akapitzlist"/>
              <w:numPr>
                <w:ilvl w:val="0"/>
                <w:numId w:val="1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podsumowanie Testów De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systemem nadzorującym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 ze wskazaniem czy Demonstrator Systemu osiągnął deklarowane przez Wykonawcę wartości Wymagań Konkursowych,</w:t>
            </w:r>
          </w:p>
          <w:p w14:paraId="1155AD5A" w14:textId="452C3DDF" w:rsidR="00E93D96" w:rsidRPr="001246A6" w:rsidRDefault="00E93D96" w:rsidP="0029361A">
            <w:pPr>
              <w:pStyle w:val="Akapitzlist"/>
              <w:numPr>
                <w:ilvl w:val="0"/>
                <w:numId w:val="1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wniosków z przeprowadzonych Testów Demonstratora System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u 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systemem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nadzorującym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</w:t>
            </w:r>
          </w:p>
          <w:p w14:paraId="1EE81CCE" w14:textId="77777777" w:rsidR="00E93D96" w:rsidRPr="001246A6" w:rsidRDefault="00E93D96" w:rsidP="0029361A">
            <w:pPr>
              <w:pStyle w:val="Akapitzlist"/>
              <w:numPr>
                <w:ilvl w:val="0"/>
                <w:numId w:val="17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wniosku z realizacji Przedsięwzięcia. </w:t>
            </w:r>
          </w:p>
          <w:p w14:paraId="49A5CCC6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78AD9BC5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Raport składany w formie elektronicznej oraz papierowej w jednym egzemplarzu.</w:t>
            </w:r>
          </w:p>
        </w:tc>
        <w:tc>
          <w:tcPr>
            <w:tcW w:w="1068" w:type="pct"/>
          </w:tcPr>
          <w:p w14:paraId="373DDE96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 Terminie Doręczenia Wyników Prac Etapu II </w:t>
            </w:r>
          </w:p>
        </w:tc>
      </w:tr>
      <w:tr w:rsidR="00E93D96" w:rsidRPr="001246A6" w14:paraId="3F670CFE" w14:textId="77777777" w:rsidTr="2229B616">
        <w:tc>
          <w:tcPr>
            <w:tcW w:w="401" w:type="pct"/>
            <w:shd w:val="clear" w:color="auto" w:fill="FFF2CC" w:themeFill="accent4" w:themeFillTint="33"/>
          </w:tcPr>
          <w:p w14:paraId="617EFBF7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18"/>
                <w:lang w:bidi="ar-SA"/>
              </w:rPr>
              <w:t>9.</w:t>
            </w:r>
          </w:p>
        </w:tc>
        <w:tc>
          <w:tcPr>
            <w:tcW w:w="1483" w:type="pct"/>
          </w:tcPr>
          <w:p w14:paraId="5F9529CA" w14:textId="0E68FA8A" w:rsidR="00E93D96" w:rsidRPr="001246A6" w:rsidRDefault="00E93D96" w:rsidP="00947795">
            <w:pPr>
              <w:textAlignment w:val="baseline"/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 xml:space="preserve">Rekomendacja Wykonawcy – dobre praktyki poprawy jakości powietrza i efektywności energetycznej </w:t>
            </w:r>
            <w:r w:rsidR="00947795" w:rsidRPr="001246A6">
              <w:rPr>
                <w:rFonts w:asciiTheme="minorHAnsi" w:hAnsiTheme="minorHAnsi" w:cstheme="minorHAnsi"/>
                <w:b/>
                <w:color w:val="000000"/>
                <w:sz w:val="20"/>
                <w:lang w:bidi="ar-SA"/>
              </w:rPr>
              <w:t>Mieszkań</w:t>
            </w:r>
          </w:p>
        </w:tc>
        <w:tc>
          <w:tcPr>
            <w:tcW w:w="2048" w:type="pct"/>
            <w:vAlign w:val="center"/>
          </w:tcPr>
          <w:p w14:paraId="78711C45" w14:textId="30877801" w:rsidR="00E93D96" w:rsidRPr="001246A6" w:rsidRDefault="00E93D96" w:rsidP="5FBD163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Wykonawca zobowiązany jest do przygotowania i przedstawieniu Zamawiającemu zaktualizowanego raportu, o którym mowa w pkt. 5 Tabeli I</w:t>
            </w:r>
            <w:r w:rsidR="0D738CD1"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I</w:t>
            </w:r>
            <w:r w:rsidRPr="001246A6">
              <w:rPr>
                <w:rFonts w:asciiTheme="minorHAnsi" w:hAnsiTheme="minorHAnsi" w:cstheme="minorHAnsi"/>
                <w:color w:val="000000" w:themeColor="text1"/>
                <w:sz w:val="20"/>
                <w:lang w:bidi="ar-SA"/>
              </w:rPr>
              <w:t>.I.1, zgodnie z wymogami wskazanymi w tej tabeli dla raportu przekazywanego w Etapie I. Aktualizacja raportu polega na uzupełnienie go o Wyniki Prac B+R oraz:</w:t>
            </w:r>
          </w:p>
          <w:p w14:paraId="265686DE" w14:textId="72665495" w:rsidR="00E93D96" w:rsidRPr="001246A6" w:rsidRDefault="00E93D96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wskazanie wniosków z zastosowania De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monstratora Systemu 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 systemem nadzorowania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</w:t>
            </w:r>
          </w:p>
          <w:p w14:paraId="6080B99B" w14:textId="2D6BFC35" w:rsidR="00E93D96" w:rsidRPr="001246A6" w:rsidRDefault="00E93D96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dokumentację fotograficzną Demonstrat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ora Systemu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wentylacji B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wraz z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Centralnym systemem nadzorującym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, </w:t>
            </w:r>
          </w:p>
          <w:p w14:paraId="455D49AC" w14:textId="59F96E8F" w:rsidR="00E93D96" w:rsidRPr="001246A6" w:rsidRDefault="00E93D96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wnioski dotyczące pr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ojektowania Systemu wentylacji B wraz z Centralnym systemem nadzorującym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 w istniejących salach lekcyjnych, </w:t>
            </w:r>
          </w:p>
          <w:p w14:paraId="26E02793" w14:textId="29CDB3B0" w:rsidR="00E93D96" w:rsidRPr="001246A6" w:rsidRDefault="00E93D96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wnioski praktyczne dotyczące zastosowanego systemów wentylacji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 istniejących budynkach wielorodzinnych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,</w:t>
            </w:r>
          </w:p>
          <w:p w14:paraId="005AEEF3" w14:textId="77777777" w:rsidR="00E93D96" w:rsidRPr="001246A6" w:rsidRDefault="00E93D96" w:rsidP="0029361A">
            <w:pPr>
              <w:pStyle w:val="Akapitzlist"/>
              <w:numPr>
                <w:ilvl w:val="0"/>
                <w:numId w:val="38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wnioski dotyczące skalowalności replikowalności.</w:t>
            </w:r>
          </w:p>
          <w:p w14:paraId="3B8D8AC3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</w:p>
          <w:p w14:paraId="4011344E" w14:textId="77777777" w:rsidR="00E93D96" w:rsidRPr="001246A6" w:rsidRDefault="00E93D96" w:rsidP="00E93D96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W przypadku uzyskania w Etapie II Wyniku Pozytywnego Końcowego raport zostanie również opublikowany na dedykowanej dla Przedsięwzięcia stronie przygotowanej przez Zamawiającego. </w:t>
            </w:r>
          </w:p>
          <w:p w14:paraId="6F1077EA" w14:textId="0A193B3A" w:rsidR="00E93D96" w:rsidRPr="001246A6" w:rsidRDefault="00E93D96" w:rsidP="00947795">
            <w:pPr>
              <w:jc w:val="both"/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 xml:space="preserve">Aktualizacja raportu może zawierać inne informacje sporządzone przez Wykonawcę, a służące celom Przedsięwzięcia określonym w Rozdziale I Regulaminu, do przedstawienia postulatów zmian prawnych w zakresie zidentyfikowanych „wąskich gardeł” dla wdrożenia systemów wentylacji w istniejących </w:t>
            </w:r>
            <w:r w:rsidR="00947795"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budynkach wielorodzinnych</w:t>
            </w: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t>.</w:t>
            </w:r>
          </w:p>
        </w:tc>
        <w:tc>
          <w:tcPr>
            <w:tcW w:w="1068" w:type="pct"/>
          </w:tcPr>
          <w:p w14:paraId="65D53535" w14:textId="77777777" w:rsidR="00E93D96" w:rsidRPr="001246A6" w:rsidRDefault="00E93D96" w:rsidP="00E93D96">
            <w:pPr>
              <w:textAlignment w:val="baseline"/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</w:pPr>
            <w:r w:rsidRPr="001246A6">
              <w:rPr>
                <w:rFonts w:asciiTheme="minorHAnsi" w:hAnsiTheme="minorHAnsi" w:cstheme="minorHAnsi"/>
                <w:color w:val="000000"/>
                <w:sz w:val="20"/>
                <w:lang w:bidi="ar-SA"/>
              </w:rPr>
              <w:lastRenderedPageBreak/>
              <w:t>W Terminie Doręczenia Wyników Prac Etapu II </w:t>
            </w:r>
          </w:p>
        </w:tc>
      </w:tr>
    </w:tbl>
    <w:p w14:paraId="6F6A44D6" w14:textId="77777777" w:rsidR="00E93D96" w:rsidRPr="001246A6" w:rsidRDefault="00E93D96" w:rsidP="00E93D96">
      <w:pPr>
        <w:textAlignment w:val="baseline"/>
        <w:rPr>
          <w:rFonts w:eastAsia="Times New Roman" w:cstheme="minorHAnsi"/>
          <w:iCs/>
          <w:color w:val="000000"/>
          <w:sz w:val="20"/>
          <w:szCs w:val="18"/>
          <w:lang w:eastAsia="pl-PL" w:bidi="ar-SA"/>
        </w:rPr>
      </w:pPr>
    </w:p>
    <w:p w14:paraId="5ADFBA67" w14:textId="3CF0B9A7" w:rsidR="00E93D96" w:rsidRPr="001246A6" w:rsidRDefault="00E93D96" w:rsidP="00E93D96">
      <w:pPr>
        <w:jc w:val="both"/>
        <w:rPr>
          <w:rFonts w:eastAsia="Calibri" w:cstheme="minorHAnsi"/>
          <w:iCs/>
          <w:szCs w:val="22"/>
          <w:lang w:eastAsia="pl-PL"/>
        </w:rPr>
      </w:pPr>
      <w:r w:rsidRPr="001246A6">
        <w:rPr>
          <w:rFonts w:eastAsia="Calibri" w:cstheme="minorHAnsi"/>
          <w:iCs/>
          <w:szCs w:val="22"/>
          <w:lang w:eastAsia="pl-PL"/>
        </w:rPr>
        <w:t>Wyniki Prac Etapu II muszą zostać przekazane Zamawiającemu w Terminie Doręczenia Wyników Prac Etapu II, określonym w Tabeli I</w:t>
      </w:r>
      <w:r w:rsidR="00947795" w:rsidRPr="001246A6">
        <w:rPr>
          <w:rFonts w:eastAsia="Calibri" w:cstheme="minorHAnsi"/>
          <w:iCs/>
          <w:szCs w:val="22"/>
          <w:lang w:eastAsia="pl-PL"/>
        </w:rPr>
        <w:t>I</w:t>
      </w:r>
      <w:r w:rsidRPr="001246A6">
        <w:rPr>
          <w:rFonts w:eastAsia="Calibri" w:cstheme="minorHAnsi"/>
          <w:iCs/>
          <w:szCs w:val="22"/>
          <w:lang w:eastAsia="pl-PL"/>
        </w:rPr>
        <w:t xml:space="preserve">.II.1 niniejszego Załącznika i w formie określonej w niniejszym Załącznikiem oraz Umową. </w:t>
      </w:r>
    </w:p>
    <w:p w14:paraId="53FEFA93" w14:textId="77777777" w:rsidR="00E93D96" w:rsidRPr="001246A6" w:rsidRDefault="00E93D96" w:rsidP="00E93D96">
      <w:pPr>
        <w:jc w:val="both"/>
        <w:rPr>
          <w:rFonts w:eastAsia="Calibri" w:cstheme="minorHAnsi"/>
          <w:iCs/>
          <w:szCs w:val="22"/>
          <w:lang w:eastAsia="pl-PL"/>
        </w:rPr>
      </w:pPr>
    </w:p>
    <w:p w14:paraId="77DFCE96" w14:textId="2ECDB3A0" w:rsidR="00E93D96" w:rsidRPr="001246A6" w:rsidRDefault="00E93D96" w:rsidP="00E93D96">
      <w:pPr>
        <w:pStyle w:val="Nagwek2"/>
        <w:ind w:firstLine="720"/>
        <w:rPr>
          <w:rFonts w:cstheme="minorHAnsi"/>
        </w:rPr>
      </w:pPr>
      <w:bookmarkStart w:id="57" w:name="_Toc73430338"/>
      <w:r w:rsidRPr="001246A6">
        <w:rPr>
          <w:rFonts w:cstheme="minorHAnsi"/>
        </w:rPr>
        <w:t>I</w:t>
      </w:r>
      <w:r w:rsidR="00947795" w:rsidRPr="001246A6">
        <w:rPr>
          <w:rFonts w:cstheme="minorHAnsi"/>
        </w:rPr>
        <w:t>I</w:t>
      </w:r>
      <w:r w:rsidRPr="001246A6">
        <w:rPr>
          <w:rFonts w:cstheme="minorHAnsi"/>
        </w:rPr>
        <w:t>.II.4. U</w:t>
      </w:r>
      <w:r w:rsidR="00947795" w:rsidRPr="001246A6">
        <w:rPr>
          <w:rFonts w:cstheme="minorHAnsi"/>
        </w:rPr>
        <w:t>ruchomienie Systemu wentylacji B</w:t>
      </w:r>
      <w:r w:rsidRPr="001246A6">
        <w:rPr>
          <w:rFonts w:cstheme="minorHAnsi"/>
        </w:rPr>
        <w:t xml:space="preserve"> wraz z </w:t>
      </w:r>
      <w:r w:rsidR="00947795" w:rsidRPr="001246A6">
        <w:rPr>
          <w:rFonts w:cstheme="minorHAnsi"/>
        </w:rPr>
        <w:t>Centralnym</w:t>
      </w:r>
      <w:r w:rsidRPr="001246A6">
        <w:rPr>
          <w:rFonts w:cstheme="minorHAnsi"/>
        </w:rPr>
        <w:t xml:space="preserve"> systemem </w:t>
      </w:r>
      <w:r w:rsidR="00947795" w:rsidRPr="001246A6">
        <w:rPr>
          <w:rFonts w:cstheme="minorHAnsi"/>
        </w:rPr>
        <w:t>nadzorującym</w:t>
      </w:r>
      <w:bookmarkEnd w:id="57"/>
    </w:p>
    <w:p w14:paraId="477408B8" w14:textId="3044157F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wymaga uruchomienia i wykonania rozruchu dla wszystkic</w:t>
      </w:r>
      <w:r w:rsidR="000D4A22" w:rsidRPr="001246A6">
        <w:rPr>
          <w:rFonts w:cstheme="minorHAnsi"/>
          <w:lang w:eastAsia="en-GB"/>
        </w:rPr>
        <w:t>h elementów Systemu wentylacji B</w:t>
      </w:r>
      <w:r w:rsidRPr="001246A6">
        <w:rPr>
          <w:rFonts w:cstheme="minorHAnsi"/>
          <w:lang w:eastAsia="en-GB"/>
        </w:rPr>
        <w:t xml:space="preserve"> wraz z </w:t>
      </w:r>
      <w:r w:rsidR="000D4A22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0D4A22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>. Ponadto wymaga również wszelkich innych działań niezbędnych do normalnej eksploatacji Demonstratora Systemu wentyl</w:t>
      </w:r>
      <w:r w:rsidR="000D4A22" w:rsidRPr="001246A6">
        <w:rPr>
          <w:rFonts w:cstheme="minorHAnsi"/>
          <w:lang w:eastAsia="en-GB"/>
        </w:rPr>
        <w:t>acji B</w:t>
      </w:r>
      <w:r w:rsidRPr="001246A6">
        <w:rPr>
          <w:rFonts w:cstheme="minorHAnsi"/>
          <w:lang w:eastAsia="en-GB"/>
        </w:rPr>
        <w:t xml:space="preserve"> wraz z </w:t>
      </w:r>
      <w:r w:rsidR="000D4A22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0D4A22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 xml:space="preserve"> przez </w:t>
      </w:r>
      <w:r w:rsidR="00665956" w:rsidRPr="001246A6">
        <w:rPr>
          <w:rFonts w:cstheme="minorHAnsi"/>
          <w:lang w:eastAsia="en-GB"/>
        </w:rPr>
        <w:t>Użytkownik</w:t>
      </w:r>
      <w:r w:rsidRPr="001246A6">
        <w:rPr>
          <w:rFonts w:cstheme="minorHAnsi"/>
          <w:lang w:eastAsia="en-GB"/>
        </w:rPr>
        <w:t>ów. Próby mają obejmować, ale nie powinny być ograniczone jedynie do:</w:t>
      </w:r>
    </w:p>
    <w:p w14:paraId="497F65B1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376D11E4" w14:textId="56001989" w:rsidR="00E93D96" w:rsidRPr="001246A6" w:rsidRDefault="00E93D96" w:rsidP="0029361A">
      <w:pPr>
        <w:pStyle w:val="Akapitzlist"/>
        <w:numPr>
          <w:ilvl w:val="0"/>
          <w:numId w:val="3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rozruchu mechanicznego, czyli sprawdzeni</w:t>
      </w:r>
      <w:r w:rsidR="000D4A22" w:rsidRPr="001246A6">
        <w:rPr>
          <w:rFonts w:cstheme="minorHAnsi"/>
          <w:lang w:eastAsia="en-GB"/>
        </w:rPr>
        <w:t>a działania Systemu wentylacji B</w:t>
      </w:r>
      <w:r w:rsidRPr="001246A6">
        <w:rPr>
          <w:rFonts w:cstheme="minorHAnsi"/>
          <w:lang w:eastAsia="en-GB"/>
        </w:rPr>
        <w:t xml:space="preserve"> wraz z </w:t>
      </w:r>
      <w:r w:rsidR="000D4A22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0D4A22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 xml:space="preserve"> w docelowej Lokalizacji, prz</w:t>
      </w:r>
      <w:r w:rsidR="000D4A22" w:rsidRPr="001246A6">
        <w:rPr>
          <w:rFonts w:cstheme="minorHAnsi"/>
          <w:lang w:eastAsia="en-GB"/>
        </w:rPr>
        <w:t xml:space="preserve">eprowadzonej bez udziału </w:t>
      </w:r>
      <w:r w:rsidR="00632758" w:rsidRPr="001246A6">
        <w:rPr>
          <w:rFonts w:cstheme="minorHAnsi"/>
          <w:lang w:eastAsia="en-GB"/>
        </w:rPr>
        <w:t xml:space="preserve">Użytkowników </w:t>
      </w:r>
      <w:r w:rsidR="000D4A22" w:rsidRPr="001246A6">
        <w:rPr>
          <w:rFonts w:cstheme="minorHAnsi"/>
          <w:lang w:eastAsia="en-GB"/>
        </w:rPr>
        <w:t>dla każdego budowa</w:t>
      </w:r>
      <w:r w:rsidRPr="001246A6">
        <w:rPr>
          <w:rFonts w:cstheme="minorHAnsi"/>
          <w:lang w:eastAsia="en-GB"/>
        </w:rPr>
        <w:t xml:space="preserve">nego, mechanicznego, elektrycznego i pomiarowego </w:t>
      </w:r>
      <w:r w:rsidR="000D4A22" w:rsidRPr="001246A6">
        <w:rPr>
          <w:rFonts w:cstheme="minorHAnsi"/>
          <w:lang w:eastAsia="en-GB"/>
        </w:rPr>
        <w:t>elementu Demonstratora Systemu B</w:t>
      </w:r>
      <w:r w:rsidRPr="001246A6">
        <w:rPr>
          <w:rFonts w:cstheme="minorHAnsi"/>
          <w:lang w:eastAsia="en-GB"/>
        </w:rPr>
        <w:t xml:space="preserve">, </w:t>
      </w:r>
    </w:p>
    <w:p w14:paraId="6E542274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2CBAB90C" w14:textId="16F0435E" w:rsidR="00E93D96" w:rsidRPr="001246A6" w:rsidRDefault="00E93D96" w:rsidP="0029361A">
      <w:pPr>
        <w:pStyle w:val="Akapitzlist"/>
        <w:numPr>
          <w:ilvl w:val="0"/>
          <w:numId w:val="3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rozruchu wentylacji, czyli sprawdzenie działania Systemu wentylacji</w:t>
      </w:r>
      <w:r w:rsidR="000D4A22" w:rsidRPr="001246A6">
        <w:rPr>
          <w:rFonts w:cstheme="minorHAnsi"/>
          <w:lang w:eastAsia="en-GB"/>
        </w:rPr>
        <w:t xml:space="preserve"> B</w:t>
      </w:r>
      <w:r w:rsidRPr="001246A6">
        <w:rPr>
          <w:rFonts w:cstheme="minorHAnsi"/>
          <w:lang w:eastAsia="en-GB"/>
        </w:rPr>
        <w:t xml:space="preserve"> w docelowej lokalizacji przeprowad</w:t>
      </w:r>
      <w:r w:rsidR="000D4A22" w:rsidRPr="001246A6">
        <w:rPr>
          <w:rFonts w:cstheme="minorHAnsi"/>
          <w:lang w:eastAsia="en-GB"/>
        </w:rPr>
        <w:t xml:space="preserve">zonej przy udziale </w:t>
      </w:r>
      <w:r w:rsidR="00632758" w:rsidRPr="001246A6">
        <w:rPr>
          <w:rFonts w:cstheme="minorHAnsi"/>
          <w:lang w:eastAsia="en-GB"/>
        </w:rPr>
        <w:t>Użytkowników</w:t>
      </w:r>
      <w:r w:rsidRPr="001246A6">
        <w:rPr>
          <w:rFonts w:cstheme="minorHAnsi"/>
          <w:lang w:eastAsia="en-GB"/>
        </w:rPr>
        <w:t xml:space="preserve">, potwierdzającym uzyskanie wymaganej środowiskowej jakości powietrza, </w:t>
      </w:r>
    </w:p>
    <w:p w14:paraId="1259D369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1B1012A7" w14:textId="1034BFD5" w:rsidR="00E93D96" w:rsidRPr="001246A6" w:rsidRDefault="00E93D96" w:rsidP="0029361A">
      <w:pPr>
        <w:pStyle w:val="Akapitzlist"/>
        <w:numPr>
          <w:ilvl w:val="0"/>
          <w:numId w:val="36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rozruchu techn</w:t>
      </w:r>
      <w:r w:rsidR="000D4A22" w:rsidRPr="001246A6">
        <w:rPr>
          <w:rFonts w:cstheme="minorHAnsi"/>
          <w:lang w:eastAsia="en-GB"/>
        </w:rPr>
        <w:t>ologicznego Systemu wentylacji B</w:t>
      </w:r>
      <w:r w:rsidRPr="001246A6">
        <w:rPr>
          <w:rFonts w:cstheme="minorHAnsi"/>
          <w:lang w:eastAsia="en-GB"/>
        </w:rPr>
        <w:t xml:space="preserve"> wraz z </w:t>
      </w:r>
      <w:r w:rsidR="000D4A22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0D4A22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 xml:space="preserve"> potwierdzającym prawidłowe zarządzanie i sterowanie Systemem</w:t>
      </w:r>
      <w:r w:rsidR="000D4A22" w:rsidRPr="001246A6">
        <w:rPr>
          <w:rFonts w:cstheme="minorHAnsi"/>
          <w:lang w:eastAsia="en-GB"/>
        </w:rPr>
        <w:t xml:space="preserve"> wentylacji B</w:t>
      </w:r>
      <w:r w:rsidRPr="001246A6">
        <w:rPr>
          <w:rFonts w:cstheme="minorHAnsi"/>
          <w:lang w:eastAsia="en-GB"/>
        </w:rPr>
        <w:t xml:space="preserve">. </w:t>
      </w:r>
    </w:p>
    <w:p w14:paraId="52A84A49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1D36C683" w14:textId="33BA9E01" w:rsidR="00E93D96" w:rsidRPr="001246A6" w:rsidRDefault="12C77EC7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lastRenderedPageBreak/>
        <w:t>Rozruch De</w:t>
      </w:r>
      <w:r w:rsidR="62439770" w:rsidRPr="001246A6">
        <w:rPr>
          <w:rFonts w:cstheme="minorHAnsi"/>
          <w:lang w:eastAsia="en-GB"/>
        </w:rPr>
        <w:t>monstratora Systemu wentylacji B</w:t>
      </w:r>
      <w:r w:rsidRPr="001246A6">
        <w:rPr>
          <w:rFonts w:cstheme="minorHAnsi"/>
          <w:lang w:eastAsia="en-GB"/>
        </w:rPr>
        <w:t xml:space="preserve"> powinien trwać taką ilość czasu, która </w:t>
      </w:r>
      <w:r w:rsidR="40EF707D" w:rsidRPr="001246A6">
        <w:rPr>
          <w:rFonts w:cstheme="minorHAnsi"/>
          <w:lang w:eastAsia="en-GB"/>
        </w:rPr>
        <w:t>potwierdzi niezawodność</w:t>
      </w:r>
      <w:r w:rsidRPr="001246A6">
        <w:rPr>
          <w:rFonts w:cstheme="minorHAnsi"/>
          <w:lang w:eastAsia="en-GB"/>
        </w:rPr>
        <w:t xml:space="preserve"> pracy Systemu </w:t>
      </w:r>
      <w:r w:rsidR="62439770" w:rsidRPr="001246A6">
        <w:rPr>
          <w:rFonts w:cstheme="minorHAnsi"/>
          <w:lang w:eastAsia="en-GB"/>
        </w:rPr>
        <w:t>wentylacji B</w:t>
      </w:r>
      <w:r w:rsidRPr="001246A6">
        <w:rPr>
          <w:rFonts w:cstheme="minorHAnsi"/>
          <w:lang w:eastAsia="en-GB"/>
        </w:rPr>
        <w:t xml:space="preserve"> oraz gwarantuje prawidłowe przeprowadzenie Testów. Wykonawca sam określa, czas jaki powinien przeznaczyć na rozruch Systemu</w:t>
      </w:r>
      <w:r w:rsidR="62439770" w:rsidRPr="001246A6">
        <w:rPr>
          <w:rFonts w:cstheme="minorHAnsi"/>
          <w:lang w:eastAsia="en-GB"/>
        </w:rPr>
        <w:t xml:space="preserve"> wentylacji B</w:t>
      </w:r>
      <w:r w:rsidRPr="001246A6">
        <w:rPr>
          <w:rFonts w:cstheme="minorHAnsi"/>
          <w:lang w:eastAsia="en-GB"/>
        </w:rPr>
        <w:t xml:space="preserve">, jednak nie powinien on trwać krócej niż 1 miesiąc. Zamawiający zastrzega sobie prawo do uczestnictwa podczas rozruchu. </w:t>
      </w:r>
    </w:p>
    <w:p w14:paraId="596A49F5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5DA428F3" w14:textId="400B3001" w:rsidR="00E93D96" w:rsidRPr="001246A6" w:rsidRDefault="00E93D96" w:rsidP="004276C2">
      <w:pPr>
        <w:pStyle w:val="Nagwek2"/>
        <w:ind w:firstLine="709"/>
        <w:rPr>
          <w:rFonts w:cstheme="minorHAnsi"/>
        </w:rPr>
      </w:pPr>
      <w:bookmarkStart w:id="58" w:name="_Toc73430339"/>
      <w:r w:rsidRPr="001246A6">
        <w:rPr>
          <w:rFonts w:cstheme="minorHAnsi"/>
        </w:rPr>
        <w:t>I</w:t>
      </w:r>
      <w:r w:rsidR="004276C2" w:rsidRPr="001246A6">
        <w:rPr>
          <w:rFonts w:cstheme="minorHAnsi"/>
        </w:rPr>
        <w:t>I</w:t>
      </w:r>
      <w:r w:rsidRPr="001246A6">
        <w:rPr>
          <w:rFonts w:cstheme="minorHAnsi"/>
        </w:rPr>
        <w:t>.</w:t>
      </w:r>
      <w:r w:rsidR="004276C2" w:rsidRPr="001246A6">
        <w:rPr>
          <w:rFonts w:cstheme="minorHAnsi"/>
        </w:rPr>
        <w:t>II.5. Testy Systemu wentylacji B</w:t>
      </w:r>
      <w:r w:rsidRPr="001246A6">
        <w:rPr>
          <w:rFonts w:cstheme="minorHAnsi"/>
        </w:rPr>
        <w:t xml:space="preserve"> wraz z </w:t>
      </w:r>
      <w:r w:rsidR="004276C2" w:rsidRPr="001246A6">
        <w:rPr>
          <w:rFonts w:cstheme="minorHAnsi"/>
        </w:rPr>
        <w:t>Centralnym</w:t>
      </w:r>
      <w:r w:rsidRPr="001246A6">
        <w:rPr>
          <w:rFonts w:cstheme="minorHAnsi"/>
        </w:rPr>
        <w:t xml:space="preserve"> systemem </w:t>
      </w:r>
      <w:r w:rsidR="004276C2" w:rsidRPr="001246A6">
        <w:rPr>
          <w:rFonts w:cstheme="minorHAnsi"/>
        </w:rPr>
        <w:t>nadzorującym</w:t>
      </w:r>
      <w:bookmarkEnd w:id="58"/>
      <w:r w:rsidRPr="001246A6">
        <w:rPr>
          <w:rFonts w:cstheme="minorHAnsi"/>
        </w:rPr>
        <w:t xml:space="preserve"> </w:t>
      </w:r>
    </w:p>
    <w:p w14:paraId="7DC3D029" w14:textId="224020B3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Testy De</w:t>
      </w:r>
      <w:r w:rsidR="004276C2" w:rsidRPr="001246A6">
        <w:rPr>
          <w:rFonts w:cstheme="minorHAnsi"/>
          <w:lang w:eastAsia="en-GB"/>
        </w:rPr>
        <w:t>monstratora Systemu wentylacji B</w:t>
      </w:r>
      <w:r w:rsidRPr="001246A6">
        <w:rPr>
          <w:rFonts w:cstheme="minorHAnsi"/>
          <w:lang w:eastAsia="en-GB"/>
        </w:rPr>
        <w:t xml:space="preserve"> wraz z </w:t>
      </w:r>
      <w:r w:rsidR="004276C2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 </w:t>
      </w:r>
      <w:r w:rsidR="004276C2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 xml:space="preserve"> rozpoczną się nie wcześniej niż 7 dni po przekazaniu przez Wykonawcę Wyników Prac Etapu II przedstawionych w Tabeli I</w:t>
      </w:r>
      <w:r w:rsidR="004276C2" w:rsidRPr="001246A6">
        <w:rPr>
          <w:rFonts w:cstheme="minorHAnsi"/>
          <w:lang w:eastAsia="en-GB"/>
        </w:rPr>
        <w:t>I</w:t>
      </w:r>
      <w:r w:rsidRPr="001246A6">
        <w:rPr>
          <w:rFonts w:cstheme="minorHAnsi"/>
          <w:lang w:eastAsia="en-GB"/>
        </w:rPr>
        <w:t>.II.1.</w:t>
      </w:r>
    </w:p>
    <w:p w14:paraId="5C15A596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457E4C86" w14:textId="73F24622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przy współudziale z Zamawiającym oraz Partnerem Strategicznym przeprowadzi Testy De</w:t>
      </w:r>
      <w:r w:rsidR="004276C2" w:rsidRPr="001246A6">
        <w:rPr>
          <w:rFonts w:cstheme="minorHAnsi"/>
          <w:lang w:eastAsia="en-GB"/>
        </w:rPr>
        <w:t>monstratora Systemu wentylacji B</w:t>
      </w:r>
      <w:r w:rsidRPr="001246A6">
        <w:rPr>
          <w:rFonts w:cstheme="minorHAnsi"/>
          <w:lang w:eastAsia="en-GB"/>
        </w:rPr>
        <w:t xml:space="preserve"> wraz z </w:t>
      </w:r>
      <w:r w:rsidR="004276C2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4276C2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 xml:space="preserve"> mające na celu weryfikację zgodności z projektem, poprawności jego działania oraz spełnienia wymagań Obligatoryjnych dla Demonstratora </w:t>
      </w:r>
      <w:r w:rsidR="642C9CB8" w:rsidRPr="001246A6">
        <w:rPr>
          <w:rFonts w:cstheme="minorHAnsi"/>
          <w:lang w:eastAsia="en-GB"/>
        </w:rPr>
        <w:t>17.1-17.6</w:t>
      </w:r>
      <w:r w:rsidRPr="001246A6">
        <w:rPr>
          <w:rFonts w:cstheme="minorHAnsi"/>
          <w:lang w:eastAsia="en-GB"/>
        </w:rPr>
        <w:t xml:space="preserve">, przedstawionych w Załączniku 1 do Regulaminu. </w:t>
      </w:r>
    </w:p>
    <w:p w14:paraId="194A9323" w14:textId="6C79A726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Wyniki Testów Demonstra</w:t>
      </w:r>
      <w:r w:rsidR="00EB77AB" w:rsidRPr="001246A6">
        <w:rPr>
          <w:rFonts w:cstheme="minorHAnsi"/>
          <w:lang w:eastAsia="en-GB"/>
        </w:rPr>
        <w:t>tora Systemu B</w:t>
      </w:r>
      <w:r w:rsidRPr="001246A6">
        <w:rPr>
          <w:rFonts w:cstheme="minorHAnsi"/>
          <w:lang w:eastAsia="en-GB"/>
        </w:rPr>
        <w:t xml:space="preserve"> będą podlegać ocenie. </w:t>
      </w:r>
    </w:p>
    <w:p w14:paraId="5CFB731D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357C11BA" w14:textId="324E7402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przy współudziale z Zamawiającym oraz Partnerem Strategicznym przeprowadzi następują</w:t>
      </w:r>
      <w:r w:rsidR="00EB77AB" w:rsidRPr="001246A6">
        <w:rPr>
          <w:rFonts w:cstheme="minorHAnsi"/>
          <w:lang w:eastAsia="en-GB"/>
        </w:rPr>
        <w:t>ce testy Demonstratora Systemu B</w:t>
      </w:r>
      <w:r w:rsidRPr="001246A6">
        <w:rPr>
          <w:rFonts w:cstheme="minorHAnsi"/>
          <w:lang w:eastAsia="en-GB"/>
        </w:rPr>
        <w:t xml:space="preserve">. </w:t>
      </w:r>
    </w:p>
    <w:p w14:paraId="73C0DF83" w14:textId="08D768F9" w:rsidR="00E93D96" w:rsidRPr="001246A6" w:rsidRDefault="00E93D96" w:rsidP="0029361A">
      <w:pPr>
        <w:pStyle w:val="Akapitzlist"/>
        <w:numPr>
          <w:ilvl w:val="0"/>
          <w:numId w:val="3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</w:t>
      </w:r>
      <w:r w:rsidR="003877AA" w:rsidRPr="001246A6">
        <w:rPr>
          <w:rFonts w:cstheme="minorHAnsi"/>
          <w:lang w:eastAsia="en-GB"/>
        </w:rPr>
        <w:t>B.</w:t>
      </w:r>
      <w:r w:rsidRPr="001246A6">
        <w:rPr>
          <w:rFonts w:cstheme="minorHAnsi"/>
          <w:lang w:eastAsia="en-GB"/>
        </w:rPr>
        <w:t>1</w:t>
      </w:r>
      <w:r w:rsidR="003877AA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 xml:space="preserve">. Test jakościowy </w:t>
      </w:r>
    </w:p>
    <w:p w14:paraId="494BA7B7" w14:textId="72CB1AB9" w:rsidR="00E93D96" w:rsidRPr="001246A6" w:rsidRDefault="00E93D96" w:rsidP="0029361A">
      <w:pPr>
        <w:pStyle w:val="Akapitzlist"/>
        <w:numPr>
          <w:ilvl w:val="0"/>
          <w:numId w:val="3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</w:t>
      </w:r>
      <w:r w:rsidR="003877AA" w:rsidRPr="001246A6">
        <w:rPr>
          <w:rFonts w:cstheme="minorHAnsi"/>
          <w:lang w:eastAsia="en-GB"/>
        </w:rPr>
        <w:t>B.</w:t>
      </w:r>
      <w:r w:rsidRPr="001246A6">
        <w:rPr>
          <w:rFonts w:cstheme="minorHAnsi"/>
          <w:lang w:eastAsia="en-GB"/>
        </w:rPr>
        <w:t>2</w:t>
      </w:r>
      <w:r w:rsidR="003877AA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>. Test ilościowy</w:t>
      </w:r>
    </w:p>
    <w:p w14:paraId="766DEC85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7217B0BC" w14:textId="23A2C541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Procedura Testowa </w:t>
      </w:r>
      <w:r w:rsidR="003877AA" w:rsidRPr="001246A6">
        <w:rPr>
          <w:rFonts w:cstheme="minorHAnsi"/>
          <w:lang w:eastAsia="en-GB"/>
        </w:rPr>
        <w:t>B.</w:t>
      </w:r>
      <w:r w:rsidRPr="001246A6">
        <w:rPr>
          <w:rFonts w:cstheme="minorHAnsi"/>
          <w:lang w:eastAsia="en-GB"/>
        </w:rPr>
        <w:t>1</w:t>
      </w:r>
      <w:r w:rsidR="003877AA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 xml:space="preserve"> i </w:t>
      </w:r>
      <w:r w:rsidR="003877AA" w:rsidRPr="001246A6">
        <w:rPr>
          <w:rFonts w:cstheme="minorHAnsi"/>
          <w:lang w:eastAsia="en-GB"/>
        </w:rPr>
        <w:t>B.</w:t>
      </w:r>
      <w:r w:rsidRPr="001246A6">
        <w:rPr>
          <w:rFonts w:cstheme="minorHAnsi"/>
          <w:lang w:eastAsia="en-GB"/>
        </w:rPr>
        <w:t>2</w:t>
      </w:r>
      <w:r w:rsidR="003877AA" w:rsidRPr="001246A6">
        <w:rPr>
          <w:rFonts w:cstheme="minorHAnsi"/>
          <w:lang w:eastAsia="en-GB"/>
        </w:rPr>
        <w:t>0</w:t>
      </w:r>
      <w:r w:rsidRPr="001246A6">
        <w:rPr>
          <w:rFonts w:cstheme="minorHAnsi"/>
          <w:lang w:eastAsia="en-GB"/>
        </w:rPr>
        <w:t xml:space="preserve"> rozpoczną się tego samego dnia. </w:t>
      </w:r>
    </w:p>
    <w:p w14:paraId="11E41768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7662B50A" w14:textId="680768E0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dopuszcza przerwanie ciągłości pomiarów prowadzonych w ramac</w:t>
      </w:r>
      <w:r w:rsidR="00717BE5" w:rsidRPr="001246A6">
        <w:rPr>
          <w:rFonts w:cstheme="minorHAnsi"/>
          <w:lang w:eastAsia="en-GB"/>
        </w:rPr>
        <w:t>h Testów Demonstratora Systemu B</w:t>
      </w:r>
      <w:r w:rsidRPr="001246A6">
        <w:rPr>
          <w:rFonts w:cstheme="minorHAnsi"/>
          <w:lang w:eastAsia="en-GB"/>
        </w:rPr>
        <w:t>, na skutek:</w:t>
      </w:r>
    </w:p>
    <w:p w14:paraId="43C82CAE" w14:textId="5A3EC20E" w:rsidR="00E93D96" w:rsidRPr="001246A6" w:rsidRDefault="00E93D96" w:rsidP="0029361A">
      <w:pPr>
        <w:pStyle w:val="Akapitzlist"/>
        <w:numPr>
          <w:ilvl w:val="0"/>
          <w:numId w:val="3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awarii urządzeń pomiarowych wykorzystywanych w trakcie Testów Systemu wentylacji </w:t>
      </w:r>
      <w:r w:rsidR="00717BE5" w:rsidRPr="001246A6">
        <w:rPr>
          <w:rFonts w:cstheme="minorHAnsi"/>
          <w:lang w:eastAsia="en-GB"/>
        </w:rPr>
        <w:t>B</w:t>
      </w:r>
      <w:r w:rsidRPr="001246A6">
        <w:rPr>
          <w:rFonts w:cstheme="minorHAnsi"/>
          <w:lang w:eastAsia="en-GB"/>
        </w:rPr>
        <w:t xml:space="preserve"> wraz z </w:t>
      </w:r>
      <w:r w:rsidR="00717BE5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717BE5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 xml:space="preserve">, </w:t>
      </w:r>
    </w:p>
    <w:p w14:paraId="7166E65A" w14:textId="224D72A6" w:rsidR="00E93D96" w:rsidRPr="001246A6" w:rsidRDefault="00E93D96" w:rsidP="0029361A">
      <w:pPr>
        <w:pStyle w:val="Akapitzlist"/>
        <w:numPr>
          <w:ilvl w:val="0"/>
          <w:numId w:val="39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działań takich jak np. przerwa w dostawie energii elektrycznej w budynku, w którym prowadzo</w:t>
      </w:r>
      <w:r w:rsidR="00717BE5" w:rsidRPr="001246A6">
        <w:rPr>
          <w:rFonts w:cstheme="minorHAnsi"/>
          <w:lang w:eastAsia="en-GB"/>
        </w:rPr>
        <w:t>ne są Testy Systemu wentylacji B</w:t>
      </w:r>
      <w:r w:rsidRPr="001246A6">
        <w:rPr>
          <w:rFonts w:cstheme="minorHAnsi"/>
          <w:lang w:eastAsia="en-GB"/>
        </w:rPr>
        <w:t xml:space="preserve">, pożar, katastrofa naturalna, stan wojenny lub strajk powszechny, z wyłączeniem stanu epidemii wywołanego wirusem SARS CoV-2. </w:t>
      </w:r>
    </w:p>
    <w:p w14:paraId="139FEE0E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797C3D2A" w14:textId="341D4286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 przypadku wystąpienia ww. okoliczności, Zamawiający może przedłużyć czas prowadz</w:t>
      </w:r>
      <w:r w:rsidR="00717BE5" w:rsidRPr="001246A6">
        <w:rPr>
          <w:rFonts w:cstheme="minorHAnsi"/>
          <w:lang w:eastAsia="en-GB"/>
        </w:rPr>
        <w:t>enia Testów Systemu wentylacji B</w:t>
      </w:r>
      <w:r w:rsidRPr="001246A6">
        <w:rPr>
          <w:rFonts w:cstheme="minorHAnsi"/>
          <w:lang w:eastAsia="en-GB"/>
        </w:rPr>
        <w:t xml:space="preserve"> adekwatnie do czasu trwania ww. okoli</w:t>
      </w:r>
      <w:r w:rsidR="00CE1D76" w:rsidRPr="001246A6">
        <w:rPr>
          <w:rFonts w:cstheme="minorHAnsi"/>
          <w:lang w:eastAsia="en-GB"/>
        </w:rPr>
        <w:t>czności, lecz nie dłużej niż 14 dni</w:t>
      </w:r>
      <w:r w:rsidRPr="001246A6">
        <w:rPr>
          <w:rFonts w:cstheme="minorHAnsi"/>
          <w:lang w:eastAsia="en-GB"/>
        </w:rPr>
        <w:t xml:space="preserve">. </w:t>
      </w:r>
    </w:p>
    <w:p w14:paraId="2E43694C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6B2B57F5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 uzasadnionych przypadkach Zamawiający wraz z Wykonawcą może przeprowadzić ponownie Testy. </w:t>
      </w:r>
    </w:p>
    <w:p w14:paraId="78DA398D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66DED79F" w14:textId="0D78EA31" w:rsidR="00E93D96" w:rsidRPr="001246A6" w:rsidRDefault="00E93D96" w:rsidP="00717BE5">
      <w:pPr>
        <w:pStyle w:val="Nagwek2"/>
        <w:ind w:firstLine="709"/>
        <w:rPr>
          <w:rFonts w:cstheme="minorHAnsi"/>
        </w:rPr>
      </w:pPr>
      <w:bookmarkStart w:id="59" w:name="_Toc73430340"/>
      <w:r w:rsidRPr="001246A6">
        <w:rPr>
          <w:rFonts w:cstheme="minorHAnsi"/>
        </w:rPr>
        <w:t>I</w:t>
      </w:r>
      <w:r w:rsidR="00717BE5" w:rsidRPr="001246A6">
        <w:rPr>
          <w:rFonts w:cstheme="minorHAnsi"/>
        </w:rPr>
        <w:t>I</w:t>
      </w:r>
      <w:r w:rsidRPr="001246A6">
        <w:rPr>
          <w:rFonts w:cstheme="minorHAnsi"/>
        </w:rPr>
        <w:t>.II.5.1. Przygotowanie Środowiska Testowego</w:t>
      </w:r>
      <w:bookmarkEnd w:id="59"/>
    </w:p>
    <w:p w14:paraId="0E02E347" w14:textId="7C1E7BB3" w:rsidR="00E93D96" w:rsidRPr="001246A6" w:rsidRDefault="00E93D96" w:rsidP="005E6785">
      <w:pPr>
        <w:jc w:val="both"/>
        <w:rPr>
          <w:rFonts w:cstheme="minorHAnsi"/>
        </w:rPr>
      </w:pPr>
      <w:r w:rsidRPr="001246A6">
        <w:rPr>
          <w:rFonts w:cstheme="minorHAnsi"/>
        </w:rPr>
        <w:t>Wykonawca we wskazanej przez Zamawiającego Lokalizacji przygotuje Środowisko Testowe umożliwiające przeprowadzenie Testów Demonstratora Sy</w:t>
      </w:r>
      <w:r w:rsidR="005E6785" w:rsidRPr="001246A6">
        <w:rPr>
          <w:rFonts w:cstheme="minorHAnsi"/>
        </w:rPr>
        <w:t>stemu wentylacji B</w:t>
      </w:r>
      <w:r w:rsidRPr="001246A6">
        <w:rPr>
          <w:rFonts w:cstheme="minorHAnsi"/>
        </w:rPr>
        <w:t xml:space="preserve"> wraz z </w:t>
      </w:r>
      <w:r w:rsidR="005E6785" w:rsidRPr="001246A6">
        <w:rPr>
          <w:rFonts w:cstheme="minorHAnsi"/>
        </w:rPr>
        <w:t>Centralnym</w:t>
      </w:r>
      <w:r w:rsidRPr="001246A6">
        <w:rPr>
          <w:rFonts w:cstheme="minorHAnsi"/>
        </w:rPr>
        <w:t xml:space="preserve"> systemem </w:t>
      </w:r>
      <w:r w:rsidR="00632758" w:rsidRPr="001246A6">
        <w:rPr>
          <w:rFonts w:cstheme="minorHAnsi"/>
        </w:rPr>
        <w:t>nadzorującym</w:t>
      </w:r>
      <w:r w:rsidRPr="001246A6">
        <w:rPr>
          <w:rFonts w:cstheme="minorHAnsi"/>
        </w:rPr>
        <w:t xml:space="preserve">. </w:t>
      </w:r>
    </w:p>
    <w:p w14:paraId="1FD5DF94" w14:textId="77777777" w:rsidR="00E93D96" w:rsidRPr="001246A6" w:rsidRDefault="00E93D96" w:rsidP="00E93D96">
      <w:pPr>
        <w:rPr>
          <w:rFonts w:cstheme="minorHAnsi"/>
        </w:rPr>
      </w:pPr>
    </w:p>
    <w:p w14:paraId="6AEF00DD" w14:textId="77777777" w:rsidR="00E93D96" w:rsidRPr="001246A6" w:rsidRDefault="00E93D96" w:rsidP="00E93D96">
      <w:pPr>
        <w:jc w:val="both"/>
        <w:rPr>
          <w:rFonts w:cstheme="minorHAnsi"/>
        </w:rPr>
      </w:pPr>
      <w:r w:rsidRPr="001246A6">
        <w:rPr>
          <w:rFonts w:cstheme="minorHAnsi"/>
        </w:rPr>
        <w:t>W szczególności przygotuje w ramach wynagrodzenia wskazanego w ART.22 Umowy:</w:t>
      </w:r>
    </w:p>
    <w:p w14:paraId="6E00FECA" w14:textId="047BC9FF" w:rsidR="00E93D96" w:rsidRPr="001246A6" w:rsidRDefault="00E93D96" w:rsidP="0029361A">
      <w:pPr>
        <w:pStyle w:val="Akapitzlist"/>
        <w:numPr>
          <w:ilvl w:val="0"/>
          <w:numId w:val="59"/>
        </w:numPr>
        <w:jc w:val="both"/>
        <w:rPr>
          <w:rFonts w:cstheme="minorHAnsi"/>
        </w:rPr>
      </w:pPr>
      <w:r w:rsidRPr="001246A6">
        <w:rPr>
          <w:rFonts w:cstheme="minorHAnsi"/>
        </w:rPr>
        <w:t>E</w:t>
      </w:r>
      <w:r w:rsidR="006F17C9" w:rsidRPr="001246A6">
        <w:rPr>
          <w:rFonts w:cstheme="minorHAnsi"/>
        </w:rPr>
        <w:t>ksploatację Systemu wentylacji B dla 8</w:t>
      </w:r>
      <w:r w:rsidRPr="001246A6">
        <w:rPr>
          <w:rFonts w:cstheme="minorHAnsi"/>
        </w:rPr>
        <w:t xml:space="preserve"> </w:t>
      </w:r>
      <w:r w:rsidR="006F17C9" w:rsidRPr="001246A6">
        <w:rPr>
          <w:rFonts w:cstheme="minorHAnsi"/>
        </w:rPr>
        <w:t>Mieszkań</w:t>
      </w:r>
      <w:r w:rsidRPr="001246A6">
        <w:rPr>
          <w:rFonts w:cstheme="minorHAnsi"/>
        </w:rPr>
        <w:t xml:space="preserve"> oraz </w:t>
      </w:r>
      <w:r w:rsidR="006F17C9" w:rsidRPr="001246A6">
        <w:rPr>
          <w:rFonts w:cstheme="minorHAnsi"/>
        </w:rPr>
        <w:t>Centralny</w:t>
      </w:r>
      <w:r w:rsidRPr="001246A6">
        <w:rPr>
          <w:rFonts w:cstheme="minorHAnsi"/>
        </w:rPr>
        <w:t xml:space="preserve"> system </w:t>
      </w:r>
      <w:r w:rsidR="006F17C9" w:rsidRPr="001246A6">
        <w:rPr>
          <w:rFonts w:cstheme="minorHAnsi"/>
        </w:rPr>
        <w:t>nadzorujący</w:t>
      </w:r>
      <w:r w:rsidRPr="001246A6">
        <w:rPr>
          <w:rFonts w:cstheme="minorHAnsi"/>
        </w:rPr>
        <w:t xml:space="preserve"> – 1 szt. Testy De</w:t>
      </w:r>
      <w:r w:rsidR="006F17C9" w:rsidRPr="001246A6">
        <w:rPr>
          <w:rFonts w:cstheme="minorHAnsi"/>
        </w:rPr>
        <w:t>monstratora Systemu wentylacji B</w:t>
      </w:r>
      <w:r w:rsidRPr="001246A6">
        <w:rPr>
          <w:rFonts w:cstheme="minorHAnsi"/>
        </w:rPr>
        <w:t xml:space="preserve"> wraz z </w:t>
      </w:r>
      <w:r w:rsidR="006F17C9" w:rsidRPr="001246A6">
        <w:rPr>
          <w:rFonts w:cstheme="minorHAnsi"/>
        </w:rPr>
        <w:t>Centralnym</w:t>
      </w:r>
      <w:r w:rsidRPr="001246A6">
        <w:rPr>
          <w:rFonts w:cstheme="minorHAnsi"/>
        </w:rPr>
        <w:t xml:space="preserve"> systemem </w:t>
      </w:r>
      <w:r w:rsidR="006F17C9" w:rsidRPr="001246A6">
        <w:rPr>
          <w:rFonts w:cstheme="minorHAnsi"/>
        </w:rPr>
        <w:t>nadzorującym</w:t>
      </w:r>
      <w:r w:rsidRPr="001246A6">
        <w:rPr>
          <w:rFonts w:cstheme="minorHAnsi"/>
        </w:rPr>
        <w:t xml:space="preserve"> będę trwały przez okres 30 dni, przy czym Czas e</w:t>
      </w:r>
      <w:r w:rsidR="006F17C9" w:rsidRPr="001246A6">
        <w:rPr>
          <w:rFonts w:cstheme="minorHAnsi"/>
        </w:rPr>
        <w:t>ksploatacji Systemu wentylacji B</w:t>
      </w:r>
      <w:r w:rsidRPr="001246A6">
        <w:rPr>
          <w:rFonts w:cstheme="minorHAnsi"/>
        </w:rPr>
        <w:t xml:space="preserve"> przez </w:t>
      </w:r>
      <w:r w:rsidR="00665956" w:rsidRPr="001246A6">
        <w:rPr>
          <w:rFonts w:cstheme="minorHAnsi"/>
        </w:rPr>
        <w:t>Użytkownik</w:t>
      </w:r>
      <w:r w:rsidR="00731257" w:rsidRPr="001246A6">
        <w:rPr>
          <w:rFonts w:cstheme="minorHAnsi"/>
        </w:rPr>
        <w:t>ów nie będzie krótszy niż 4</w:t>
      </w:r>
      <w:r w:rsidRPr="001246A6">
        <w:rPr>
          <w:rFonts w:cstheme="minorHAnsi"/>
        </w:rPr>
        <w:t xml:space="preserve"> dni w tygodniu.  </w:t>
      </w:r>
    </w:p>
    <w:p w14:paraId="373B89CA" w14:textId="2983CC91" w:rsidR="00E93D96" w:rsidRPr="001246A6" w:rsidRDefault="00E93D96" w:rsidP="2FFF7F0D">
      <w:pPr>
        <w:pStyle w:val="Akapitzlist"/>
        <w:numPr>
          <w:ilvl w:val="0"/>
          <w:numId w:val="59"/>
        </w:numPr>
        <w:jc w:val="both"/>
        <w:rPr>
          <w:rFonts w:eastAsiaTheme="minorEastAsia" w:cstheme="minorHAnsi"/>
          <w:szCs w:val="22"/>
        </w:rPr>
      </w:pPr>
      <w:r w:rsidRPr="001246A6">
        <w:rPr>
          <w:rFonts w:cstheme="minorHAnsi"/>
        </w:rPr>
        <w:lastRenderedPageBreak/>
        <w:t xml:space="preserve">Demonstrator Systemu wentylacji </w:t>
      </w:r>
      <w:r w:rsidR="3D1FA94B" w:rsidRPr="001246A6">
        <w:rPr>
          <w:rFonts w:cstheme="minorHAnsi"/>
        </w:rPr>
        <w:t>B</w:t>
      </w:r>
      <w:r w:rsidRPr="001246A6">
        <w:rPr>
          <w:rFonts w:cstheme="minorHAnsi"/>
        </w:rPr>
        <w:t xml:space="preserve"> wraz z </w:t>
      </w:r>
      <w:r w:rsidR="49E5A5B5" w:rsidRPr="001246A6">
        <w:rPr>
          <w:rFonts w:cstheme="minorHAnsi"/>
        </w:rPr>
        <w:t>Centralnym systemem nadzorującym</w:t>
      </w:r>
      <w:r w:rsidRPr="001246A6">
        <w:rPr>
          <w:rFonts w:cstheme="minorHAnsi"/>
        </w:rPr>
        <w:t xml:space="preserve"> zgodny z Wymaganiami O</w:t>
      </w:r>
      <w:r w:rsidRPr="001246A6">
        <w:rPr>
          <w:rFonts w:cstheme="minorHAnsi"/>
          <w:szCs w:val="22"/>
        </w:rPr>
        <w:t xml:space="preserve">bligatoryjnymi </w:t>
      </w:r>
      <w:r w:rsidR="78F89950" w:rsidRPr="001246A6">
        <w:rPr>
          <w:rFonts w:cstheme="minorHAnsi"/>
          <w:color w:val="000000" w:themeColor="text1"/>
          <w:szCs w:val="22"/>
        </w:rPr>
        <w:t>9.1-9.12, 10.1-10.11, 11.1-11.15., 12.1-12.18., 13.1-13.5, 14.1-14.4, 15.1-15.</w:t>
      </w:r>
      <w:r w:rsidR="49C8DD6A" w:rsidRPr="001246A6">
        <w:rPr>
          <w:rFonts w:cstheme="minorHAnsi"/>
          <w:szCs w:val="22"/>
        </w:rPr>
        <w:t>11 param</w:t>
      </w:r>
      <w:r w:rsidR="49C8DD6A" w:rsidRPr="001246A6">
        <w:rPr>
          <w:rFonts w:cstheme="minorHAnsi"/>
        </w:rPr>
        <w:t>etrami</w:t>
      </w:r>
      <w:r w:rsidR="00731257" w:rsidRPr="001246A6">
        <w:rPr>
          <w:rFonts w:cstheme="minorHAnsi"/>
        </w:rPr>
        <w:t xml:space="preserve"> konkursowymi 16.1-16</w:t>
      </w:r>
      <w:r w:rsidRPr="001246A6">
        <w:rPr>
          <w:rFonts w:cstheme="minorHAnsi"/>
        </w:rPr>
        <w:t xml:space="preserve">.8 przedstawionych w Załączniku nr 1 do Regulaminu. </w:t>
      </w:r>
    </w:p>
    <w:p w14:paraId="0221CE59" w14:textId="4C8123DE" w:rsidR="00E93D96" w:rsidRPr="001246A6" w:rsidRDefault="00E93D96" w:rsidP="0029361A">
      <w:pPr>
        <w:pStyle w:val="Akapitzlist"/>
        <w:numPr>
          <w:ilvl w:val="0"/>
          <w:numId w:val="59"/>
        </w:numPr>
        <w:jc w:val="both"/>
        <w:rPr>
          <w:rFonts w:cstheme="minorHAnsi"/>
        </w:rPr>
      </w:pPr>
      <w:r w:rsidRPr="001246A6">
        <w:rPr>
          <w:rFonts w:cstheme="minorHAnsi"/>
        </w:rPr>
        <w:t>Personel techniczny, przeszkolony i p</w:t>
      </w:r>
      <w:r w:rsidR="00731257" w:rsidRPr="001246A6">
        <w:rPr>
          <w:rFonts w:cstheme="minorHAnsi"/>
        </w:rPr>
        <w:t>rzygotowany do obsługi Systemu w</w:t>
      </w:r>
      <w:r w:rsidRPr="001246A6">
        <w:rPr>
          <w:rFonts w:cstheme="minorHAnsi"/>
        </w:rPr>
        <w:t>entylacji</w:t>
      </w:r>
      <w:r w:rsidR="00731257" w:rsidRPr="001246A6">
        <w:rPr>
          <w:rFonts w:cstheme="minorHAnsi"/>
        </w:rPr>
        <w:t xml:space="preserve"> B wraz z Centralnym</w:t>
      </w:r>
      <w:r w:rsidRPr="001246A6">
        <w:rPr>
          <w:rFonts w:cstheme="minorHAnsi"/>
        </w:rPr>
        <w:t xml:space="preserve"> systemem </w:t>
      </w:r>
      <w:r w:rsidR="00731257" w:rsidRPr="001246A6">
        <w:rPr>
          <w:rFonts w:cstheme="minorHAnsi"/>
        </w:rPr>
        <w:t>nadzorującym</w:t>
      </w:r>
      <w:r w:rsidRPr="001246A6">
        <w:rPr>
          <w:rFonts w:cstheme="minorHAnsi"/>
        </w:rPr>
        <w:t xml:space="preserve"> podczas prowadzenia Testów.</w:t>
      </w:r>
    </w:p>
    <w:p w14:paraId="65F5D624" w14:textId="77777777" w:rsidR="00E93D96" w:rsidRPr="001246A6" w:rsidRDefault="00E93D96" w:rsidP="00E93D96">
      <w:pPr>
        <w:jc w:val="both"/>
        <w:rPr>
          <w:rFonts w:cstheme="minorHAnsi"/>
        </w:rPr>
      </w:pPr>
    </w:p>
    <w:p w14:paraId="23250A8F" w14:textId="4AEEFE25" w:rsidR="00E93D96" w:rsidRPr="001246A6" w:rsidRDefault="00E93D96" w:rsidP="00E93D96">
      <w:pPr>
        <w:jc w:val="both"/>
        <w:rPr>
          <w:rFonts w:cstheme="minorHAnsi"/>
        </w:rPr>
      </w:pPr>
      <w:r w:rsidRPr="001246A6">
        <w:rPr>
          <w:rFonts w:cstheme="minorHAnsi"/>
        </w:rPr>
        <w:t>Zamawiający zastrzega sobie prawo do inspekcji De</w:t>
      </w:r>
      <w:r w:rsidR="003401AB" w:rsidRPr="001246A6">
        <w:rPr>
          <w:rFonts w:cstheme="minorHAnsi"/>
        </w:rPr>
        <w:t>monstratora Systemu wentylacji B</w:t>
      </w:r>
      <w:r w:rsidRPr="001246A6">
        <w:rPr>
          <w:rFonts w:cstheme="minorHAnsi"/>
        </w:rPr>
        <w:t xml:space="preserve"> wraz z </w:t>
      </w:r>
      <w:r w:rsidR="003401AB" w:rsidRPr="001246A6">
        <w:rPr>
          <w:rFonts w:cstheme="minorHAnsi"/>
        </w:rPr>
        <w:t>Centralnym</w:t>
      </w:r>
      <w:r w:rsidRPr="001246A6">
        <w:rPr>
          <w:rFonts w:cstheme="minorHAnsi"/>
        </w:rPr>
        <w:t xml:space="preserve"> systemem </w:t>
      </w:r>
      <w:r w:rsidR="003401AB" w:rsidRPr="001246A6">
        <w:rPr>
          <w:rFonts w:cstheme="minorHAnsi"/>
        </w:rPr>
        <w:t>nadzorującym</w:t>
      </w:r>
      <w:r w:rsidRPr="001246A6">
        <w:rPr>
          <w:rFonts w:cstheme="minorHAnsi"/>
        </w:rPr>
        <w:t xml:space="preserve"> podczas Testów. </w:t>
      </w:r>
    </w:p>
    <w:p w14:paraId="5F12D482" w14:textId="38EFB0BF" w:rsidR="00E93D96" w:rsidRPr="001246A6" w:rsidRDefault="00E93D96" w:rsidP="003401AB">
      <w:pPr>
        <w:pStyle w:val="Nagwek2"/>
        <w:ind w:firstLine="709"/>
        <w:jc w:val="both"/>
        <w:rPr>
          <w:rFonts w:cstheme="minorHAnsi"/>
        </w:rPr>
      </w:pPr>
      <w:bookmarkStart w:id="60" w:name="_Toc73430341"/>
      <w:r w:rsidRPr="001246A6">
        <w:rPr>
          <w:rFonts w:cstheme="minorHAnsi"/>
        </w:rPr>
        <w:t xml:space="preserve">I.II.5.2. Procedura </w:t>
      </w:r>
      <w:r w:rsidR="008C4344" w:rsidRPr="001246A6">
        <w:rPr>
          <w:rFonts w:cstheme="minorHAnsi"/>
        </w:rPr>
        <w:t>Testowa dla Systemu wentylacji B</w:t>
      </w:r>
      <w:r w:rsidRPr="001246A6">
        <w:rPr>
          <w:rFonts w:cstheme="minorHAnsi"/>
        </w:rPr>
        <w:t xml:space="preserve"> wraz z </w:t>
      </w:r>
      <w:r w:rsidR="008C4344" w:rsidRPr="001246A6">
        <w:rPr>
          <w:rFonts w:cstheme="minorHAnsi"/>
        </w:rPr>
        <w:t>Centralnym</w:t>
      </w:r>
      <w:r w:rsidRPr="001246A6">
        <w:rPr>
          <w:rFonts w:cstheme="minorHAnsi"/>
        </w:rPr>
        <w:t xml:space="preserve"> systemem </w:t>
      </w:r>
      <w:r w:rsidR="008C4344" w:rsidRPr="001246A6">
        <w:rPr>
          <w:rFonts w:cstheme="minorHAnsi"/>
        </w:rPr>
        <w:t>nadzorującym</w:t>
      </w:r>
      <w:bookmarkEnd w:id="60"/>
    </w:p>
    <w:p w14:paraId="706F60C8" w14:textId="59BBCC0B" w:rsidR="00E93D96" w:rsidRPr="001246A6" w:rsidRDefault="12C77EC7" w:rsidP="009A3704">
      <w:pPr>
        <w:rPr>
          <w:rFonts w:cstheme="minorHAnsi"/>
        </w:rPr>
      </w:pPr>
      <w:r w:rsidRPr="001246A6">
        <w:rPr>
          <w:rFonts w:cstheme="minorHAnsi"/>
          <w:b/>
          <w:bCs/>
        </w:rPr>
        <w:t xml:space="preserve">Test </w:t>
      </w:r>
      <w:r w:rsidR="07A798EE" w:rsidRPr="001246A6">
        <w:rPr>
          <w:rFonts w:cstheme="minorHAnsi"/>
          <w:b/>
          <w:bCs/>
        </w:rPr>
        <w:t>B.</w:t>
      </w:r>
      <w:r w:rsidRPr="001246A6">
        <w:rPr>
          <w:rFonts w:cstheme="minorHAnsi"/>
          <w:b/>
          <w:bCs/>
        </w:rPr>
        <w:t>1</w:t>
      </w:r>
      <w:r w:rsidR="07A798EE" w:rsidRPr="001246A6">
        <w:rPr>
          <w:rFonts w:cstheme="minorHAnsi"/>
          <w:b/>
          <w:bCs/>
        </w:rPr>
        <w:t>0</w:t>
      </w:r>
      <w:r w:rsidRPr="001246A6">
        <w:rPr>
          <w:rFonts w:cstheme="minorHAnsi"/>
          <w:b/>
          <w:bCs/>
        </w:rPr>
        <w:t>. Test jakościowy</w:t>
      </w:r>
      <w:r w:rsidRPr="001246A6">
        <w:rPr>
          <w:rFonts w:cstheme="minorHAnsi"/>
        </w:rPr>
        <w:t xml:space="preserve"> będzie dotyczył spełnienia przez D</w:t>
      </w:r>
      <w:r w:rsidR="07A798EE" w:rsidRPr="001246A6">
        <w:rPr>
          <w:rFonts w:cstheme="minorHAnsi"/>
        </w:rPr>
        <w:t>emonstrator Systemu wentylacji B</w:t>
      </w:r>
      <w:r w:rsidRPr="001246A6">
        <w:rPr>
          <w:rFonts w:cstheme="minorHAnsi"/>
        </w:rPr>
        <w:t xml:space="preserve"> wraz z </w:t>
      </w:r>
      <w:r w:rsidR="07A798EE" w:rsidRPr="001246A6">
        <w:rPr>
          <w:rFonts w:cstheme="minorHAnsi"/>
        </w:rPr>
        <w:t>Centralnym</w:t>
      </w:r>
      <w:r w:rsidRPr="001246A6">
        <w:rPr>
          <w:rFonts w:cstheme="minorHAnsi"/>
        </w:rPr>
        <w:t xml:space="preserve"> systemem </w:t>
      </w:r>
      <w:r w:rsidR="07A798EE" w:rsidRPr="001246A6">
        <w:rPr>
          <w:rFonts w:cstheme="minorHAnsi"/>
        </w:rPr>
        <w:t>nadzorującym Wymagania Konkursowego 16</w:t>
      </w:r>
      <w:r w:rsidRPr="001246A6">
        <w:rPr>
          <w:rFonts w:cstheme="minorHAnsi"/>
        </w:rPr>
        <w:t xml:space="preserve">.1 deklarowanego przez Wykonawcę w Ofercie oraz Wymagań Obligatoryjnych </w:t>
      </w:r>
      <w:r w:rsidR="11BDC786" w:rsidRPr="001246A6">
        <w:rPr>
          <w:rFonts w:cstheme="minorHAnsi"/>
        </w:rPr>
        <w:t>15.1-15.11</w:t>
      </w:r>
      <w:r w:rsidRPr="001246A6">
        <w:rPr>
          <w:rFonts w:cstheme="minorHAnsi"/>
        </w:rPr>
        <w:t xml:space="preserve">, zgodnie z Załącznikiem nr 1 do Regulaminu. </w:t>
      </w:r>
    </w:p>
    <w:p w14:paraId="7BE0C586" w14:textId="419FC7FD" w:rsidR="00E93D96" w:rsidRPr="001246A6" w:rsidRDefault="00E93D96" w:rsidP="004C2AAB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</w:t>
      </w:r>
      <w:r w:rsidR="000203BF" w:rsidRPr="001246A6">
        <w:rPr>
          <w:rFonts w:cstheme="minorHAnsi"/>
          <w:lang w:eastAsia="en-GB"/>
        </w:rPr>
        <w:t>odczas Testu System wentylacji B</w:t>
      </w:r>
      <w:r w:rsidRPr="001246A6">
        <w:rPr>
          <w:rFonts w:cstheme="minorHAnsi"/>
          <w:lang w:eastAsia="en-GB"/>
        </w:rPr>
        <w:t xml:space="preserve"> wraz z </w:t>
      </w:r>
      <w:r w:rsidR="000203BF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0203BF" w:rsidRPr="001246A6">
        <w:rPr>
          <w:rFonts w:cstheme="minorHAnsi"/>
          <w:lang w:eastAsia="en-GB"/>
        </w:rPr>
        <w:t>nadzorującym</w:t>
      </w:r>
      <w:r w:rsidR="000B6919" w:rsidRPr="001246A6">
        <w:rPr>
          <w:rFonts w:cstheme="minorHAnsi"/>
          <w:lang w:eastAsia="en-GB"/>
        </w:rPr>
        <w:t xml:space="preserve">, System B </w:t>
      </w:r>
      <w:r w:rsidRPr="001246A6">
        <w:rPr>
          <w:rFonts w:cstheme="minorHAnsi"/>
          <w:lang w:eastAsia="en-GB"/>
        </w:rPr>
        <w:t xml:space="preserve">pracuje w sposób normalny zgodnie z rzeczywistym zanieczyszczeniem środowiska zewnętrznego oraz emisją zanieczyszczeń w środku </w:t>
      </w:r>
      <w:r w:rsidR="00724624" w:rsidRPr="001246A6">
        <w:rPr>
          <w:rFonts w:cstheme="minorHAnsi"/>
          <w:lang w:eastAsia="en-GB"/>
        </w:rPr>
        <w:t>Mieszkań</w:t>
      </w:r>
      <w:r w:rsidR="00825842" w:rsidRPr="001246A6">
        <w:rPr>
          <w:rFonts w:cstheme="minorHAnsi"/>
          <w:lang w:eastAsia="en-GB"/>
        </w:rPr>
        <w:t>, przez okres 15</w:t>
      </w:r>
      <w:r w:rsidRPr="001246A6">
        <w:rPr>
          <w:rFonts w:cstheme="minorHAnsi"/>
          <w:lang w:eastAsia="en-GB"/>
        </w:rPr>
        <w:t xml:space="preserve"> dni. </w:t>
      </w:r>
    </w:p>
    <w:p w14:paraId="7906A308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0EA965C4" w14:textId="0249A679" w:rsidR="00E93D96" w:rsidRPr="001246A6" w:rsidRDefault="00E93D96" w:rsidP="00E93D96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jakościowy </w:t>
      </w:r>
      <w:r w:rsidR="00825842" w:rsidRPr="001246A6">
        <w:rPr>
          <w:rFonts w:cstheme="minorHAnsi"/>
          <w:lang w:eastAsia="en-GB"/>
        </w:rPr>
        <w:t>B.10</w:t>
      </w:r>
      <w:r w:rsidRPr="001246A6">
        <w:rPr>
          <w:rFonts w:cstheme="minorHAnsi"/>
          <w:lang w:eastAsia="en-GB"/>
        </w:rPr>
        <w:t xml:space="preserve"> zostanie przeprowadzony zgodnie z następującą procedurą:</w:t>
      </w:r>
    </w:p>
    <w:p w14:paraId="13B1CD6C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27226B12" w14:textId="77777777" w:rsidR="00E93D96" w:rsidRPr="001246A6" w:rsidRDefault="00E93D96" w:rsidP="00E93D96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Procedura testowa:</w:t>
      </w:r>
    </w:p>
    <w:p w14:paraId="6E726C46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36B0B85C" w14:textId="43524573" w:rsidR="00E93D96" w:rsidRPr="001246A6" w:rsidRDefault="009227A9" w:rsidP="0029361A">
      <w:pPr>
        <w:pStyle w:val="Akapitzlist"/>
        <w:numPr>
          <w:ilvl w:val="0"/>
          <w:numId w:val="6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System wentylacji B</w:t>
      </w:r>
      <w:r w:rsidR="00E93D96" w:rsidRPr="001246A6">
        <w:rPr>
          <w:rFonts w:cstheme="minorHAnsi"/>
          <w:lang w:eastAsia="en-GB"/>
        </w:rPr>
        <w:t xml:space="preserve"> wraz z </w:t>
      </w:r>
      <w:r w:rsidRPr="001246A6">
        <w:rPr>
          <w:rFonts w:cstheme="minorHAnsi"/>
          <w:lang w:eastAsia="en-GB"/>
        </w:rPr>
        <w:t>Centralnym</w:t>
      </w:r>
      <w:r w:rsidR="00E93D96" w:rsidRPr="001246A6">
        <w:rPr>
          <w:rFonts w:cstheme="minorHAnsi"/>
          <w:lang w:eastAsia="en-GB"/>
        </w:rPr>
        <w:t xml:space="preserve"> systemem </w:t>
      </w:r>
      <w:r w:rsidRPr="001246A6">
        <w:rPr>
          <w:rFonts w:cstheme="minorHAnsi"/>
          <w:lang w:eastAsia="en-GB"/>
        </w:rPr>
        <w:t>nadzorującym</w:t>
      </w:r>
      <w:r w:rsidR="00E93D96" w:rsidRPr="001246A6">
        <w:rPr>
          <w:rFonts w:cstheme="minorHAnsi"/>
          <w:lang w:eastAsia="en-GB"/>
        </w:rPr>
        <w:t xml:space="preserve"> jest uruchomiony zgodnie z Rozruchem Systemu</w:t>
      </w:r>
      <w:r w:rsidRPr="001246A6">
        <w:rPr>
          <w:rFonts w:cstheme="minorHAnsi"/>
          <w:lang w:eastAsia="en-GB"/>
        </w:rPr>
        <w:t xml:space="preserve"> wentylacji B</w:t>
      </w:r>
      <w:r w:rsidR="00E93D96" w:rsidRPr="001246A6">
        <w:rPr>
          <w:rFonts w:cstheme="minorHAnsi"/>
          <w:lang w:eastAsia="en-GB"/>
        </w:rPr>
        <w:t xml:space="preserve"> opisanym w punkcie I</w:t>
      </w:r>
      <w:r w:rsidRPr="001246A6">
        <w:rPr>
          <w:rFonts w:cstheme="minorHAnsi"/>
          <w:lang w:eastAsia="en-GB"/>
        </w:rPr>
        <w:t>I</w:t>
      </w:r>
      <w:r w:rsidR="00E93D96" w:rsidRPr="001246A6">
        <w:rPr>
          <w:rFonts w:cstheme="minorHAnsi"/>
          <w:lang w:eastAsia="en-GB"/>
        </w:rPr>
        <w:t xml:space="preserve">.II.5. </w:t>
      </w:r>
    </w:p>
    <w:p w14:paraId="349D6FDF" w14:textId="2493549D" w:rsidR="00E93D96" w:rsidRPr="001246A6" w:rsidRDefault="00E93D96" w:rsidP="0029361A">
      <w:pPr>
        <w:pStyle w:val="Akapitzlist"/>
        <w:numPr>
          <w:ilvl w:val="0"/>
          <w:numId w:val="6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po</w:t>
      </w:r>
      <w:r w:rsidR="00CD3297" w:rsidRPr="001246A6">
        <w:rPr>
          <w:rFonts w:cstheme="minorHAnsi"/>
          <w:lang w:eastAsia="en-GB"/>
        </w:rPr>
        <w:t>dczas pracy Systemu wentylacji B</w:t>
      </w:r>
      <w:r w:rsidRPr="001246A6">
        <w:rPr>
          <w:rFonts w:cstheme="minorHAnsi"/>
          <w:lang w:eastAsia="en-GB"/>
        </w:rPr>
        <w:t xml:space="preserve"> </w:t>
      </w:r>
      <w:r w:rsidR="005D67B9" w:rsidRPr="001246A6">
        <w:rPr>
          <w:rFonts w:cstheme="minorHAnsi"/>
          <w:lang w:eastAsia="en-GB"/>
        </w:rPr>
        <w:t>przy</w:t>
      </w:r>
      <w:r w:rsidR="006A58A0" w:rsidRPr="001246A6">
        <w:rPr>
          <w:rFonts w:cstheme="minorHAnsi"/>
          <w:lang w:eastAsia="en-GB"/>
        </w:rPr>
        <w:t xml:space="preserve"> udziale </w:t>
      </w:r>
      <w:r w:rsidR="00665956" w:rsidRPr="001246A6">
        <w:rPr>
          <w:rFonts w:cstheme="minorHAnsi"/>
          <w:lang w:eastAsia="en-GB"/>
        </w:rPr>
        <w:t>Użytkownik</w:t>
      </w:r>
      <w:r w:rsidR="00A03601" w:rsidRPr="001246A6">
        <w:rPr>
          <w:rFonts w:cstheme="minorHAnsi"/>
          <w:lang w:eastAsia="en-GB"/>
        </w:rPr>
        <w:t>ów,</w:t>
      </w:r>
      <w:r w:rsidR="00CD3297" w:rsidRPr="001246A6">
        <w:rPr>
          <w:rFonts w:cstheme="minorHAnsi"/>
          <w:lang w:eastAsia="en-GB"/>
        </w:rPr>
        <w:t xml:space="preserve"> </w:t>
      </w:r>
      <w:r w:rsidRPr="001246A6">
        <w:rPr>
          <w:rFonts w:cstheme="minorHAnsi"/>
          <w:lang w:eastAsia="en-GB"/>
        </w:rPr>
        <w:t xml:space="preserve">przeprowadzi pomiary stężenia dwutlenku węgla w wybranych </w:t>
      </w:r>
      <w:r w:rsidR="43020D8D" w:rsidRPr="001246A6">
        <w:rPr>
          <w:rFonts w:cstheme="minorHAnsi"/>
          <w:lang w:eastAsia="en-GB"/>
        </w:rPr>
        <w:t>Mieszkaniach</w:t>
      </w:r>
      <w:r w:rsidRPr="001246A6">
        <w:rPr>
          <w:rFonts w:cstheme="minorHAnsi"/>
          <w:lang w:eastAsia="en-GB"/>
        </w:rPr>
        <w:t>.</w:t>
      </w:r>
    </w:p>
    <w:p w14:paraId="16D99EAC" w14:textId="09711C7E" w:rsidR="00E93D96" w:rsidRPr="001246A6" w:rsidRDefault="00E93D96" w:rsidP="0029361A">
      <w:pPr>
        <w:pStyle w:val="Akapitzlist"/>
        <w:numPr>
          <w:ilvl w:val="0"/>
          <w:numId w:val="6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podczas pracy Systemu wentylacji</w:t>
      </w:r>
      <w:r w:rsidR="005C29DD" w:rsidRPr="001246A6">
        <w:rPr>
          <w:rFonts w:cstheme="minorHAnsi"/>
          <w:lang w:eastAsia="en-GB"/>
        </w:rPr>
        <w:t xml:space="preserve"> B</w:t>
      </w:r>
      <w:r w:rsidRPr="001246A6">
        <w:rPr>
          <w:rFonts w:cstheme="minorHAnsi"/>
          <w:lang w:eastAsia="en-GB"/>
        </w:rPr>
        <w:t xml:space="preserve"> </w:t>
      </w:r>
      <w:r w:rsidR="005C29DD" w:rsidRPr="001246A6">
        <w:rPr>
          <w:rFonts w:cstheme="minorHAnsi"/>
          <w:lang w:eastAsia="en-GB"/>
        </w:rPr>
        <w:t>p</w:t>
      </w:r>
      <w:r w:rsidR="00A03601" w:rsidRPr="001246A6">
        <w:rPr>
          <w:rFonts w:cstheme="minorHAnsi"/>
          <w:lang w:eastAsia="en-GB"/>
        </w:rPr>
        <w:t xml:space="preserve">rzy udziale </w:t>
      </w:r>
      <w:r w:rsidR="00665956" w:rsidRPr="001246A6">
        <w:rPr>
          <w:rFonts w:cstheme="minorHAnsi"/>
          <w:lang w:eastAsia="en-GB"/>
        </w:rPr>
        <w:t>Użytkownik</w:t>
      </w:r>
      <w:r w:rsidR="00A03601" w:rsidRPr="001246A6">
        <w:rPr>
          <w:rFonts w:cstheme="minorHAnsi"/>
          <w:lang w:eastAsia="en-GB"/>
        </w:rPr>
        <w:t>ów,</w:t>
      </w:r>
      <w:r w:rsidR="005C29DD" w:rsidRPr="001246A6">
        <w:rPr>
          <w:rFonts w:cstheme="minorHAnsi"/>
          <w:lang w:eastAsia="en-GB"/>
        </w:rPr>
        <w:t xml:space="preserve"> </w:t>
      </w:r>
      <w:r w:rsidRPr="001246A6">
        <w:rPr>
          <w:rFonts w:cstheme="minorHAnsi"/>
          <w:lang w:eastAsia="en-GB"/>
        </w:rPr>
        <w:t xml:space="preserve">przeprowadzi pomiary koncentracji cząstek PM2.5 w wybranych </w:t>
      </w:r>
      <w:r w:rsidR="35D19837" w:rsidRPr="001246A6">
        <w:rPr>
          <w:rFonts w:cstheme="minorHAnsi"/>
          <w:lang w:eastAsia="en-GB"/>
        </w:rPr>
        <w:t>Mieszkaniach</w:t>
      </w:r>
      <w:r w:rsidRPr="001246A6">
        <w:rPr>
          <w:rFonts w:cstheme="minorHAnsi"/>
          <w:lang w:eastAsia="en-GB"/>
        </w:rPr>
        <w:t xml:space="preserve">. </w:t>
      </w:r>
    </w:p>
    <w:p w14:paraId="35A8EC19" w14:textId="2C6F7E67" w:rsidR="00E93D96" w:rsidRPr="001246A6" w:rsidRDefault="00E93D96" w:rsidP="0029361A">
      <w:pPr>
        <w:pStyle w:val="Akapitzlist"/>
        <w:numPr>
          <w:ilvl w:val="0"/>
          <w:numId w:val="6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Zamawiający podczas Pracy Systemu wentylacji</w:t>
      </w:r>
      <w:r w:rsidR="005C29DD" w:rsidRPr="001246A6">
        <w:rPr>
          <w:rFonts w:cstheme="minorHAnsi"/>
          <w:lang w:eastAsia="en-GB"/>
        </w:rPr>
        <w:t xml:space="preserve"> B</w:t>
      </w:r>
      <w:r w:rsidRPr="001246A6">
        <w:rPr>
          <w:rFonts w:cstheme="minorHAnsi"/>
          <w:lang w:eastAsia="en-GB"/>
        </w:rPr>
        <w:t xml:space="preserve"> przeprowadzi pomiary zużycia energii elektrycznej w wybranych </w:t>
      </w:r>
      <w:r w:rsidR="5694DBC7" w:rsidRPr="001246A6">
        <w:rPr>
          <w:rFonts w:cstheme="minorHAnsi"/>
          <w:lang w:eastAsia="en-GB"/>
        </w:rPr>
        <w:t>Mieszkaniach</w:t>
      </w:r>
      <w:r w:rsidRPr="001246A6">
        <w:rPr>
          <w:rFonts w:cstheme="minorHAnsi"/>
          <w:lang w:eastAsia="en-GB"/>
        </w:rPr>
        <w:t xml:space="preserve">. </w:t>
      </w:r>
    </w:p>
    <w:p w14:paraId="2C765D17" w14:textId="08571790" w:rsidR="00E93D96" w:rsidRPr="001246A6" w:rsidRDefault="00E93D96" w:rsidP="0029361A">
      <w:pPr>
        <w:pStyle w:val="Akapitzlist"/>
        <w:numPr>
          <w:ilvl w:val="0"/>
          <w:numId w:val="60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Wykonawca pozostawia System</w:t>
      </w:r>
      <w:r w:rsidR="21E362F9" w:rsidRPr="001246A6">
        <w:rPr>
          <w:rFonts w:cstheme="minorHAnsi"/>
          <w:lang w:eastAsia="en-GB"/>
        </w:rPr>
        <w:t xml:space="preserve"> B</w:t>
      </w:r>
      <w:r w:rsidRPr="001246A6">
        <w:rPr>
          <w:rFonts w:cstheme="minorHAnsi"/>
          <w:lang w:eastAsia="en-GB"/>
        </w:rPr>
        <w:t xml:space="preserve"> w stanie pracującym.  </w:t>
      </w:r>
    </w:p>
    <w:p w14:paraId="53DE054F" w14:textId="77777777" w:rsidR="00E93D96" w:rsidRPr="001246A6" w:rsidRDefault="00E93D96" w:rsidP="2FFF7F0D">
      <w:pPr>
        <w:rPr>
          <w:rFonts w:cstheme="minorHAnsi"/>
          <w:lang w:eastAsia="en-GB"/>
        </w:rPr>
      </w:pPr>
    </w:p>
    <w:p w14:paraId="077E8C42" w14:textId="206168CC" w:rsidR="00E93D96" w:rsidRPr="001246A6" w:rsidRDefault="00E93D96" w:rsidP="2FFF7F0D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Zamawiający powtórzy procedurę Testowa </w:t>
      </w:r>
      <w:r w:rsidR="00C25707" w:rsidRPr="001246A6">
        <w:rPr>
          <w:rFonts w:cstheme="minorHAnsi"/>
          <w:lang w:eastAsia="en-GB"/>
        </w:rPr>
        <w:t>B</w:t>
      </w:r>
      <w:r w:rsidR="007B13FF" w:rsidRPr="001246A6">
        <w:rPr>
          <w:rFonts w:cstheme="minorHAnsi"/>
          <w:lang w:eastAsia="en-GB"/>
        </w:rPr>
        <w:t>.</w:t>
      </w:r>
      <w:r w:rsidRPr="001246A6">
        <w:rPr>
          <w:rFonts w:cstheme="minorHAnsi"/>
          <w:lang w:eastAsia="en-GB"/>
        </w:rPr>
        <w:t>1</w:t>
      </w:r>
      <w:r w:rsidR="007B13FF" w:rsidRPr="001246A6">
        <w:rPr>
          <w:rFonts w:cstheme="minorHAnsi"/>
          <w:lang w:eastAsia="en-GB"/>
        </w:rPr>
        <w:t>0 po 7 i 14</w:t>
      </w:r>
      <w:r w:rsidRPr="001246A6">
        <w:rPr>
          <w:rFonts w:cstheme="minorHAnsi"/>
          <w:lang w:eastAsia="en-GB"/>
        </w:rPr>
        <w:t xml:space="preserve"> dniach od pierwszego Testu. </w:t>
      </w:r>
    </w:p>
    <w:p w14:paraId="1CD76A50" w14:textId="77777777" w:rsidR="00E93D96" w:rsidRPr="001246A6" w:rsidRDefault="00E93D96" w:rsidP="2FFF7F0D">
      <w:pPr>
        <w:rPr>
          <w:rFonts w:cstheme="minorHAnsi"/>
          <w:lang w:eastAsia="en-GB"/>
        </w:rPr>
      </w:pPr>
    </w:p>
    <w:p w14:paraId="0F164A98" w14:textId="20E0B6C9" w:rsidR="00E93D96" w:rsidRPr="001246A6" w:rsidRDefault="006713AA" w:rsidP="2FFF7F0D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b/>
          <w:bCs/>
          <w:lang w:eastAsia="en-GB"/>
        </w:rPr>
        <w:t>Test B.20. Test 15</w:t>
      </w:r>
      <w:r w:rsidR="00E93D96" w:rsidRPr="001246A6">
        <w:rPr>
          <w:rFonts w:cstheme="minorHAnsi"/>
          <w:b/>
          <w:bCs/>
          <w:lang w:eastAsia="en-GB"/>
        </w:rPr>
        <w:t xml:space="preserve"> dniowy ilościowy </w:t>
      </w:r>
      <w:r w:rsidR="00E93D96" w:rsidRPr="001246A6">
        <w:rPr>
          <w:rFonts w:cstheme="minorHAnsi"/>
          <w:lang w:eastAsia="en-GB"/>
        </w:rPr>
        <w:t>będzie dotyczył spełnienia przez D</w:t>
      </w:r>
      <w:r w:rsidR="006A58A0" w:rsidRPr="001246A6">
        <w:rPr>
          <w:rFonts w:cstheme="minorHAnsi"/>
          <w:lang w:eastAsia="en-GB"/>
        </w:rPr>
        <w:t>emonstrator Systemu wentylacji B</w:t>
      </w:r>
      <w:r w:rsidR="00E93D96" w:rsidRPr="001246A6">
        <w:rPr>
          <w:rFonts w:cstheme="minorHAnsi"/>
          <w:lang w:eastAsia="en-GB"/>
        </w:rPr>
        <w:t xml:space="preserve"> wraz z </w:t>
      </w:r>
      <w:r w:rsidR="006A58A0" w:rsidRPr="001246A6">
        <w:rPr>
          <w:rFonts w:cstheme="minorHAnsi"/>
          <w:lang w:eastAsia="en-GB"/>
        </w:rPr>
        <w:t>Centralnym</w:t>
      </w:r>
      <w:r w:rsidR="00E93D96" w:rsidRPr="001246A6">
        <w:rPr>
          <w:rFonts w:cstheme="minorHAnsi"/>
          <w:lang w:eastAsia="en-GB"/>
        </w:rPr>
        <w:t xml:space="preserve"> systemem zarządzającym Wymagań Konkursowych </w:t>
      </w:r>
      <w:r w:rsidR="1029213E" w:rsidRPr="001246A6">
        <w:rPr>
          <w:rFonts w:cstheme="minorHAnsi"/>
          <w:lang w:eastAsia="en-GB"/>
        </w:rPr>
        <w:t>16</w:t>
      </w:r>
      <w:r w:rsidR="00E93D96" w:rsidRPr="001246A6">
        <w:rPr>
          <w:rFonts w:cstheme="minorHAnsi"/>
          <w:lang w:eastAsia="en-GB"/>
        </w:rPr>
        <w:t>.1 deklarowanego przez Wykonawcę w Ofercie.</w:t>
      </w:r>
    </w:p>
    <w:p w14:paraId="6538604A" w14:textId="77777777" w:rsidR="00E93D96" w:rsidRPr="001246A6" w:rsidRDefault="00E93D96" w:rsidP="2FFF7F0D">
      <w:pPr>
        <w:rPr>
          <w:rFonts w:cstheme="minorHAnsi"/>
          <w:lang w:eastAsia="en-GB"/>
        </w:rPr>
      </w:pPr>
    </w:p>
    <w:p w14:paraId="3ED2E421" w14:textId="0C366DA9" w:rsidR="00E93D96" w:rsidRPr="001246A6" w:rsidRDefault="00E562EA" w:rsidP="2FFF7F0D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 Test ilościowy B.20</w:t>
      </w:r>
      <w:r w:rsidR="00136EE9" w:rsidRPr="001246A6">
        <w:rPr>
          <w:rFonts w:cstheme="minorHAnsi"/>
          <w:lang w:eastAsia="en-GB"/>
        </w:rPr>
        <w:t>,</w:t>
      </w:r>
      <w:r w:rsidRPr="001246A6">
        <w:rPr>
          <w:rFonts w:cstheme="minorHAnsi"/>
          <w:lang w:eastAsia="en-GB"/>
        </w:rPr>
        <w:t xml:space="preserve"> 15</w:t>
      </w:r>
      <w:r w:rsidR="00E93D96" w:rsidRPr="001246A6">
        <w:rPr>
          <w:rFonts w:cstheme="minorHAnsi"/>
          <w:lang w:eastAsia="en-GB"/>
        </w:rPr>
        <w:t xml:space="preserve"> dniowy zostanie p</w:t>
      </w:r>
      <w:r w:rsidR="006713AA" w:rsidRPr="001246A6">
        <w:rPr>
          <w:rFonts w:cstheme="minorHAnsi"/>
          <w:lang w:eastAsia="en-GB"/>
        </w:rPr>
        <w:t>rzeprowadzony zgodnie z poniższą</w:t>
      </w:r>
      <w:r w:rsidR="00E93D96" w:rsidRPr="001246A6">
        <w:rPr>
          <w:rFonts w:cstheme="minorHAnsi"/>
          <w:lang w:eastAsia="en-GB"/>
        </w:rPr>
        <w:t xml:space="preserve"> procedurą. </w:t>
      </w:r>
    </w:p>
    <w:p w14:paraId="3B869962" w14:textId="77777777" w:rsidR="00E93D96" w:rsidRPr="001246A6" w:rsidRDefault="00E93D96" w:rsidP="2FFF7F0D">
      <w:pPr>
        <w:rPr>
          <w:rFonts w:cstheme="minorHAnsi"/>
          <w:lang w:eastAsia="en-GB"/>
        </w:rPr>
      </w:pPr>
    </w:p>
    <w:p w14:paraId="35B724CF" w14:textId="77777777" w:rsidR="00E93D96" w:rsidRPr="001246A6" w:rsidRDefault="00E93D96" w:rsidP="2FFF7F0D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Procedura testowa:</w:t>
      </w:r>
    </w:p>
    <w:p w14:paraId="4E0BFBBB" w14:textId="77777777" w:rsidR="00E93D96" w:rsidRPr="001246A6" w:rsidRDefault="00E93D96" w:rsidP="2FFF7F0D">
      <w:pPr>
        <w:rPr>
          <w:rFonts w:cstheme="minorHAnsi"/>
          <w:lang w:eastAsia="en-GB"/>
        </w:rPr>
      </w:pPr>
    </w:p>
    <w:p w14:paraId="3CC5094E" w14:textId="49F94EFE" w:rsidR="00E93D96" w:rsidRPr="001246A6" w:rsidRDefault="00E93D96" w:rsidP="0029361A">
      <w:pPr>
        <w:pStyle w:val="Akapitzlist"/>
        <w:numPr>
          <w:ilvl w:val="0"/>
          <w:numId w:val="6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System uruchomiony zgodnie z Rozruchem Systemu opisanym w punkcie I</w:t>
      </w:r>
      <w:r w:rsidR="00136EE9" w:rsidRPr="001246A6">
        <w:rPr>
          <w:rFonts w:cstheme="minorHAnsi"/>
          <w:lang w:eastAsia="en-GB"/>
        </w:rPr>
        <w:t>I</w:t>
      </w:r>
      <w:r w:rsidRPr="001246A6">
        <w:rPr>
          <w:rFonts w:cstheme="minorHAnsi"/>
          <w:lang w:eastAsia="en-GB"/>
        </w:rPr>
        <w:t>.II.4.</w:t>
      </w:r>
    </w:p>
    <w:p w14:paraId="6E02BD0A" w14:textId="5097D6D8" w:rsidR="00E93D96" w:rsidRPr="001246A6" w:rsidRDefault="00136EE9" w:rsidP="0029361A">
      <w:pPr>
        <w:pStyle w:val="Akapitzlist"/>
        <w:numPr>
          <w:ilvl w:val="0"/>
          <w:numId w:val="6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System wentylacji B</w:t>
      </w:r>
      <w:r w:rsidR="00E93D96" w:rsidRPr="001246A6">
        <w:rPr>
          <w:rFonts w:cstheme="minorHAnsi"/>
          <w:lang w:eastAsia="en-GB"/>
        </w:rPr>
        <w:t xml:space="preserve"> prac</w:t>
      </w:r>
      <w:r w:rsidRPr="001246A6">
        <w:rPr>
          <w:rFonts w:cstheme="minorHAnsi"/>
          <w:lang w:eastAsia="en-GB"/>
        </w:rPr>
        <w:t>uje nieprzerwanie przez okres 15</w:t>
      </w:r>
      <w:r w:rsidR="00F132DC" w:rsidRPr="001246A6">
        <w:rPr>
          <w:rFonts w:cstheme="minorHAnsi"/>
          <w:lang w:eastAsia="en-GB"/>
        </w:rPr>
        <w:t xml:space="preserve"> dni, podczas których zmierzon</w:t>
      </w:r>
      <w:r w:rsidR="00F56521" w:rsidRPr="001246A6">
        <w:rPr>
          <w:rFonts w:cstheme="minorHAnsi"/>
          <w:lang w:eastAsia="en-GB"/>
        </w:rPr>
        <w:t>y</w:t>
      </w:r>
      <w:r w:rsidR="00F132DC" w:rsidRPr="001246A6">
        <w:rPr>
          <w:rFonts w:cstheme="minorHAnsi"/>
          <w:lang w:eastAsia="en-GB"/>
        </w:rPr>
        <w:t xml:space="preserve"> </w:t>
      </w:r>
      <w:r w:rsidR="00F56521" w:rsidRPr="001246A6">
        <w:rPr>
          <w:rFonts w:cstheme="minorHAnsi"/>
          <w:lang w:eastAsia="en-GB"/>
        </w:rPr>
        <w:t>jest</w:t>
      </w:r>
      <w:r w:rsidR="00E93D96" w:rsidRPr="001246A6">
        <w:rPr>
          <w:rFonts w:cstheme="minorHAnsi"/>
          <w:lang w:eastAsia="en-GB"/>
        </w:rPr>
        <w:t xml:space="preserve"> przyrost</w:t>
      </w:r>
      <w:r w:rsidR="00F132DC" w:rsidRPr="001246A6">
        <w:rPr>
          <w:rFonts w:cstheme="minorHAnsi"/>
          <w:lang w:eastAsia="en-GB"/>
        </w:rPr>
        <w:t>y</w:t>
      </w:r>
      <w:r w:rsidR="00E93D96" w:rsidRPr="001246A6">
        <w:rPr>
          <w:rFonts w:cstheme="minorHAnsi"/>
          <w:lang w:eastAsia="en-GB"/>
        </w:rPr>
        <w:t xml:space="preserve"> stężenia dwutlenku węgla, </w:t>
      </w:r>
    </w:p>
    <w:p w14:paraId="7A1B2250" w14:textId="760087C9" w:rsidR="00E93D96" w:rsidRPr="001246A6" w:rsidRDefault="00136EE9" w:rsidP="0029361A">
      <w:pPr>
        <w:pStyle w:val="Akapitzlist"/>
        <w:numPr>
          <w:ilvl w:val="0"/>
          <w:numId w:val="61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Po 15</w:t>
      </w:r>
      <w:r w:rsidR="00E93D96" w:rsidRPr="001246A6">
        <w:rPr>
          <w:rFonts w:cstheme="minorHAnsi"/>
          <w:lang w:eastAsia="en-GB"/>
        </w:rPr>
        <w:t xml:space="preserve"> dniach pracy Systemu Wykonawca agreguje dane liczbowe do arkusza kalkulacyjnego, na podstawie których sporządza Raport z Testów. </w:t>
      </w:r>
    </w:p>
    <w:p w14:paraId="7E0056A9" w14:textId="77777777" w:rsidR="00E93D96" w:rsidRPr="001246A6" w:rsidRDefault="00E93D96" w:rsidP="2FFF7F0D">
      <w:pPr>
        <w:rPr>
          <w:rFonts w:cstheme="minorHAnsi"/>
          <w:lang w:eastAsia="en-GB"/>
        </w:rPr>
      </w:pPr>
    </w:p>
    <w:p w14:paraId="6E099E7B" w14:textId="1CE7AFF5" w:rsidR="00E93D96" w:rsidRPr="001246A6" w:rsidRDefault="00E93D96" w:rsidP="2FFF7F0D">
      <w:pPr>
        <w:pStyle w:val="Nagwek2"/>
        <w:ind w:firstLine="709"/>
        <w:rPr>
          <w:rFonts w:cstheme="minorHAnsi"/>
        </w:rPr>
      </w:pPr>
      <w:bookmarkStart w:id="61" w:name="_Toc73430342"/>
      <w:r w:rsidRPr="001246A6">
        <w:rPr>
          <w:rFonts w:cstheme="minorHAnsi"/>
        </w:rPr>
        <w:lastRenderedPageBreak/>
        <w:t>I</w:t>
      </w:r>
      <w:r w:rsidR="00F56521" w:rsidRPr="001246A6">
        <w:rPr>
          <w:rFonts w:cstheme="minorHAnsi"/>
        </w:rPr>
        <w:t>I</w:t>
      </w:r>
      <w:r w:rsidRPr="001246A6">
        <w:rPr>
          <w:rFonts w:cstheme="minorHAnsi"/>
        </w:rPr>
        <w:t>.II.5.3. Wynik oczekiwan</w:t>
      </w:r>
      <w:r w:rsidR="00F2144E" w:rsidRPr="001246A6">
        <w:rPr>
          <w:rFonts w:cstheme="minorHAnsi"/>
        </w:rPr>
        <w:t>y Testów Systemu Demonstratora B</w:t>
      </w:r>
      <w:bookmarkEnd w:id="61"/>
    </w:p>
    <w:p w14:paraId="0211D617" w14:textId="77777777" w:rsidR="00E93D96" w:rsidRPr="001246A6" w:rsidRDefault="00E93D96" w:rsidP="005C0DC4">
      <w:pPr>
        <w:rPr>
          <w:rFonts w:cstheme="minorHAnsi"/>
        </w:rPr>
      </w:pPr>
      <w:r w:rsidRPr="001246A6">
        <w:rPr>
          <w:rFonts w:cstheme="minorHAnsi"/>
        </w:rPr>
        <w:t>Oczekiwane wyniki testów:</w:t>
      </w:r>
    </w:p>
    <w:p w14:paraId="5BD67ABB" w14:textId="029D043A" w:rsidR="2FFF7F0D" w:rsidRPr="001246A6" w:rsidRDefault="2FFF7F0D" w:rsidP="005C0DC4">
      <w:pPr>
        <w:rPr>
          <w:rFonts w:cstheme="minorHAnsi"/>
          <w:b/>
          <w:bCs/>
          <w:szCs w:val="22"/>
        </w:rPr>
      </w:pPr>
    </w:p>
    <w:p w14:paraId="014ED826" w14:textId="5F8890E9" w:rsidR="00E93D96" w:rsidRPr="001246A6" w:rsidRDefault="00E93D96" w:rsidP="00E93D96">
      <w:pPr>
        <w:rPr>
          <w:rFonts w:cstheme="minorHAnsi"/>
          <w:b/>
          <w:lang w:eastAsia="en-GB"/>
        </w:rPr>
      </w:pPr>
      <w:r w:rsidRPr="001246A6">
        <w:rPr>
          <w:rFonts w:cstheme="minorHAnsi"/>
          <w:b/>
          <w:lang w:eastAsia="en-GB"/>
        </w:rPr>
        <w:t xml:space="preserve">Test </w:t>
      </w:r>
      <w:r w:rsidR="00343A1B" w:rsidRPr="001246A6">
        <w:rPr>
          <w:rFonts w:cstheme="minorHAnsi"/>
          <w:b/>
          <w:lang w:eastAsia="en-GB"/>
        </w:rPr>
        <w:t>B.</w:t>
      </w:r>
      <w:r w:rsidRPr="001246A6">
        <w:rPr>
          <w:rFonts w:cstheme="minorHAnsi"/>
          <w:b/>
          <w:lang w:eastAsia="en-GB"/>
        </w:rPr>
        <w:t>1</w:t>
      </w:r>
      <w:r w:rsidR="00343A1B" w:rsidRPr="001246A6">
        <w:rPr>
          <w:rFonts w:cstheme="minorHAnsi"/>
          <w:b/>
          <w:lang w:eastAsia="en-GB"/>
        </w:rPr>
        <w:t>0</w:t>
      </w:r>
      <w:r w:rsidRPr="001246A6">
        <w:rPr>
          <w:rFonts w:cstheme="minorHAnsi"/>
          <w:b/>
          <w:lang w:eastAsia="en-GB"/>
        </w:rPr>
        <w:t>. Test jakościowy.</w:t>
      </w:r>
    </w:p>
    <w:p w14:paraId="48C6C83A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0CFC402B" w14:textId="131F3BAD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jakościowy jest uznany za </w:t>
      </w:r>
      <w:r w:rsidR="782526BD" w:rsidRPr="001246A6">
        <w:rPr>
          <w:rFonts w:cstheme="minorHAnsi"/>
          <w:lang w:eastAsia="en-GB"/>
        </w:rPr>
        <w:t>pozytywny,</w:t>
      </w:r>
      <w:r w:rsidRPr="001246A6">
        <w:rPr>
          <w:rFonts w:cstheme="minorHAnsi"/>
          <w:lang w:eastAsia="en-GB"/>
        </w:rPr>
        <w:t xml:space="preserve"> jeśli, </w:t>
      </w:r>
    </w:p>
    <w:p w14:paraId="443675F5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785804A7" w14:textId="4A152A5F" w:rsidR="00E93D96" w:rsidRPr="001246A6" w:rsidRDefault="00E93D96" w:rsidP="2FFF7F0D">
      <w:pPr>
        <w:pStyle w:val="Akapitzlist"/>
        <w:numPr>
          <w:ilvl w:val="0"/>
          <w:numId w:val="43"/>
        </w:numPr>
        <w:jc w:val="both"/>
        <w:rPr>
          <w:rFonts w:eastAsiaTheme="minorEastAsia" w:cstheme="minorHAnsi"/>
          <w:szCs w:val="22"/>
          <w:lang w:eastAsia="en-GB"/>
        </w:rPr>
      </w:pPr>
      <w:r w:rsidRPr="001246A6">
        <w:rPr>
          <w:rFonts w:cstheme="minorHAnsi"/>
          <w:lang w:eastAsia="en-GB"/>
        </w:rPr>
        <w:t>Pomiar przyrostu stężenia dwutlenku węgla, pomiar koncentracji cząstek PM2.5</w:t>
      </w:r>
      <w:r w:rsidR="00343A1B" w:rsidRPr="001246A6">
        <w:rPr>
          <w:rFonts w:cstheme="minorHAnsi"/>
          <w:lang w:eastAsia="en-GB"/>
        </w:rPr>
        <w:t>, zużycia energii elektrycznej</w:t>
      </w:r>
      <w:r w:rsidRPr="001246A6">
        <w:rPr>
          <w:rFonts w:cstheme="minorHAnsi"/>
          <w:lang w:eastAsia="en-GB"/>
        </w:rPr>
        <w:t xml:space="preserve"> będą spełniały Wymagania Obligatoryjne </w:t>
      </w:r>
      <w:r w:rsidR="34714FDD" w:rsidRPr="001246A6">
        <w:rPr>
          <w:rFonts w:eastAsia="Calibri" w:cstheme="minorHAnsi"/>
          <w:color w:val="000000" w:themeColor="text1"/>
          <w:szCs w:val="22"/>
        </w:rPr>
        <w:t>15.1-15.11</w:t>
      </w:r>
      <w:r w:rsidRPr="001246A6">
        <w:rPr>
          <w:rFonts w:cstheme="minorHAnsi"/>
          <w:lang w:eastAsia="en-GB"/>
        </w:rPr>
        <w:t xml:space="preserve"> zgodnie z załącznikiem nr 1 do Regulaminu. </w:t>
      </w:r>
    </w:p>
    <w:p w14:paraId="63B773E6" w14:textId="4851D4D2" w:rsidR="00E93D96" w:rsidRPr="001246A6" w:rsidRDefault="00E93D96" w:rsidP="0029361A">
      <w:pPr>
        <w:pStyle w:val="Akapitzlist"/>
        <w:numPr>
          <w:ilvl w:val="0"/>
          <w:numId w:val="43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wa</w:t>
      </w:r>
      <w:r w:rsidR="00343A1B" w:rsidRPr="001246A6">
        <w:rPr>
          <w:rFonts w:cstheme="minorHAnsi"/>
          <w:lang w:eastAsia="en-GB"/>
        </w:rPr>
        <w:t>rtości parametrów konkursowych 16</w:t>
      </w:r>
      <w:r w:rsidRPr="001246A6">
        <w:rPr>
          <w:rFonts w:cstheme="minorHAnsi"/>
          <w:lang w:eastAsia="en-GB"/>
        </w:rPr>
        <w:t xml:space="preserve">.1 będą równe bądź wyższe od parametrów Wymagań Konkursowych deklarowanych przez Wykonawcę w Ofercie, z uwzględnieniem Granicy </w:t>
      </w:r>
      <w:r w:rsidR="00632758" w:rsidRPr="001246A6">
        <w:rPr>
          <w:rFonts w:cstheme="minorHAnsi"/>
          <w:lang w:eastAsia="en-GB"/>
        </w:rPr>
        <w:t xml:space="preserve">Błędu </w:t>
      </w:r>
      <w:r w:rsidRPr="001246A6">
        <w:rPr>
          <w:rFonts w:cstheme="minorHAnsi"/>
          <w:lang w:eastAsia="en-GB"/>
        </w:rPr>
        <w:t xml:space="preserve">określonej w Załączniku nr 1 do Regulaminu. </w:t>
      </w:r>
    </w:p>
    <w:p w14:paraId="0FE63ADD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0E6CF0E0" w14:textId="77777777" w:rsidR="00E93D96" w:rsidRPr="001246A6" w:rsidRDefault="00E93D96" w:rsidP="00E93D96">
      <w:pPr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Oczekiwane wyniki testów:</w:t>
      </w:r>
    </w:p>
    <w:p w14:paraId="04618AE2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2D19BAD9" w14:textId="3FC4342E" w:rsidR="00E93D96" w:rsidRPr="001246A6" w:rsidRDefault="00E93D96" w:rsidP="00E93D96">
      <w:pPr>
        <w:rPr>
          <w:rFonts w:cstheme="minorHAnsi"/>
          <w:b/>
          <w:lang w:eastAsia="en-GB"/>
        </w:rPr>
      </w:pPr>
      <w:r w:rsidRPr="001246A6">
        <w:rPr>
          <w:rFonts w:cstheme="minorHAnsi"/>
          <w:b/>
          <w:lang w:eastAsia="en-GB"/>
        </w:rPr>
        <w:t xml:space="preserve">Test </w:t>
      </w:r>
      <w:r w:rsidR="00343A1B" w:rsidRPr="001246A6">
        <w:rPr>
          <w:rFonts w:cstheme="minorHAnsi"/>
          <w:b/>
          <w:lang w:eastAsia="en-GB"/>
        </w:rPr>
        <w:t>B.</w:t>
      </w:r>
      <w:r w:rsidRPr="001246A6">
        <w:rPr>
          <w:rFonts w:cstheme="minorHAnsi"/>
          <w:b/>
          <w:lang w:eastAsia="en-GB"/>
        </w:rPr>
        <w:t>2</w:t>
      </w:r>
      <w:r w:rsidR="00343A1B" w:rsidRPr="001246A6">
        <w:rPr>
          <w:rFonts w:cstheme="minorHAnsi"/>
          <w:b/>
          <w:lang w:eastAsia="en-GB"/>
        </w:rPr>
        <w:t>0. Test 15</w:t>
      </w:r>
      <w:r w:rsidRPr="001246A6">
        <w:rPr>
          <w:rFonts w:cstheme="minorHAnsi"/>
          <w:b/>
          <w:lang w:eastAsia="en-GB"/>
        </w:rPr>
        <w:t xml:space="preserve"> dniowy. </w:t>
      </w:r>
    </w:p>
    <w:p w14:paraId="4F21D9E4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60B0EF78" w14:textId="6D6522AE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Test </w:t>
      </w:r>
      <w:r w:rsidR="00A318D1" w:rsidRPr="001246A6">
        <w:rPr>
          <w:rFonts w:cstheme="minorHAnsi"/>
          <w:lang w:eastAsia="en-GB"/>
        </w:rPr>
        <w:t>B.20, 15</w:t>
      </w:r>
      <w:r w:rsidRPr="001246A6">
        <w:rPr>
          <w:rFonts w:cstheme="minorHAnsi"/>
          <w:lang w:eastAsia="en-GB"/>
        </w:rPr>
        <w:t xml:space="preserve"> dniowy ilościowy jest uznany za pozytywny, jeśli </w:t>
      </w:r>
    </w:p>
    <w:p w14:paraId="7EDFC128" w14:textId="7B5E1A94" w:rsidR="00E93D96" w:rsidRPr="001246A6" w:rsidRDefault="00E93D96" w:rsidP="0029361A">
      <w:pPr>
        <w:pStyle w:val="Akapitzlist"/>
        <w:numPr>
          <w:ilvl w:val="0"/>
          <w:numId w:val="44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</w:t>
      </w:r>
      <w:r w:rsidR="00281672" w:rsidRPr="001246A6">
        <w:rPr>
          <w:rFonts w:cstheme="minorHAnsi"/>
          <w:lang w:eastAsia="en-GB"/>
        </w:rPr>
        <w:t>artość parametrów konkursowych 16.1</w:t>
      </w:r>
      <w:r w:rsidR="002D5DD3" w:rsidRPr="001246A6">
        <w:rPr>
          <w:rFonts w:cstheme="minorHAnsi"/>
          <w:lang w:eastAsia="en-GB"/>
        </w:rPr>
        <w:t xml:space="preserve"> będzie równa bądź wyższa</w:t>
      </w:r>
      <w:r w:rsidRPr="001246A6">
        <w:rPr>
          <w:rFonts w:cstheme="minorHAnsi"/>
          <w:lang w:eastAsia="en-GB"/>
        </w:rPr>
        <w:t xml:space="preserve"> od Parametrów Wymagań Konkursowych deklarowanych przez Wykonawcę w Ofercie, z uwzględnieniem Granicy Błędu określonego w Załączniku nr 1 do Regulaminu. </w:t>
      </w:r>
    </w:p>
    <w:p w14:paraId="69021151" w14:textId="77777777" w:rsidR="00E93D96" w:rsidRPr="001246A6" w:rsidRDefault="00E93D96" w:rsidP="00E93D96">
      <w:pPr>
        <w:rPr>
          <w:rFonts w:cstheme="minorHAnsi"/>
          <w:lang w:eastAsia="en-GB"/>
        </w:rPr>
      </w:pPr>
    </w:p>
    <w:p w14:paraId="0F5F3EF3" w14:textId="3808C8BC" w:rsidR="00E93D96" w:rsidRPr="001246A6" w:rsidRDefault="00397090" w:rsidP="2FFF7F0D">
      <w:pPr>
        <w:pStyle w:val="Nagwek2"/>
        <w:ind w:firstLine="720"/>
        <w:rPr>
          <w:rFonts w:cstheme="minorHAnsi"/>
        </w:rPr>
      </w:pPr>
      <w:bookmarkStart w:id="62" w:name="_Toc73430343"/>
      <w:r w:rsidRPr="001246A6">
        <w:rPr>
          <w:rFonts w:cstheme="minorHAnsi"/>
        </w:rPr>
        <w:t>I</w:t>
      </w:r>
      <w:r w:rsidR="00E93D96" w:rsidRPr="001246A6">
        <w:rPr>
          <w:rFonts w:cstheme="minorHAnsi"/>
        </w:rPr>
        <w:t>I.II.5.4. Ocena wyników Prac Etapu II</w:t>
      </w:r>
      <w:bookmarkEnd w:id="62"/>
    </w:p>
    <w:p w14:paraId="53FEA0AE" w14:textId="642E951A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Po dostarczeniu wszystkich wymaganych </w:t>
      </w:r>
      <w:r w:rsidRPr="001246A6">
        <w:rPr>
          <w:rFonts w:cstheme="minorHAnsi"/>
          <w:color w:val="000000" w:themeColor="text1"/>
          <w:lang w:eastAsia="en-GB"/>
        </w:rPr>
        <w:t xml:space="preserve">Wyników Prac etapu II, zgodnie z Tabelą </w:t>
      </w:r>
      <w:r w:rsidR="00755E72" w:rsidRPr="001246A6">
        <w:rPr>
          <w:rFonts w:cstheme="minorHAnsi"/>
          <w:color w:val="000000" w:themeColor="text1"/>
          <w:lang w:eastAsia="en-GB"/>
        </w:rPr>
        <w:t>II.II.1. Wyniki Prac Etapu II o</w:t>
      </w:r>
      <w:r w:rsidRPr="001246A6">
        <w:rPr>
          <w:rFonts w:cstheme="minorHAnsi"/>
          <w:color w:val="000000" w:themeColor="text1"/>
          <w:lang w:eastAsia="en-GB"/>
        </w:rPr>
        <w:t>raz przedstawieniu Raportu z Testów</w:t>
      </w:r>
      <w:r w:rsidRPr="001246A6">
        <w:rPr>
          <w:rFonts w:cstheme="minorHAnsi"/>
          <w:lang w:eastAsia="en-GB"/>
        </w:rPr>
        <w:t xml:space="preserve"> opisanych w punkcie I</w:t>
      </w:r>
      <w:r w:rsidR="00755E72" w:rsidRPr="001246A6">
        <w:rPr>
          <w:rFonts w:cstheme="minorHAnsi"/>
          <w:lang w:eastAsia="en-GB"/>
        </w:rPr>
        <w:t>I</w:t>
      </w:r>
      <w:r w:rsidRPr="001246A6">
        <w:rPr>
          <w:rFonts w:cstheme="minorHAnsi"/>
          <w:lang w:eastAsia="en-GB"/>
        </w:rPr>
        <w:t xml:space="preserve">.II.1 oraz </w:t>
      </w:r>
      <w:r w:rsidR="00755E72" w:rsidRPr="001246A6">
        <w:rPr>
          <w:rFonts w:cstheme="minorHAnsi"/>
          <w:lang w:eastAsia="en-GB"/>
        </w:rPr>
        <w:t>I</w:t>
      </w:r>
      <w:r w:rsidRPr="001246A6">
        <w:rPr>
          <w:rFonts w:cstheme="minorHAnsi"/>
          <w:lang w:eastAsia="en-GB"/>
        </w:rPr>
        <w:t xml:space="preserve">I.II.2 Zamawiający dokonuje ich weryfikacji. </w:t>
      </w:r>
    </w:p>
    <w:p w14:paraId="6A671A16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1060A6E5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Weryfikacja Wyników Prac Etapu II będzie prowadzona zgodnie z kryteriami i na zasadach przedstawionych w Załączniku nr 5 do Regulaminu. </w:t>
      </w:r>
    </w:p>
    <w:p w14:paraId="66EF5E0E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07F82824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Wynik Pozytywny przyznaje się tym Wykonawcom, którzy dokonali/dostarczyli:</w:t>
      </w:r>
    </w:p>
    <w:p w14:paraId="56289384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6DB00FC2" w14:textId="7E37B5AA" w:rsidR="00E93D96" w:rsidRPr="001246A6" w:rsidRDefault="00E93D96" w:rsidP="0029361A">
      <w:pPr>
        <w:pStyle w:val="Akapitzlist"/>
        <w:numPr>
          <w:ilvl w:val="0"/>
          <w:numId w:val="6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D</w:t>
      </w:r>
      <w:r w:rsidR="002C7A26" w:rsidRPr="001246A6">
        <w:rPr>
          <w:rFonts w:cstheme="minorHAnsi"/>
          <w:lang w:eastAsia="en-GB"/>
        </w:rPr>
        <w:t>emonstrator Systemu wentylacji B</w:t>
      </w:r>
      <w:r w:rsidRPr="001246A6">
        <w:rPr>
          <w:rFonts w:cstheme="minorHAnsi"/>
          <w:lang w:eastAsia="en-GB"/>
        </w:rPr>
        <w:t xml:space="preserve"> wraz z </w:t>
      </w:r>
      <w:r w:rsidR="002C7A26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2C7A26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 xml:space="preserve">, </w:t>
      </w:r>
    </w:p>
    <w:p w14:paraId="16597965" w14:textId="2E4CF8A1" w:rsidR="00E93D96" w:rsidRPr="001246A6" w:rsidRDefault="00E93D96" w:rsidP="0029361A">
      <w:pPr>
        <w:pStyle w:val="Akapitzlist"/>
        <w:numPr>
          <w:ilvl w:val="0"/>
          <w:numId w:val="6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Gwarancje Wykonawcy na D</w:t>
      </w:r>
      <w:r w:rsidR="002C7A26" w:rsidRPr="001246A6">
        <w:rPr>
          <w:rFonts w:cstheme="minorHAnsi"/>
          <w:lang w:eastAsia="en-GB"/>
        </w:rPr>
        <w:t>emonstrator Systemu wentylacji B</w:t>
      </w:r>
      <w:r w:rsidRPr="001246A6">
        <w:rPr>
          <w:rFonts w:cstheme="minorHAnsi"/>
          <w:lang w:eastAsia="en-GB"/>
        </w:rPr>
        <w:t xml:space="preserve"> wraz z </w:t>
      </w:r>
      <w:r w:rsidR="002C7A26" w:rsidRPr="001246A6">
        <w:rPr>
          <w:rFonts w:cstheme="minorHAnsi"/>
          <w:lang w:eastAsia="en-GB"/>
        </w:rPr>
        <w:t>Centralnym</w:t>
      </w:r>
      <w:r w:rsidRPr="001246A6">
        <w:rPr>
          <w:rFonts w:cstheme="minorHAnsi"/>
          <w:lang w:eastAsia="en-GB"/>
        </w:rPr>
        <w:t xml:space="preserve"> systemem </w:t>
      </w:r>
      <w:r w:rsidR="002C7A26" w:rsidRPr="001246A6">
        <w:rPr>
          <w:rFonts w:cstheme="minorHAnsi"/>
          <w:lang w:eastAsia="en-GB"/>
        </w:rPr>
        <w:t>nadzorującym</w:t>
      </w:r>
      <w:r w:rsidRPr="001246A6">
        <w:rPr>
          <w:rFonts w:cstheme="minorHAnsi"/>
          <w:lang w:eastAsia="en-GB"/>
        </w:rPr>
        <w:t xml:space="preserve">, </w:t>
      </w:r>
    </w:p>
    <w:p w14:paraId="0192CB2C" w14:textId="1150D109" w:rsidR="00E93D96" w:rsidRPr="001246A6" w:rsidRDefault="002C7A26" w:rsidP="0029361A">
      <w:pPr>
        <w:pStyle w:val="Akapitzlist"/>
        <w:numPr>
          <w:ilvl w:val="0"/>
          <w:numId w:val="6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Raport z 15</w:t>
      </w:r>
      <w:r w:rsidR="00E93D96" w:rsidRPr="001246A6">
        <w:rPr>
          <w:rFonts w:cstheme="minorHAnsi"/>
          <w:lang w:eastAsia="en-GB"/>
        </w:rPr>
        <w:t xml:space="preserve"> dni Testów </w:t>
      </w:r>
      <w:r w:rsidR="00BE4798" w:rsidRPr="001246A6">
        <w:rPr>
          <w:rFonts w:cstheme="minorHAnsi"/>
          <w:lang w:eastAsia="en-GB"/>
        </w:rPr>
        <w:t>obrazujący pracę Systemu wentylacji B</w:t>
      </w:r>
      <w:r w:rsidR="00E93D96" w:rsidRPr="001246A6">
        <w:rPr>
          <w:rFonts w:cstheme="minorHAnsi"/>
          <w:lang w:eastAsia="en-GB"/>
        </w:rPr>
        <w:t xml:space="preserve"> wraz z </w:t>
      </w:r>
      <w:r w:rsidR="00BE4798" w:rsidRPr="001246A6">
        <w:rPr>
          <w:rFonts w:cstheme="minorHAnsi"/>
          <w:lang w:eastAsia="en-GB"/>
        </w:rPr>
        <w:t>Centralnym</w:t>
      </w:r>
      <w:r w:rsidR="00E93D96" w:rsidRPr="001246A6">
        <w:rPr>
          <w:rFonts w:cstheme="minorHAnsi"/>
          <w:lang w:eastAsia="en-GB"/>
        </w:rPr>
        <w:t xml:space="preserve"> systemem </w:t>
      </w:r>
      <w:r w:rsidR="00BE4798" w:rsidRPr="001246A6">
        <w:rPr>
          <w:rFonts w:cstheme="minorHAnsi"/>
          <w:lang w:eastAsia="en-GB"/>
        </w:rPr>
        <w:t>nadzorującym</w:t>
      </w:r>
      <w:r w:rsidR="00E93D96" w:rsidRPr="001246A6">
        <w:rPr>
          <w:rFonts w:cstheme="minorHAnsi"/>
          <w:lang w:eastAsia="en-GB"/>
        </w:rPr>
        <w:t xml:space="preserve">, </w:t>
      </w:r>
      <w:r w:rsidR="00BE4798" w:rsidRPr="001246A6">
        <w:rPr>
          <w:rFonts w:cstheme="minorHAnsi"/>
          <w:lang w:eastAsia="en-GB"/>
        </w:rPr>
        <w:t>wraz z interpretacją uzyskanych wyników</w:t>
      </w:r>
      <w:r w:rsidR="00E93D96" w:rsidRPr="001246A6">
        <w:rPr>
          <w:rFonts w:cstheme="minorHAnsi"/>
          <w:lang w:eastAsia="en-GB"/>
        </w:rPr>
        <w:t>.</w:t>
      </w:r>
    </w:p>
    <w:p w14:paraId="7789024A" w14:textId="3497FB88" w:rsidR="00E93D96" w:rsidRPr="001246A6" w:rsidRDefault="00E93D96" w:rsidP="0029361A">
      <w:pPr>
        <w:pStyle w:val="Akapitzlist"/>
        <w:numPr>
          <w:ilvl w:val="0"/>
          <w:numId w:val="62"/>
        </w:num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 xml:space="preserve">Wszystkie wymagane zgodnie z Tabelą </w:t>
      </w:r>
      <w:r w:rsidR="00BE4798" w:rsidRPr="001246A6">
        <w:rPr>
          <w:rFonts w:cstheme="minorHAnsi"/>
          <w:lang w:eastAsia="en-GB"/>
        </w:rPr>
        <w:t>I</w:t>
      </w:r>
      <w:r w:rsidRPr="001246A6">
        <w:rPr>
          <w:rFonts w:cstheme="minorHAnsi"/>
          <w:lang w:eastAsia="en-GB"/>
        </w:rPr>
        <w:t xml:space="preserve">I.II.1. Wyniki Prac etapu II. </w:t>
      </w:r>
    </w:p>
    <w:p w14:paraId="5E29D0A3" w14:textId="77777777" w:rsidR="00E93D96" w:rsidRPr="001246A6" w:rsidRDefault="00E93D96" w:rsidP="00E93D96">
      <w:pPr>
        <w:jc w:val="both"/>
        <w:rPr>
          <w:rFonts w:cstheme="minorHAnsi"/>
          <w:lang w:eastAsia="en-GB"/>
        </w:rPr>
      </w:pPr>
    </w:p>
    <w:p w14:paraId="7D8805C1" w14:textId="4FF44995" w:rsidR="00E93D96" w:rsidRPr="001246A6" w:rsidRDefault="00E93D96" w:rsidP="00E93D96">
      <w:pPr>
        <w:jc w:val="both"/>
        <w:rPr>
          <w:rFonts w:cstheme="minorHAnsi"/>
          <w:lang w:eastAsia="en-GB"/>
        </w:rPr>
      </w:pPr>
      <w:r w:rsidRPr="001246A6">
        <w:rPr>
          <w:rFonts w:cstheme="minorHAnsi"/>
          <w:lang w:eastAsia="en-GB"/>
        </w:rPr>
        <w:t>Wynik Negatywny p</w:t>
      </w:r>
      <w:r w:rsidR="00BE4798" w:rsidRPr="001246A6">
        <w:rPr>
          <w:rFonts w:cstheme="minorHAnsi"/>
          <w:lang w:eastAsia="en-GB"/>
        </w:rPr>
        <w:t>rzyznaje się Wykonawcom, którzy n</w:t>
      </w:r>
      <w:r w:rsidRPr="001246A6">
        <w:rPr>
          <w:rFonts w:cstheme="minorHAnsi"/>
          <w:lang w:eastAsia="en-GB"/>
        </w:rPr>
        <w:t>ie wykonali/dostarczyli któregokolwiek z</w:t>
      </w:r>
      <w:r w:rsidR="00BE4798" w:rsidRPr="001246A6">
        <w:rPr>
          <w:rFonts w:cstheme="minorHAnsi"/>
          <w:lang w:eastAsia="en-GB"/>
        </w:rPr>
        <w:t> </w:t>
      </w:r>
      <w:r w:rsidRPr="001246A6">
        <w:rPr>
          <w:rFonts w:cstheme="minorHAnsi"/>
          <w:lang w:eastAsia="en-GB"/>
        </w:rPr>
        <w:t xml:space="preserve">punktów od 1 do 4 wymienionych powyżej. </w:t>
      </w:r>
    </w:p>
    <w:p w14:paraId="6D0F3813" w14:textId="77777777" w:rsidR="00E93D96" w:rsidRPr="001246A6" w:rsidRDefault="00E93D96" w:rsidP="005F6FB2">
      <w:pPr>
        <w:jc w:val="both"/>
        <w:rPr>
          <w:rFonts w:cstheme="minorHAnsi"/>
          <w:lang w:eastAsia="en-GB"/>
        </w:rPr>
      </w:pPr>
    </w:p>
    <w:sectPr w:rsidR="00E93D96" w:rsidRPr="001246A6" w:rsidSect="004B77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 w:code="9"/>
      <w:pgMar w:top="1440" w:right="1440" w:bottom="1440" w:left="1440" w:header="720" w:footer="567" w:gutter="0"/>
      <w:cols w:space="720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F3A86F9" w16cex:dateUtc="2021-05-30T08:28:00Z"/>
  <w16cex:commentExtensible w16cex:durableId="245BE73A" w16cex:dateUtc="2021-05-28T20:03:00Z"/>
  <w16cex:commentExtensible w16cex:durableId="35EB50EF" w16cex:dateUtc="2021-05-29T23:58:00Z"/>
  <w16cex:commentExtensible w16cex:durableId="245BEB68" w16cex:dateUtc="2021-05-28T20:20:00Z"/>
  <w16cex:commentExtensible w16cex:durableId="245D343A" w16cex:dateUtc="2021-05-29T19:44:00Z"/>
  <w16cex:commentExtensible w16cex:durableId="32BBF088" w16cex:dateUtc="2021-05-30T00:08:00Z"/>
  <w16cex:commentExtensible w16cex:durableId="60D0AAAD" w16cex:dateUtc="2021-05-30T08:32:00Z"/>
  <w16cex:commentExtensible w16cex:durableId="66BC0A27" w16cex:dateUtc="2021-05-30T08:38:00Z"/>
  <w16cex:commentExtensible w16cex:durableId="0724E67A" w16cex:dateUtc="2021-05-30T08:35:00Z"/>
  <w16cex:commentExtensible w16cex:durableId="245F8A9C" w16cex:dateUtc="2021-05-31T14:17:00Z"/>
  <w16cex:commentExtensible w16cex:durableId="245BEDC7" w16cex:dateUtc="2021-05-28T20:31:00Z"/>
  <w16cex:commentExtensible w16cex:durableId="7797A74D" w16cex:dateUtc="2021-05-30T00:44:00Z"/>
  <w16cex:commentExtensible w16cex:durableId="245BEFB6" w16cex:dateUtc="2021-05-28T20:39:00Z"/>
  <w16cex:commentExtensible w16cex:durableId="0BC14DD3" w16cex:dateUtc="2021-05-30T00:46:00Z"/>
  <w16cex:commentExtensible w16cex:durableId="245FECC1" w16cex:dateUtc="2021-05-31T21:16:00Z"/>
  <w16cex:commentExtensible w16cex:durableId="245D30BB" w16cex:dateUtc="2021-05-29T19:29:00Z"/>
  <w16cex:commentExtensible w16cex:durableId="289B9F7E" w16cex:dateUtc="2021-05-30T00:50:00Z"/>
  <w16cex:commentExtensible w16cex:durableId="17895542" w16cex:dateUtc="2021-05-30T08:56:00Z"/>
  <w16cex:commentExtensible w16cex:durableId="245D3782" w16cex:dateUtc="2021-05-29T19:58:00Z"/>
  <w16cex:commentExtensible w16cex:durableId="08FBF6B4" w16cex:dateUtc="2021-05-30T00:53:00Z"/>
  <w16cex:commentExtensible w16cex:durableId="245D3294" w16cex:dateUtc="2021-05-29T19:37:00Z"/>
  <w16cex:commentExtensible w16cex:durableId="6168780F" w16cex:dateUtc="2021-05-30T00:55:00Z"/>
  <w16cex:commentExtensible w16cex:durableId="245BEC53" w16cex:dateUtc="2021-05-28T20:25:00Z"/>
  <w16cex:commentExtensible w16cex:durableId="53E44131" w16cex:dateUtc="2021-05-30T00:56:00Z"/>
  <w16cex:commentExtensible w16cex:durableId="5A4204AD" w16cex:dateUtc="2021-05-30T08:57:00Z"/>
  <w16cex:commentExtensible w16cex:durableId="245D3469" w16cex:dateUtc="2021-05-29T19:45:00Z"/>
  <w16cex:commentExtensible w16cex:durableId="245D3492" w16cex:dateUtc="2021-05-29T19:45:00Z"/>
  <w16cex:commentExtensible w16cex:durableId="245D3671" w16cex:dateUtc="2021-05-29T19:53:00Z"/>
  <w16cex:commentExtensible w16cex:durableId="245D37B6" w16cex:dateUtc="2021-05-29T19:59:00Z"/>
  <w16cex:commentExtensible w16cex:durableId="17874BD4" w16cex:dateUtc="2021-05-30T01:08:00Z"/>
  <w16cex:commentExtensible w16cex:durableId="245D3856" w16cex:dateUtc="2021-05-29T20:01:00Z"/>
  <w16cex:commentExtensible w16cex:durableId="5ED5B08E" w16cex:dateUtc="2021-05-31T21:44:10.23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6E55AB3" w16cid:durableId="6F3A86F9"/>
  <w16cid:commentId w16cid:paraId="64F1C955" w16cid:durableId="245BE73A"/>
  <w16cid:commentId w16cid:paraId="522B22FE" w16cid:durableId="35EB50EF"/>
  <w16cid:commentId w16cid:paraId="0998373F" w16cid:durableId="53ABE194"/>
  <w16cid:commentId w16cid:paraId="5DD0A02C" w16cid:durableId="245BEB68"/>
  <w16cid:commentId w16cid:paraId="21440080" w16cid:durableId="245D343A"/>
  <w16cid:commentId w16cid:paraId="207E8744" w16cid:durableId="32BBF088"/>
  <w16cid:commentId w16cid:paraId="6212D5A2" w16cid:durableId="60D0AAAD"/>
  <w16cid:commentId w16cid:paraId="7198AE16" w16cid:durableId="66BC0A27"/>
  <w16cid:commentId w16cid:paraId="596CAFBD" w16cid:durableId="0724E67A"/>
  <w16cid:commentId w16cid:paraId="077148DA" w16cid:durableId="245F8A9C"/>
  <w16cid:commentId w16cid:paraId="60F7646C" w16cid:durableId="245BEDC7"/>
  <w16cid:commentId w16cid:paraId="1A0CC3B8" w16cid:durableId="7797A74D"/>
  <w16cid:commentId w16cid:paraId="7AE32B43" w16cid:durableId="35A5CC71"/>
  <w16cid:commentId w16cid:paraId="7F866DBC" w16cid:durableId="6EAE4DDB"/>
  <w16cid:commentId w16cid:paraId="36B13558" w16cid:durableId="245BEFB6"/>
  <w16cid:commentId w16cid:paraId="44F7A6F6" w16cid:durableId="0BC14DD3"/>
  <w16cid:commentId w16cid:paraId="2D2DC236" w16cid:durableId="245FECC1"/>
  <w16cid:commentId w16cid:paraId="3F479734" w16cid:durableId="245D30BB"/>
  <w16cid:commentId w16cid:paraId="423BE0AF" w16cid:durableId="289B9F7E"/>
  <w16cid:commentId w16cid:paraId="26A627A6" w16cid:durableId="76391999"/>
  <w16cid:commentId w16cid:paraId="7317DCCC" w16cid:durableId="17895542"/>
  <w16cid:commentId w16cid:paraId="7F256792" w16cid:durableId="245D3782"/>
  <w16cid:commentId w16cid:paraId="6DDD59BF" w16cid:durableId="08FBF6B4"/>
  <w16cid:commentId w16cid:paraId="639482FF" w16cid:durableId="245D3294"/>
  <w16cid:commentId w16cid:paraId="42583132" w16cid:durableId="6168780F"/>
  <w16cid:commentId w16cid:paraId="3D3DFDC6" w16cid:durableId="245BEC53"/>
  <w16cid:commentId w16cid:paraId="67DA4D56" w16cid:durableId="53E44131"/>
  <w16cid:commentId w16cid:paraId="6A51A1F9" w16cid:durableId="73891F6A"/>
  <w16cid:commentId w16cid:paraId="4977D810" w16cid:durableId="5A4204AD"/>
  <w16cid:commentId w16cid:paraId="26B765FB" w16cid:durableId="245D3469"/>
  <w16cid:commentId w16cid:paraId="4D83CA17" w16cid:durableId="245D3492"/>
  <w16cid:commentId w16cid:paraId="3BE14985" w16cid:durableId="3EAD01BE"/>
  <w16cid:commentId w16cid:paraId="4CCE4D01" w16cid:durableId="39E28F1E"/>
  <w16cid:commentId w16cid:paraId="755F5E46" w16cid:durableId="245D3671"/>
  <w16cid:commentId w16cid:paraId="1CF10A41" w16cid:durableId="245D37B6"/>
  <w16cid:commentId w16cid:paraId="7DBAB62B" w16cid:durableId="17874BD4"/>
  <w16cid:commentId w16cid:paraId="4F4F0F6A" w16cid:durableId="245D3856"/>
  <w16cid:commentId w16cid:paraId="093D545C" w16cid:durableId="5ED5B08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A223E4" w14:textId="77777777" w:rsidR="001A7388" w:rsidRDefault="001A7388" w:rsidP="004F7003">
      <w:r>
        <w:separator/>
      </w:r>
    </w:p>
    <w:p w14:paraId="1C47A531" w14:textId="77777777" w:rsidR="001A7388" w:rsidRDefault="001A7388"/>
  </w:endnote>
  <w:endnote w:type="continuationSeparator" w:id="0">
    <w:p w14:paraId="20C50DF0" w14:textId="77777777" w:rsidR="001A7388" w:rsidRDefault="001A7388" w:rsidP="004F7003">
      <w:r>
        <w:continuationSeparator/>
      </w:r>
    </w:p>
    <w:p w14:paraId="42B4811C" w14:textId="77777777" w:rsidR="001A7388" w:rsidRDefault="001A7388"/>
  </w:endnote>
  <w:endnote w:type="continuationNotice" w:id="1">
    <w:p w14:paraId="5AF9DE61" w14:textId="77777777" w:rsidR="001A7388" w:rsidRDefault="001A7388"/>
    <w:p w14:paraId="3ED51D9C" w14:textId="77777777" w:rsidR="001A7388" w:rsidRDefault="001A73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32330" w14:textId="77777777" w:rsidR="007E6A6D" w:rsidRDefault="007E6A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D82B" w14:textId="770113F7" w:rsidR="001246A6" w:rsidRPr="00B64DBA" w:rsidRDefault="001246A6" w:rsidP="00FC4D6D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separate"/>
    </w:r>
    <w:r w:rsidR="00F17A13">
      <w:rPr>
        <w:rFonts w:ascii="Calibri Light" w:hAnsi="Calibri Light" w:cs="Calibri Light"/>
        <w:b/>
        <w:bCs/>
        <w:noProof/>
        <w:sz w:val="20"/>
        <w:szCs w:val="20"/>
      </w:rPr>
      <w:t>2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separate"/>
    </w:r>
    <w:r w:rsidR="00F17A13">
      <w:rPr>
        <w:rFonts w:ascii="Calibri Light" w:hAnsi="Calibri Light" w:cs="Calibri Light"/>
        <w:b/>
        <w:bCs/>
        <w:noProof/>
        <w:sz w:val="20"/>
        <w:szCs w:val="20"/>
      </w:rPr>
      <w:t>59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end"/>
    </w:r>
  </w:p>
  <w:p w14:paraId="7AF3DE07" w14:textId="79FEC42C" w:rsidR="001246A6" w:rsidRDefault="001246A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6D88A" w14:textId="77777777" w:rsidR="007E6A6D" w:rsidRDefault="007E6A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5A29FC" w14:textId="77777777" w:rsidR="001A7388" w:rsidRDefault="001A7388" w:rsidP="004F7003">
      <w:r>
        <w:separator/>
      </w:r>
    </w:p>
    <w:p w14:paraId="7D099D5B" w14:textId="77777777" w:rsidR="001A7388" w:rsidRDefault="001A7388"/>
  </w:footnote>
  <w:footnote w:type="continuationSeparator" w:id="0">
    <w:p w14:paraId="5173CC30" w14:textId="77777777" w:rsidR="001A7388" w:rsidRDefault="001A7388" w:rsidP="004F7003">
      <w:r>
        <w:continuationSeparator/>
      </w:r>
    </w:p>
    <w:p w14:paraId="626D325D" w14:textId="77777777" w:rsidR="001A7388" w:rsidRDefault="001A7388"/>
  </w:footnote>
  <w:footnote w:type="continuationNotice" w:id="1">
    <w:p w14:paraId="25360671" w14:textId="77777777" w:rsidR="001A7388" w:rsidRDefault="001A7388"/>
    <w:p w14:paraId="24A1D600" w14:textId="77777777" w:rsidR="001A7388" w:rsidRDefault="001A73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C80E5" w14:textId="77777777" w:rsidR="007E6A6D" w:rsidRDefault="007E6A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25A94" w14:textId="77777777" w:rsidR="007E6A6D" w:rsidRDefault="007E6A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1246A6" w14:paraId="7802108B" w14:textId="77777777" w:rsidTr="001246A6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1246A6" w14:paraId="0138B6D0" w14:textId="77777777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35C6E0" w14:textId="77777777" w:rsidR="001246A6" w:rsidRDefault="001246A6" w:rsidP="001246A6">
                <w:pPr>
                  <w:spacing w:before="26"/>
                  <w:ind w:left="20" w:right="-134"/>
                  <w:rPr>
                    <w:lang w:bidi="ar-SA"/>
                  </w:rPr>
                </w:pPr>
                <w:bookmarkStart w:id="63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1B6236" w14:textId="77777777" w:rsidR="001246A6" w:rsidRDefault="001246A6" w:rsidP="001246A6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935534" w14:textId="77777777" w:rsidR="001246A6" w:rsidRDefault="001246A6" w:rsidP="001246A6">
                <w:pPr>
                  <w:jc w:val="center"/>
                </w:pPr>
              </w:p>
            </w:tc>
          </w:tr>
        </w:tbl>
        <w:p w14:paraId="77C9F40B" w14:textId="05BC0044" w:rsidR="001246A6" w:rsidRDefault="001246A6" w:rsidP="001246A6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bidi="ar-SA"/>
            </w:rPr>
            <w:drawing>
              <wp:inline distT="0" distB="0" distL="0" distR="0" wp14:anchorId="79E54284" wp14:editId="6E09B6F0">
                <wp:extent cx="5486400" cy="323850"/>
                <wp:effectExtent l="0" t="0" r="0" b="0"/>
                <wp:docPr id="2" name="Obraz 2" descr="poir_ncbr_rp_ueefrr_02_02_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poir_ncbr_rp_ueefrr_02_02_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8640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9A449D4" w14:textId="77777777" w:rsidR="001246A6" w:rsidRDefault="001246A6" w:rsidP="001246A6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53846021" w14:textId="77777777" w:rsidR="007E6A6D" w:rsidRPr="007E6A6D" w:rsidRDefault="007E6A6D" w:rsidP="007E6A6D">
          <w:pPr>
            <w:tabs>
              <w:tab w:val="center" w:pos="4536"/>
              <w:tab w:val="right" w:pos="9072"/>
            </w:tabs>
            <w:jc w:val="center"/>
            <w:rPr>
              <w:rFonts w:eastAsia="Calibri" w:cs="Arial"/>
              <w:szCs w:val="22"/>
              <w:lang w:bidi="ar-SA"/>
            </w:rPr>
          </w:pPr>
          <w:r w:rsidRPr="007E6A6D">
            <w:rPr>
              <w:rFonts w:eastAsia="Calibri" w:cs="Arial"/>
              <w:i/>
              <w:sz w:val="15"/>
              <w:szCs w:val="15"/>
              <w:lang w:bidi="ar-SA"/>
            </w:rPr>
            <w:t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realizację przedsięwzięć badawczych w trybie innowacyjnych zamówień publicznych w celu wsparcia realizacji strategii Europejskiego Zielonego Ładu zgodnie z umową z dnia 3 lipca 2020 r. numer POIR.04.01.03-00-0001/20-00.</w:t>
          </w:r>
        </w:p>
        <w:bookmarkEnd w:id="63"/>
        <w:p w14:paraId="4EB10462" w14:textId="2BEA3873" w:rsidR="001246A6" w:rsidRDefault="001246A6" w:rsidP="001246A6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</w:p>
      </w:tc>
    </w:tr>
  </w:tbl>
  <w:p w14:paraId="75B4FBCF" w14:textId="3AC48A38" w:rsidR="001246A6" w:rsidRDefault="001246A6" w:rsidP="0004505F">
    <w:pPr>
      <w:pStyle w:val="Nagwek"/>
      <w:tabs>
        <w:tab w:val="clear" w:pos="4513"/>
        <w:tab w:val="clear" w:pos="9026"/>
        <w:tab w:val="left" w:pos="132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58B0"/>
    <w:multiLevelType w:val="hybridMultilevel"/>
    <w:tmpl w:val="23E8FB2E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A2C34"/>
    <w:multiLevelType w:val="hybridMultilevel"/>
    <w:tmpl w:val="CA64E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A6E96"/>
    <w:multiLevelType w:val="hybridMultilevel"/>
    <w:tmpl w:val="7020E298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51243"/>
    <w:multiLevelType w:val="hybridMultilevel"/>
    <w:tmpl w:val="ED2EB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F75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33503F"/>
    <w:multiLevelType w:val="hybridMultilevel"/>
    <w:tmpl w:val="3C54C6AC"/>
    <w:lvl w:ilvl="0" w:tplc="5D5A9B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17B6D"/>
    <w:multiLevelType w:val="hybridMultilevel"/>
    <w:tmpl w:val="BA2EF482"/>
    <w:lvl w:ilvl="0" w:tplc="5D5A9B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654935"/>
    <w:multiLevelType w:val="hybridMultilevel"/>
    <w:tmpl w:val="6EDC5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060A1"/>
    <w:multiLevelType w:val="hybridMultilevel"/>
    <w:tmpl w:val="A9DABD9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A9230F"/>
    <w:multiLevelType w:val="hybridMultilevel"/>
    <w:tmpl w:val="0226D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AB4B61"/>
    <w:multiLevelType w:val="hybridMultilevel"/>
    <w:tmpl w:val="303AAB1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3501278"/>
    <w:multiLevelType w:val="hybridMultilevel"/>
    <w:tmpl w:val="4E14A74C"/>
    <w:lvl w:ilvl="0" w:tplc="87E25C14">
      <w:start w:val="1"/>
      <w:numFmt w:val="decimal"/>
      <w:pStyle w:val="Nagwek1"/>
      <w:lvlText w:val="%1."/>
      <w:lvlJc w:val="left"/>
      <w:pPr>
        <w:ind w:left="720" w:hanging="360"/>
      </w:pPr>
      <w:rPr>
        <w:b/>
        <w:color w:val="C5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8E2F8E"/>
    <w:multiLevelType w:val="hybridMultilevel"/>
    <w:tmpl w:val="9A240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214C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AAE39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AB84AB4"/>
    <w:multiLevelType w:val="hybridMultilevel"/>
    <w:tmpl w:val="6F86FA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893BFC"/>
    <w:multiLevelType w:val="hybridMultilevel"/>
    <w:tmpl w:val="CA64E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DD7C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DA5A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4D54676"/>
    <w:multiLevelType w:val="hybridMultilevel"/>
    <w:tmpl w:val="D86C3106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F92C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68023F0"/>
    <w:multiLevelType w:val="hybridMultilevel"/>
    <w:tmpl w:val="C12E75A6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AB734A"/>
    <w:multiLevelType w:val="hybridMultilevel"/>
    <w:tmpl w:val="6F86FA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613ABE"/>
    <w:multiLevelType w:val="hybridMultilevel"/>
    <w:tmpl w:val="A46C64D6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C9706A"/>
    <w:multiLevelType w:val="hybridMultilevel"/>
    <w:tmpl w:val="E8A6EEB2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846289"/>
    <w:multiLevelType w:val="hybridMultilevel"/>
    <w:tmpl w:val="0226D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2166BD"/>
    <w:multiLevelType w:val="hybridMultilevel"/>
    <w:tmpl w:val="3C54C6AC"/>
    <w:lvl w:ilvl="0" w:tplc="5D5A9B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FC735D"/>
    <w:multiLevelType w:val="hybridMultilevel"/>
    <w:tmpl w:val="0226D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B90C8B"/>
    <w:multiLevelType w:val="hybridMultilevel"/>
    <w:tmpl w:val="AE92BF3A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6F21850"/>
    <w:multiLevelType w:val="hybridMultilevel"/>
    <w:tmpl w:val="22B62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C84A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BAF7A19"/>
    <w:multiLevelType w:val="hybridMultilevel"/>
    <w:tmpl w:val="BFF6B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D93662B"/>
    <w:multiLevelType w:val="multilevel"/>
    <w:tmpl w:val="631ECA4E"/>
    <w:styleLink w:val="WWOutlineListStyle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42B7279D"/>
    <w:multiLevelType w:val="hybridMultilevel"/>
    <w:tmpl w:val="ED2EB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D04128"/>
    <w:multiLevelType w:val="multilevel"/>
    <w:tmpl w:val="8D60359E"/>
    <w:styleLink w:val="WWOutlineListStyle5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decimal"/>
      <w:pStyle w:val="Nagwek21"/>
      <w:lvlText w:val="%2."/>
      <w:lvlJc w:val="left"/>
      <w:pPr>
        <w:ind w:left="360" w:hanging="360"/>
      </w:p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443D276C"/>
    <w:multiLevelType w:val="hybridMultilevel"/>
    <w:tmpl w:val="19F646A4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78B5D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9E802EB"/>
    <w:multiLevelType w:val="hybridMultilevel"/>
    <w:tmpl w:val="523093B2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2559C0"/>
    <w:multiLevelType w:val="hybridMultilevel"/>
    <w:tmpl w:val="A988676A"/>
    <w:lvl w:ilvl="0" w:tplc="6D388EC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530E1153"/>
    <w:multiLevelType w:val="hybridMultilevel"/>
    <w:tmpl w:val="0226D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8B70B1"/>
    <w:multiLevelType w:val="hybridMultilevel"/>
    <w:tmpl w:val="22B62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2C4E64"/>
    <w:multiLevelType w:val="hybridMultilevel"/>
    <w:tmpl w:val="2E223E44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31132C"/>
    <w:multiLevelType w:val="hybridMultilevel"/>
    <w:tmpl w:val="FC526C68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3152D3"/>
    <w:multiLevelType w:val="hybridMultilevel"/>
    <w:tmpl w:val="73FE73B6"/>
    <w:lvl w:ilvl="0" w:tplc="6D388EC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 w15:restartNumberingAfterBreak="0">
    <w:nsid w:val="623856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27735A5"/>
    <w:multiLevelType w:val="hybridMultilevel"/>
    <w:tmpl w:val="6A024D36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5925E9D"/>
    <w:multiLevelType w:val="hybridMultilevel"/>
    <w:tmpl w:val="3C54C6A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8F1C80"/>
    <w:multiLevelType w:val="hybridMultilevel"/>
    <w:tmpl w:val="BFF6B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806E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6AB276A3"/>
    <w:multiLevelType w:val="hybridMultilevel"/>
    <w:tmpl w:val="16F2810C"/>
    <w:lvl w:ilvl="0" w:tplc="0A0230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E845C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D8F1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5CD2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4A39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7071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54BA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947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ACA8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BCB1B4A"/>
    <w:multiLevelType w:val="multilevel"/>
    <w:tmpl w:val="59A21D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6E8A0472"/>
    <w:multiLevelType w:val="hybridMultilevel"/>
    <w:tmpl w:val="6240C126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F043386"/>
    <w:multiLevelType w:val="hybridMultilevel"/>
    <w:tmpl w:val="6EDC5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FF13D4E"/>
    <w:multiLevelType w:val="multilevel"/>
    <w:tmpl w:val="152471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4" w15:restartNumberingAfterBreak="0">
    <w:nsid w:val="71517734"/>
    <w:multiLevelType w:val="hybridMultilevel"/>
    <w:tmpl w:val="ABE02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DB2D14"/>
    <w:multiLevelType w:val="hybridMultilevel"/>
    <w:tmpl w:val="3C54C6AC"/>
    <w:lvl w:ilvl="0" w:tplc="5D5A9B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882F0E"/>
    <w:multiLevelType w:val="hybridMultilevel"/>
    <w:tmpl w:val="3C54C6AC"/>
    <w:lvl w:ilvl="0" w:tplc="5D5A9B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3BF2D5C"/>
    <w:multiLevelType w:val="multilevel"/>
    <w:tmpl w:val="9E84C1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73DA418A"/>
    <w:multiLevelType w:val="hybridMultilevel"/>
    <w:tmpl w:val="ABE02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63386E"/>
    <w:multiLevelType w:val="hybridMultilevel"/>
    <w:tmpl w:val="1DC458D4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A2C3414"/>
    <w:multiLevelType w:val="hybridMultilevel"/>
    <w:tmpl w:val="4AAE6A4E"/>
    <w:lvl w:ilvl="0" w:tplc="6D388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BBC35BF"/>
    <w:multiLevelType w:val="hybridMultilevel"/>
    <w:tmpl w:val="3C54C6AC"/>
    <w:lvl w:ilvl="0" w:tplc="5D5A9B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9"/>
  </w:num>
  <w:num w:numId="2">
    <w:abstractNumId w:val="53"/>
  </w:num>
  <w:num w:numId="3">
    <w:abstractNumId w:val="34"/>
  </w:num>
  <w:num w:numId="4">
    <w:abstractNumId w:val="11"/>
  </w:num>
  <w:num w:numId="5">
    <w:abstractNumId w:val="32"/>
  </w:num>
  <w:num w:numId="6">
    <w:abstractNumId w:val="60"/>
  </w:num>
  <w:num w:numId="7">
    <w:abstractNumId w:val="2"/>
  </w:num>
  <w:num w:numId="8">
    <w:abstractNumId w:val="57"/>
  </w:num>
  <w:num w:numId="9">
    <w:abstractNumId w:val="51"/>
  </w:num>
  <w:num w:numId="10">
    <w:abstractNumId w:val="18"/>
  </w:num>
  <w:num w:numId="11">
    <w:abstractNumId w:val="14"/>
  </w:num>
  <w:num w:numId="12">
    <w:abstractNumId w:val="13"/>
  </w:num>
  <w:num w:numId="13">
    <w:abstractNumId w:val="20"/>
  </w:num>
  <w:num w:numId="14">
    <w:abstractNumId w:val="23"/>
  </w:num>
  <w:num w:numId="15">
    <w:abstractNumId w:val="30"/>
  </w:num>
  <w:num w:numId="16">
    <w:abstractNumId w:val="50"/>
  </w:num>
  <w:num w:numId="17">
    <w:abstractNumId w:val="0"/>
  </w:num>
  <w:num w:numId="18">
    <w:abstractNumId w:val="12"/>
  </w:num>
  <w:num w:numId="19">
    <w:abstractNumId w:val="54"/>
  </w:num>
  <w:num w:numId="20">
    <w:abstractNumId w:val="52"/>
  </w:num>
  <w:num w:numId="21">
    <w:abstractNumId w:val="15"/>
  </w:num>
  <w:num w:numId="22">
    <w:abstractNumId w:val="9"/>
  </w:num>
  <w:num w:numId="23">
    <w:abstractNumId w:val="5"/>
  </w:num>
  <w:num w:numId="24">
    <w:abstractNumId w:val="56"/>
  </w:num>
  <w:num w:numId="25">
    <w:abstractNumId w:val="55"/>
  </w:num>
  <w:num w:numId="26">
    <w:abstractNumId w:val="27"/>
  </w:num>
  <w:num w:numId="27">
    <w:abstractNumId w:val="39"/>
  </w:num>
  <w:num w:numId="28">
    <w:abstractNumId w:val="25"/>
  </w:num>
  <w:num w:numId="29">
    <w:abstractNumId w:val="19"/>
  </w:num>
  <w:num w:numId="30">
    <w:abstractNumId w:val="6"/>
  </w:num>
  <w:num w:numId="31">
    <w:abstractNumId w:val="31"/>
  </w:num>
  <w:num w:numId="32">
    <w:abstractNumId w:val="42"/>
  </w:num>
  <w:num w:numId="33">
    <w:abstractNumId w:val="10"/>
  </w:num>
  <w:num w:numId="34">
    <w:abstractNumId w:val="59"/>
  </w:num>
  <w:num w:numId="35">
    <w:abstractNumId w:val="37"/>
  </w:num>
  <w:num w:numId="36">
    <w:abstractNumId w:val="24"/>
  </w:num>
  <w:num w:numId="37">
    <w:abstractNumId w:val="41"/>
  </w:num>
  <w:num w:numId="38">
    <w:abstractNumId w:val="28"/>
  </w:num>
  <w:num w:numId="39">
    <w:abstractNumId w:val="35"/>
  </w:num>
  <w:num w:numId="40">
    <w:abstractNumId w:val="33"/>
  </w:num>
  <w:num w:numId="41">
    <w:abstractNumId w:val="29"/>
  </w:num>
  <w:num w:numId="42">
    <w:abstractNumId w:val="1"/>
  </w:num>
  <w:num w:numId="43">
    <w:abstractNumId w:val="45"/>
  </w:num>
  <w:num w:numId="44">
    <w:abstractNumId w:val="21"/>
  </w:num>
  <w:num w:numId="45">
    <w:abstractNumId w:val="58"/>
  </w:num>
  <w:num w:numId="46">
    <w:abstractNumId w:val="43"/>
  </w:num>
  <w:num w:numId="47">
    <w:abstractNumId w:val="38"/>
  </w:num>
  <w:num w:numId="48">
    <w:abstractNumId w:val="17"/>
  </w:num>
  <w:num w:numId="49">
    <w:abstractNumId w:val="36"/>
  </w:num>
  <w:num w:numId="50">
    <w:abstractNumId w:val="4"/>
  </w:num>
  <w:num w:numId="51">
    <w:abstractNumId w:val="46"/>
  </w:num>
  <w:num w:numId="52">
    <w:abstractNumId w:val="61"/>
  </w:num>
  <w:num w:numId="53">
    <w:abstractNumId w:val="26"/>
  </w:num>
  <w:num w:numId="54">
    <w:abstractNumId w:val="7"/>
  </w:num>
  <w:num w:numId="55">
    <w:abstractNumId w:val="44"/>
  </w:num>
  <w:num w:numId="56">
    <w:abstractNumId w:val="48"/>
  </w:num>
  <w:num w:numId="57">
    <w:abstractNumId w:val="22"/>
  </w:num>
  <w:num w:numId="58">
    <w:abstractNumId w:val="8"/>
  </w:num>
  <w:num w:numId="59">
    <w:abstractNumId w:val="3"/>
  </w:num>
  <w:num w:numId="60">
    <w:abstractNumId w:val="40"/>
  </w:num>
  <w:num w:numId="61">
    <w:abstractNumId w:val="16"/>
  </w:num>
  <w:num w:numId="62">
    <w:abstractNumId w:val="4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trackRevisions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C04"/>
    <w:rsid w:val="0000220E"/>
    <w:rsid w:val="00002C2D"/>
    <w:rsid w:val="000034C0"/>
    <w:rsid w:val="000038DE"/>
    <w:rsid w:val="00006669"/>
    <w:rsid w:val="00006929"/>
    <w:rsid w:val="00006C1D"/>
    <w:rsid w:val="00006F57"/>
    <w:rsid w:val="0001013F"/>
    <w:rsid w:val="00011182"/>
    <w:rsid w:val="00011829"/>
    <w:rsid w:val="00011F52"/>
    <w:rsid w:val="00012C9A"/>
    <w:rsid w:val="00012EB1"/>
    <w:rsid w:val="0001394D"/>
    <w:rsid w:val="0001532B"/>
    <w:rsid w:val="00015F9A"/>
    <w:rsid w:val="000162C3"/>
    <w:rsid w:val="00017215"/>
    <w:rsid w:val="0001782E"/>
    <w:rsid w:val="000203B1"/>
    <w:rsid w:val="000203BF"/>
    <w:rsid w:val="000213C3"/>
    <w:rsid w:val="000227DB"/>
    <w:rsid w:val="00022BD7"/>
    <w:rsid w:val="000239B3"/>
    <w:rsid w:val="00024797"/>
    <w:rsid w:val="00024FB6"/>
    <w:rsid w:val="0002535A"/>
    <w:rsid w:val="000258B0"/>
    <w:rsid w:val="0002624F"/>
    <w:rsid w:val="0002707E"/>
    <w:rsid w:val="000271E1"/>
    <w:rsid w:val="00027E39"/>
    <w:rsid w:val="00032CAD"/>
    <w:rsid w:val="000349F4"/>
    <w:rsid w:val="00034BAC"/>
    <w:rsid w:val="00035188"/>
    <w:rsid w:val="00035DFE"/>
    <w:rsid w:val="000360FD"/>
    <w:rsid w:val="000365EB"/>
    <w:rsid w:val="00037059"/>
    <w:rsid w:val="00040088"/>
    <w:rsid w:val="00040126"/>
    <w:rsid w:val="00040823"/>
    <w:rsid w:val="00042AEE"/>
    <w:rsid w:val="00043252"/>
    <w:rsid w:val="000433B2"/>
    <w:rsid w:val="00043F62"/>
    <w:rsid w:val="000449D1"/>
    <w:rsid w:val="00044E7A"/>
    <w:rsid w:val="0004505F"/>
    <w:rsid w:val="0004538A"/>
    <w:rsid w:val="00045636"/>
    <w:rsid w:val="000456D2"/>
    <w:rsid w:val="0004659D"/>
    <w:rsid w:val="0004752C"/>
    <w:rsid w:val="00050891"/>
    <w:rsid w:val="00053126"/>
    <w:rsid w:val="00053A6E"/>
    <w:rsid w:val="000542AA"/>
    <w:rsid w:val="0005460E"/>
    <w:rsid w:val="00054F5C"/>
    <w:rsid w:val="0005634F"/>
    <w:rsid w:val="00056F02"/>
    <w:rsid w:val="0005740B"/>
    <w:rsid w:val="0005792C"/>
    <w:rsid w:val="00057A9C"/>
    <w:rsid w:val="000604DC"/>
    <w:rsid w:val="00061077"/>
    <w:rsid w:val="00061899"/>
    <w:rsid w:val="00061EF8"/>
    <w:rsid w:val="00062E1D"/>
    <w:rsid w:val="0006397C"/>
    <w:rsid w:val="00063CE9"/>
    <w:rsid w:val="00064BE8"/>
    <w:rsid w:val="000652D3"/>
    <w:rsid w:val="00066220"/>
    <w:rsid w:val="00066728"/>
    <w:rsid w:val="000677FC"/>
    <w:rsid w:val="00070671"/>
    <w:rsid w:val="00070B59"/>
    <w:rsid w:val="00071479"/>
    <w:rsid w:val="00071B36"/>
    <w:rsid w:val="00072C84"/>
    <w:rsid w:val="00073C4D"/>
    <w:rsid w:val="00073E84"/>
    <w:rsid w:val="00074AE4"/>
    <w:rsid w:val="0007663E"/>
    <w:rsid w:val="00077081"/>
    <w:rsid w:val="000770A6"/>
    <w:rsid w:val="00077276"/>
    <w:rsid w:val="000772CE"/>
    <w:rsid w:val="00077E45"/>
    <w:rsid w:val="00080317"/>
    <w:rsid w:val="000807B1"/>
    <w:rsid w:val="0008369B"/>
    <w:rsid w:val="000836A0"/>
    <w:rsid w:val="000836B6"/>
    <w:rsid w:val="00083C10"/>
    <w:rsid w:val="000850A7"/>
    <w:rsid w:val="000852AF"/>
    <w:rsid w:val="00085BB2"/>
    <w:rsid w:val="00086219"/>
    <w:rsid w:val="00086730"/>
    <w:rsid w:val="0008737C"/>
    <w:rsid w:val="00090703"/>
    <w:rsid w:val="00090BCD"/>
    <w:rsid w:val="000913EA"/>
    <w:rsid w:val="00091A05"/>
    <w:rsid w:val="00091A67"/>
    <w:rsid w:val="00092720"/>
    <w:rsid w:val="00092916"/>
    <w:rsid w:val="0009293D"/>
    <w:rsid w:val="00092B16"/>
    <w:rsid w:val="00092E4D"/>
    <w:rsid w:val="00093886"/>
    <w:rsid w:val="00093899"/>
    <w:rsid w:val="00094039"/>
    <w:rsid w:val="00094513"/>
    <w:rsid w:val="00094DE3"/>
    <w:rsid w:val="00096452"/>
    <w:rsid w:val="0009760D"/>
    <w:rsid w:val="000A0BCE"/>
    <w:rsid w:val="000A104B"/>
    <w:rsid w:val="000A1791"/>
    <w:rsid w:val="000A1C6B"/>
    <w:rsid w:val="000A31C8"/>
    <w:rsid w:val="000A3B0E"/>
    <w:rsid w:val="000A4A52"/>
    <w:rsid w:val="000A4BDB"/>
    <w:rsid w:val="000A65D0"/>
    <w:rsid w:val="000A7A76"/>
    <w:rsid w:val="000B07C2"/>
    <w:rsid w:val="000B289D"/>
    <w:rsid w:val="000B396D"/>
    <w:rsid w:val="000B3C7F"/>
    <w:rsid w:val="000B3D32"/>
    <w:rsid w:val="000B43A2"/>
    <w:rsid w:val="000B4434"/>
    <w:rsid w:val="000B64EC"/>
    <w:rsid w:val="000B6919"/>
    <w:rsid w:val="000B6998"/>
    <w:rsid w:val="000B7926"/>
    <w:rsid w:val="000C0552"/>
    <w:rsid w:val="000C1E3F"/>
    <w:rsid w:val="000C28DF"/>
    <w:rsid w:val="000C30E1"/>
    <w:rsid w:val="000C3402"/>
    <w:rsid w:val="000C4839"/>
    <w:rsid w:val="000C4BFA"/>
    <w:rsid w:val="000C4D13"/>
    <w:rsid w:val="000C5938"/>
    <w:rsid w:val="000C7547"/>
    <w:rsid w:val="000C796C"/>
    <w:rsid w:val="000D3494"/>
    <w:rsid w:val="000D44F7"/>
    <w:rsid w:val="000D4A22"/>
    <w:rsid w:val="000D5C8D"/>
    <w:rsid w:val="000E08BA"/>
    <w:rsid w:val="000E2328"/>
    <w:rsid w:val="000E23E8"/>
    <w:rsid w:val="000E342D"/>
    <w:rsid w:val="000E3E69"/>
    <w:rsid w:val="000E4735"/>
    <w:rsid w:val="000E4AB0"/>
    <w:rsid w:val="000E53EF"/>
    <w:rsid w:val="000E5825"/>
    <w:rsid w:val="000E5B89"/>
    <w:rsid w:val="000E63C1"/>
    <w:rsid w:val="000F0019"/>
    <w:rsid w:val="000F0240"/>
    <w:rsid w:val="000F0664"/>
    <w:rsid w:val="000F0F17"/>
    <w:rsid w:val="000F3DA1"/>
    <w:rsid w:val="000F4404"/>
    <w:rsid w:val="000F450D"/>
    <w:rsid w:val="000F45F9"/>
    <w:rsid w:val="000F5601"/>
    <w:rsid w:val="000F5A76"/>
    <w:rsid w:val="000F5EB3"/>
    <w:rsid w:val="000F66B0"/>
    <w:rsid w:val="000F6CDF"/>
    <w:rsid w:val="000F6E3F"/>
    <w:rsid w:val="000F7081"/>
    <w:rsid w:val="000F73AB"/>
    <w:rsid w:val="0010199B"/>
    <w:rsid w:val="00101AF0"/>
    <w:rsid w:val="00101FD9"/>
    <w:rsid w:val="00102373"/>
    <w:rsid w:val="00102928"/>
    <w:rsid w:val="0010518B"/>
    <w:rsid w:val="001053F0"/>
    <w:rsid w:val="00105491"/>
    <w:rsid w:val="001064EF"/>
    <w:rsid w:val="00106513"/>
    <w:rsid w:val="00106CE8"/>
    <w:rsid w:val="00107925"/>
    <w:rsid w:val="0010799A"/>
    <w:rsid w:val="00107FAF"/>
    <w:rsid w:val="0011006C"/>
    <w:rsid w:val="00110133"/>
    <w:rsid w:val="001101AE"/>
    <w:rsid w:val="001104B1"/>
    <w:rsid w:val="00111981"/>
    <w:rsid w:val="00111B7D"/>
    <w:rsid w:val="001136C9"/>
    <w:rsid w:val="00113707"/>
    <w:rsid w:val="00113AFF"/>
    <w:rsid w:val="00114116"/>
    <w:rsid w:val="00114E8A"/>
    <w:rsid w:val="0011561A"/>
    <w:rsid w:val="00115727"/>
    <w:rsid w:val="0011692E"/>
    <w:rsid w:val="00117A57"/>
    <w:rsid w:val="00120870"/>
    <w:rsid w:val="00121426"/>
    <w:rsid w:val="001216B5"/>
    <w:rsid w:val="001221EE"/>
    <w:rsid w:val="001222BF"/>
    <w:rsid w:val="00122952"/>
    <w:rsid w:val="0012300F"/>
    <w:rsid w:val="001239E3"/>
    <w:rsid w:val="001246A6"/>
    <w:rsid w:val="00125029"/>
    <w:rsid w:val="001254CA"/>
    <w:rsid w:val="0012588D"/>
    <w:rsid w:val="00125F05"/>
    <w:rsid w:val="001267E6"/>
    <w:rsid w:val="001279BC"/>
    <w:rsid w:val="00127BE1"/>
    <w:rsid w:val="0013013B"/>
    <w:rsid w:val="0013029A"/>
    <w:rsid w:val="00131A54"/>
    <w:rsid w:val="001326CF"/>
    <w:rsid w:val="001326EA"/>
    <w:rsid w:val="0013291D"/>
    <w:rsid w:val="001339FF"/>
    <w:rsid w:val="00136A10"/>
    <w:rsid w:val="00136EE9"/>
    <w:rsid w:val="00137210"/>
    <w:rsid w:val="0013770F"/>
    <w:rsid w:val="00137C41"/>
    <w:rsid w:val="0014051F"/>
    <w:rsid w:val="001405E2"/>
    <w:rsid w:val="00141266"/>
    <w:rsid w:val="00142141"/>
    <w:rsid w:val="00143012"/>
    <w:rsid w:val="001435D4"/>
    <w:rsid w:val="00143E24"/>
    <w:rsid w:val="00143EB9"/>
    <w:rsid w:val="00144F19"/>
    <w:rsid w:val="00145ACA"/>
    <w:rsid w:val="0014627F"/>
    <w:rsid w:val="00146BB7"/>
    <w:rsid w:val="001503E1"/>
    <w:rsid w:val="00150D7C"/>
    <w:rsid w:val="00150FCB"/>
    <w:rsid w:val="0015100E"/>
    <w:rsid w:val="001510B1"/>
    <w:rsid w:val="00154548"/>
    <w:rsid w:val="00156437"/>
    <w:rsid w:val="00156714"/>
    <w:rsid w:val="00156906"/>
    <w:rsid w:val="00156D37"/>
    <w:rsid w:val="001578F2"/>
    <w:rsid w:val="001603AA"/>
    <w:rsid w:val="0016205C"/>
    <w:rsid w:val="001629D3"/>
    <w:rsid w:val="001637CB"/>
    <w:rsid w:val="00163C15"/>
    <w:rsid w:val="00163DAA"/>
    <w:rsid w:val="0016433B"/>
    <w:rsid w:val="001643C4"/>
    <w:rsid w:val="0016446F"/>
    <w:rsid w:val="001647F5"/>
    <w:rsid w:val="00164894"/>
    <w:rsid w:val="00164E48"/>
    <w:rsid w:val="00164FD6"/>
    <w:rsid w:val="00165306"/>
    <w:rsid w:val="001666D2"/>
    <w:rsid w:val="00166EEA"/>
    <w:rsid w:val="00167078"/>
    <w:rsid w:val="00167770"/>
    <w:rsid w:val="00167DA5"/>
    <w:rsid w:val="001701E5"/>
    <w:rsid w:val="001703FC"/>
    <w:rsid w:val="00170517"/>
    <w:rsid w:val="00173A05"/>
    <w:rsid w:val="001743E5"/>
    <w:rsid w:val="001746FE"/>
    <w:rsid w:val="00174B32"/>
    <w:rsid w:val="001753FC"/>
    <w:rsid w:val="00175702"/>
    <w:rsid w:val="00176B5A"/>
    <w:rsid w:val="001772A5"/>
    <w:rsid w:val="001779B5"/>
    <w:rsid w:val="0018292E"/>
    <w:rsid w:val="0018447C"/>
    <w:rsid w:val="00184CAF"/>
    <w:rsid w:val="00186AA2"/>
    <w:rsid w:val="00186F65"/>
    <w:rsid w:val="00187B63"/>
    <w:rsid w:val="00190706"/>
    <w:rsid w:val="00190A43"/>
    <w:rsid w:val="00191D71"/>
    <w:rsid w:val="001934EB"/>
    <w:rsid w:val="00193A80"/>
    <w:rsid w:val="001941A4"/>
    <w:rsid w:val="00194E1E"/>
    <w:rsid w:val="001963AB"/>
    <w:rsid w:val="001967D8"/>
    <w:rsid w:val="00196F6C"/>
    <w:rsid w:val="001A0DE1"/>
    <w:rsid w:val="001A1722"/>
    <w:rsid w:val="001A1ABE"/>
    <w:rsid w:val="001A2C37"/>
    <w:rsid w:val="001A3675"/>
    <w:rsid w:val="001A37CA"/>
    <w:rsid w:val="001A487C"/>
    <w:rsid w:val="001A50D2"/>
    <w:rsid w:val="001A5C9F"/>
    <w:rsid w:val="001A6983"/>
    <w:rsid w:val="001A6B36"/>
    <w:rsid w:val="001A6E10"/>
    <w:rsid w:val="001A7210"/>
    <w:rsid w:val="001A7388"/>
    <w:rsid w:val="001B005D"/>
    <w:rsid w:val="001B19DC"/>
    <w:rsid w:val="001B1B94"/>
    <w:rsid w:val="001B1FDE"/>
    <w:rsid w:val="001B28D4"/>
    <w:rsid w:val="001B2C5A"/>
    <w:rsid w:val="001B352F"/>
    <w:rsid w:val="001B35CA"/>
    <w:rsid w:val="001B3952"/>
    <w:rsid w:val="001B4EA1"/>
    <w:rsid w:val="001B53FF"/>
    <w:rsid w:val="001B63BB"/>
    <w:rsid w:val="001B6B9B"/>
    <w:rsid w:val="001B6EA7"/>
    <w:rsid w:val="001C0F20"/>
    <w:rsid w:val="001C0F79"/>
    <w:rsid w:val="001C16E4"/>
    <w:rsid w:val="001C226C"/>
    <w:rsid w:val="001C30FB"/>
    <w:rsid w:val="001C3862"/>
    <w:rsid w:val="001C474F"/>
    <w:rsid w:val="001C5146"/>
    <w:rsid w:val="001C528F"/>
    <w:rsid w:val="001C5754"/>
    <w:rsid w:val="001C5796"/>
    <w:rsid w:val="001C5ECB"/>
    <w:rsid w:val="001C7365"/>
    <w:rsid w:val="001C75ED"/>
    <w:rsid w:val="001C77CB"/>
    <w:rsid w:val="001C7E22"/>
    <w:rsid w:val="001D07EF"/>
    <w:rsid w:val="001D28FC"/>
    <w:rsid w:val="001D2B04"/>
    <w:rsid w:val="001D3158"/>
    <w:rsid w:val="001D32FB"/>
    <w:rsid w:val="001D419E"/>
    <w:rsid w:val="001D45C6"/>
    <w:rsid w:val="001D4D52"/>
    <w:rsid w:val="001D6038"/>
    <w:rsid w:val="001D7481"/>
    <w:rsid w:val="001D7875"/>
    <w:rsid w:val="001D7DAC"/>
    <w:rsid w:val="001E0420"/>
    <w:rsid w:val="001E07AB"/>
    <w:rsid w:val="001E1219"/>
    <w:rsid w:val="001E2548"/>
    <w:rsid w:val="001E307C"/>
    <w:rsid w:val="001E3762"/>
    <w:rsid w:val="001E4872"/>
    <w:rsid w:val="001E4A78"/>
    <w:rsid w:val="001E4DB3"/>
    <w:rsid w:val="001E51D9"/>
    <w:rsid w:val="001E5700"/>
    <w:rsid w:val="001E5AF3"/>
    <w:rsid w:val="001E764A"/>
    <w:rsid w:val="001F002A"/>
    <w:rsid w:val="001F0B8F"/>
    <w:rsid w:val="001F0E66"/>
    <w:rsid w:val="001F1ED5"/>
    <w:rsid w:val="001F23DA"/>
    <w:rsid w:val="001F27D3"/>
    <w:rsid w:val="001F340F"/>
    <w:rsid w:val="001F3A1E"/>
    <w:rsid w:val="001F4152"/>
    <w:rsid w:val="001F47C7"/>
    <w:rsid w:val="001F54BA"/>
    <w:rsid w:val="001F561C"/>
    <w:rsid w:val="001F5D0F"/>
    <w:rsid w:val="001F5D4F"/>
    <w:rsid w:val="001F6593"/>
    <w:rsid w:val="001F6EF8"/>
    <w:rsid w:val="001F6FE2"/>
    <w:rsid w:val="00200748"/>
    <w:rsid w:val="0020105B"/>
    <w:rsid w:val="002011B3"/>
    <w:rsid w:val="0020273B"/>
    <w:rsid w:val="00203221"/>
    <w:rsid w:val="00203A01"/>
    <w:rsid w:val="00204D43"/>
    <w:rsid w:val="00205820"/>
    <w:rsid w:val="00205907"/>
    <w:rsid w:val="0020642A"/>
    <w:rsid w:val="00206580"/>
    <w:rsid w:val="00206678"/>
    <w:rsid w:val="00206B84"/>
    <w:rsid w:val="00206E44"/>
    <w:rsid w:val="00206F54"/>
    <w:rsid w:val="002070A5"/>
    <w:rsid w:val="0021044B"/>
    <w:rsid w:val="0021103B"/>
    <w:rsid w:val="002120D7"/>
    <w:rsid w:val="00213E6F"/>
    <w:rsid w:val="00216EB7"/>
    <w:rsid w:val="00220500"/>
    <w:rsid w:val="002205C5"/>
    <w:rsid w:val="00221380"/>
    <w:rsid w:val="00221595"/>
    <w:rsid w:val="00222F29"/>
    <w:rsid w:val="00223434"/>
    <w:rsid w:val="00223D39"/>
    <w:rsid w:val="00224E30"/>
    <w:rsid w:val="002301F9"/>
    <w:rsid w:val="00230DBC"/>
    <w:rsid w:val="00233814"/>
    <w:rsid w:val="00233D24"/>
    <w:rsid w:val="002347C0"/>
    <w:rsid w:val="002351DB"/>
    <w:rsid w:val="002363AF"/>
    <w:rsid w:val="00237C3C"/>
    <w:rsid w:val="00240212"/>
    <w:rsid w:val="002413DB"/>
    <w:rsid w:val="002415D3"/>
    <w:rsid w:val="00241985"/>
    <w:rsid w:val="00241D52"/>
    <w:rsid w:val="002420E3"/>
    <w:rsid w:val="0024259A"/>
    <w:rsid w:val="002427CD"/>
    <w:rsid w:val="00244C82"/>
    <w:rsid w:val="0024501E"/>
    <w:rsid w:val="002462FA"/>
    <w:rsid w:val="002469C9"/>
    <w:rsid w:val="00247102"/>
    <w:rsid w:val="002474BD"/>
    <w:rsid w:val="002519E2"/>
    <w:rsid w:val="00251F86"/>
    <w:rsid w:val="002525F3"/>
    <w:rsid w:val="002532AB"/>
    <w:rsid w:val="002532EE"/>
    <w:rsid w:val="002533B1"/>
    <w:rsid w:val="00253907"/>
    <w:rsid w:val="00254AAA"/>
    <w:rsid w:val="00254BAA"/>
    <w:rsid w:val="00254F03"/>
    <w:rsid w:val="002555A0"/>
    <w:rsid w:val="00256BFB"/>
    <w:rsid w:val="00256DA6"/>
    <w:rsid w:val="00257886"/>
    <w:rsid w:val="00257D38"/>
    <w:rsid w:val="002611F8"/>
    <w:rsid w:val="00262B55"/>
    <w:rsid w:val="00262EBE"/>
    <w:rsid w:val="002631B3"/>
    <w:rsid w:val="002633DC"/>
    <w:rsid w:val="002634F6"/>
    <w:rsid w:val="00263D72"/>
    <w:rsid w:val="002653E5"/>
    <w:rsid w:val="00265992"/>
    <w:rsid w:val="002659D0"/>
    <w:rsid w:val="00266237"/>
    <w:rsid w:val="002667E7"/>
    <w:rsid w:val="00267B4F"/>
    <w:rsid w:val="002713AA"/>
    <w:rsid w:val="00272A1D"/>
    <w:rsid w:val="00272F2B"/>
    <w:rsid w:val="00273C16"/>
    <w:rsid w:val="002742EB"/>
    <w:rsid w:val="00274CE9"/>
    <w:rsid w:val="00276448"/>
    <w:rsid w:val="0027669F"/>
    <w:rsid w:val="00276712"/>
    <w:rsid w:val="00280199"/>
    <w:rsid w:val="00280297"/>
    <w:rsid w:val="00280C4F"/>
    <w:rsid w:val="00281672"/>
    <w:rsid w:val="0028302F"/>
    <w:rsid w:val="002838B7"/>
    <w:rsid w:val="002839D1"/>
    <w:rsid w:val="00283E0B"/>
    <w:rsid w:val="00284CD3"/>
    <w:rsid w:val="00284EFB"/>
    <w:rsid w:val="00284F3A"/>
    <w:rsid w:val="002865BA"/>
    <w:rsid w:val="0028792D"/>
    <w:rsid w:val="00290836"/>
    <w:rsid w:val="002910D9"/>
    <w:rsid w:val="002924EE"/>
    <w:rsid w:val="00292ABF"/>
    <w:rsid w:val="00292BDE"/>
    <w:rsid w:val="00292D18"/>
    <w:rsid w:val="00292E6A"/>
    <w:rsid w:val="00293021"/>
    <w:rsid w:val="0029302C"/>
    <w:rsid w:val="0029361A"/>
    <w:rsid w:val="002939FD"/>
    <w:rsid w:val="00293FEC"/>
    <w:rsid w:val="00294F23"/>
    <w:rsid w:val="002955E8"/>
    <w:rsid w:val="00295C0C"/>
    <w:rsid w:val="00295D5D"/>
    <w:rsid w:val="00296B50"/>
    <w:rsid w:val="00297721"/>
    <w:rsid w:val="002A029B"/>
    <w:rsid w:val="002A0F2F"/>
    <w:rsid w:val="002A41FD"/>
    <w:rsid w:val="002A5CEC"/>
    <w:rsid w:val="002A640D"/>
    <w:rsid w:val="002A69FD"/>
    <w:rsid w:val="002A6A91"/>
    <w:rsid w:val="002A6D65"/>
    <w:rsid w:val="002A78F1"/>
    <w:rsid w:val="002A7CDF"/>
    <w:rsid w:val="002A7FED"/>
    <w:rsid w:val="002B05E7"/>
    <w:rsid w:val="002B0BDB"/>
    <w:rsid w:val="002B0D76"/>
    <w:rsid w:val="002B1277"/>
    <w:rsid w:val="002B1397"/>
    <w:rsid w:val="002B1E16"/>
    <w:rsid w:val="002B201C"/>
    <w:rsid w:val="002B33F4"/>
    <w:rsid w:val="002B3671"/>
    <w:rsid w:val="002B375E"/>
    <w:rsid w:val="002B3A04"/>
    <w:rsid w:val="002B44C0"/>
    <w:rsid w:val="002B4AAF"/>
    <w:rsid w:val="002B5F19"/>
    <w:rsid w:val="002C04D2"/>
    <w:rsid w:val="002C0720"/>
    <w:rsid w:val="002C212B"/>
    <w:rsid w:val="002C2419"/>
    <w:rsid w:val="002C2645"/>
    <w:rsid w:val="002C2ABE"/>
    <w:rsid w:val="002C3C8A"/>
    <w:rsid w:val="002C5616"/>
    <w:rsid w:val="002C5857"/>
    <w:rsid w:val="002C70A5"/>
    <w:rsid w:val="002C7A26"/>
    <w:rsid w:val="002C7AF0"/>
    <w:rsid w:val="002D1331"/>
    <w:rsid w:val="002D146C"/>
    <w:rsid w:val="002D17A5"/>
    <w:rsid w:val="002D2A68"/>
    <w:rsid w:val="002D3206"/>
    <w:rsid w:val="002D36E3"/>
    <w:rsid w:val="002D48B9"/>
    <w:rsid w:val="002D4FC5"/>
    <w:rsid w:val="002D51B6"/>
    <w:rsid w:val="002D5445"/>
    <w:rsid w:val="002D5935"/>
    <w:rsid w:val="002D5DD3"/>
    <w:rsid w:val="002D5F94"/>
    <w:rsid w:val="002D693F"/>
    <w:rsid w:val="002D7802"/>
    <w:rsid w:val="002E0202"/>
    <w:rsid w:val="002E1781"/>
    <w:rsid w:val="002E248E"/>
    <w:rsid w:val="002E3D74"/>
    <w:rsid w:val="002E3F42"/>
    <w:rsid w:val="002E43A4"/>
    <w:rsid w:val="002E4682"/>
    <w:rsid w:val="002E5154"/>
    <w:rsid w:val="002E52C4"/>
    <w:rsid w:val="002E6D1C"/>
    <w:rsid w:val="002E710E"/>
    <w:rsid w:val="002F04A1"/>
    <w:rsid w:val="002F09BA"/>
    <w:rsid w:val="002F0A27"/>
    <w:rsid w:val="002F1352"/>
    <w:rsid w:val="002F150E"/>
    <w:rsid w:val="002F1956"/>
    <w:rsid w:val="002F2F46"/>
    <w:rsid w:val="002F384B"/>
    <w:rsid w:val="002F3850"/>
    <w:rsid w:val="002F3D2F"/>
    <w:rsid w:val="002F4C4B"/>
    <w:rsid w:val="002F4C92"/>
    <w:rsid w:val="002F5945"/>
    <w:rsid w:val="002F5D90"/>
    <w:rsid w:val="002F6247"/>
    <w:rsid w:val="002F64F9"/>
    <w:rsid w:val="002F6880"/>
    <w:rsid w:val="002F6CD0"/>
    <w:rsid w:val="002F766F"/>
    <w:rsid w:val="00300EFD"/>
    <w:rsid w:val="00301AEB"/>
    <w:rsid w:val="00302627"/>
    <w:rsid w:val="00303096"/>
    <w:rsid w:val="00303708"/>
    <w:rsid w:val="00303F7D"/>
    <w:rsid w:val="00304920"/>
    <w:rsid w:val="00304B48"/>
    <w:rsid w:val="00304CF8"/>
    <w:rsid w:val="003054BD"/>
    <w:rsid w:val="003069A6"/>
    <w:rsid w:val="00307996"/>
    <w:rsid w:val="003079B0"/>
    <w:rsid w:val="00310A6D"/>
    <w:rsid w:val="0031193A"/>
    <w:rsid w:val="003125B4"/>
    <w:rsid w:val="003138EA"/>
    <w:rsid w:val="00313CE1"/>
    <w:rsid w:val="003149F2"/>
    <w:rsid w:val="003153EA"/>
    <w:rsid w:val="00315FDB"/>
    <w:rsid w:val="00316A09"/>
    <w:rsid w:val="00316C18"/>
    <w:rsid w:val="003170FC"/>
    <w:rsid w:val="00317215"/>
    <w:rsid w:val="0031C42C"/>
    <w:rsid w:val="00320365"/>
    <w:rsid w:val="00320970"/>
    <w:rsid w:val="003214CC"/>
    <w:rsid w:val="003217CF"/>
    <w:rsid w:val="00321C00"/>
    <w:rsid w:val="00321E85"/>
    <w:rsid w:val="00322618"/>
    <w:rsid w:val="00322AED"/>
    <w:rsid w:val="003235E5"/>
    <w:rsid w:val="003238B5"/>
    <w:rsid w:val="00323CB8"/>
    <w:rsid w:val="00323EEB"/>
    <w:rsid w:val="00324AB0"/>
    <w:rsid w:val="00325599"/>
    <w:rsid w:val="00326474"/>
    <w:rsid w:val="00330AC8"/>
    <w:rsid w:val="00331599"/>
    <w:rsid w:val="00331B02"/>
    <w:rsid w:val="00332B37"/>
    <w:rsid w:val="0033408C"/>
    <w:rsid w:val="00335412"/>
    <w:rsid w:val="00335608"/>
    <w:rsid w:val="00335E1D"/>
    <w:rsid w:val="003370C1"/>
    <w:rsid w:val="003401AB"/>
    <w:rsid w:val="00340C71"/>
    <w:rsid w:val="003417AB"/>
    <w:rsid w:val="00342B82"/>
    <w:rsid w:val="00343324"/>
    <w:rsid w:val="00343A1B"/>
    <w:rsid w:val="003440C8"/>
    <w:rsid w:val="0034425A"/>
    <w:rsid w:val="003446BE"/>
    <w:rsid w:val="003446FE"/>
    <w:rsid w:val="0034528E"/>
    <w:rsid w:val="0035000B"/>
    <w:rsid w:val="0035048E"/>
    <w:rsid w:val="00350C1D"/>
    <w:rsid w:val="00351730"/>
    <w:rsid w:val="00353ECE"/>
    <w:rsid w:val="00353FEB"/>
    <w:rsid w:val="00354054"/>
    <w:rsid w:val="00354AC6"/>
    <w:rsid w:val="003561FC"/>
    <w:rsid w:val="0035676F"/>
    <w:rsid w:val="003567C7"/>
    <w:rsid w:val="00356AB5"/>
    <w:rsid w:val="003574F7"/>
    <w:rsid w:val="00357684"/>
    <w:rsid w:val="003618B2"/>
    <w:rsid w:val="0036237D"/>
    <w:rsid w:val="00362D3D"/>
    <w:rsid w:val="00363271"/>
    <w:rsid w:val="003636B8"/>
    <w:rsid w:val="00363DA7"/>
    <w:rsid w:val="00363F7C"/>
    <w:rsid w:val="00367345"/>
    <w:rsid w:val="00367D5F"/>
    <w:rsid w:val="0037090B"/>
    <w:rsid w:val="0037092C"/>
    <w:rsid w:val="00370B15"/>
    <w:rsid w:val="003721E4"/>
    <w:rsid w:val="00372D80"/>
    <w:rsid w:val="003741A0"/>
    <w:rsid w:val="0037459F"/>
    <w:rsid w:val="003770F3"/>
    <w:rsid w:val="00377798"/>
    <w:rsid w:val="0038028A"/>
    <w:rsid w:val="003807E6"/>
    <w:rsid w:val="0038111B"/>
    <w:rsid w:val="00382F17"/>
    <w:rsid w:val="003845A3"/>
    <w:rsid w:val="00384D23"/>
    <w:rsid w:val="00385414"/>
    <w:rsid w:val="00385824"/>
    <w:rsid w:val="003877AA"/>
    <w:rsid w:val="00390EB1"/>
    <w:rsid w:val="0039156E"/>
    <w:rsid w:val="00391826"/>
    <w:rsid w:val="00391984"/>
    <w:rsid w:val="00391A51"/>
    <w:rsid w:val="00391E7B"/>
    <w:rsid w:val="00392683"/>
    <w:rsid w:val="00392732"/>
    <w:rsid w:val="00392A1A"/>
    <w:rsid w:val="00392A27"/>
    <w:rsid w:val="00393449"/>
    <w:rsid w:val="003936A7"/>
    <w:rsid w:val="00393911"/>
    <w:rsid w:val="003940E9"/>
    <w:rsid w:val="00394A1A"/>
    <w:rsid w:val="00394AD9"/>
    <w:rsid w:val="00395322"/>
    <w:rsid w:val="00395807"/>
    <w:rsid w:val="00395A72"/>
    <w:rsid w:val="00395D7E"/>
    <w:rsid w:val="00396103"/>
    <w:rsid w:val="00396DAB"/>
    <w:rsid w:val="00397090"/>
    <w:rsid w:val="003974D6"/>
    <w:rsid w:val="003A0041"/>
    <w:rsid w:val="003A0CDC"/>
    <w:rsid w:val="003A221A"/>
    <w:rsid w:val="003A25E5"/>
    <w:rsid w:val="003A284D"/>
    <w:rsid w:val="003A4BC3"/>
    <w:rsid w:val="003A4D66"/>
    <w:rsid w:val="003A52BB"/>
    <w:rsid w:val="003A5712"/>
    <w:rsid w:val="003A5931"/>
    <w:rsid w:val="003A643A"/>
    <w:rsid w:val="003A6CCC"/>
    <w:rsid w:val="003A6DC2"/>
    <w:rsid w:val="003A7D5C"/>
    <w:rsid w:val="003B01C7"/>
    <w:rsid w:val="003B0D5C"/>
    <w:rsid w:val="003B21D6"/>
    <w:rsid w:val="003B28CA"/>
    <w:rsid w:val="003B3A22"/>
    <w:rsid w:val="003B4B76"/>
    <w:rsid w:val="003B4F67"/>
    <w:rsid w:val="003B5293"/>
    <w:rsid w:val="003B5458"/>
    <w:rsid w:val="003B5575"/>
    <w:rsid w:val="003B6201"/>
    <w:rsid w:val="003B7D32"/>
    <w:rsid w:val="003C035D"/>
    <w:rsid w:val="003C088D"/>
    <w:rsid w:val="003C3244"/>
    <w:rsid w:val="003C3774"/>
    <w:rsid w:val="003C484C"/>
    <w:rsid w:val="003C5F3E"/>
    <w:rsid w:val="003C6275"/>
    <w:rsid w:val="003C6AC0"/>
    <w:rsid w:val="003C6EB8"/>
    <w:rsid w:val="003D0179"/>
    <w:rsid w:val="003D020E"/>
    <w:rsid w:val="003D0421"/>
    <w:rsid w:val="003D267D"/>
    <w:rsid w:val="003D2C93"/>
    <w:rsid w:val="003D334F"/>
    <w:rsid w:val="003D3E3E"/>
    <w:rsid w:val="003D46F4"/>
    <w:rsid w:val="003D5E11"/>
    <w:rsid w:val="003D6973"/>
    <w:rsid w:val="003D7B8F"/>
    <w:rsid w:val="003D7C5C"/>
    <w:rsid w:val="003E1167"/>
    <w:rsid w:val="003E1EB9"/>
    <w:rsid w:val="003E2781"/>
    <w:rsid w:val="003E2BF6"/>
    <w:rsid w:val="003E3A3F"/>
    <w:rsid w:val="003E3BED"/>
    <w:rsid w:val="003E4110"/>
    <w:rsid w:val="003E4F01"/>
    <w:rsid w:val="003E4F19"/>
    <w:rsid w:val="003E539B"/>
    <w:rsid w:val="003E6600"/>
    <w:rsid w:val="003E6945"/>
    <w:rsid w:val="003E6B7E"/>
    <w:rsid w:val="003E7413"/>
    <w:rsid w:val="003E7BBC"/>
    <w:rsid w:val="003F027C"/>
    <w:rsid w:val="003F0A62"/>
    <w:rsid w:val="003F178A"/>
    <w:rsid w:val="003F17DD"/>
    <w:rsid w:val="003F26E1"/>
    <w:rsid w:val="003F2BDD"/>
    <w:rsid w:val="003F472D"/>
    <w:rsid w:val="003F7268"/>
    <w:rsid w:val="003F7B1F"/>
    <w:rsid w:val="004000A8"/>
    <w:rsid w:val="0040017C"/>
    <w:rsid w:val="004007EF"/>
    <w:rsid w:val="00400804"/>
    <w:rsid w:val="004009CC"/>
    <w:rsid w:val="00400C56"/>
    <w:rsid w:val="00400E93"/>
    <w:rsid w:val="004011C0"/>
    <w:rsid w:val="004012D3"/>
    <w:rsid w:val="00401570"/>
    <w:rsid w:val="0040225A"/>
    <w:rsid w:val="004023D6"/>
    <w:rsid w:val="00404904"/>
    <w:rsid w:val="00404CA9"/>
    <w:rsid w:val="004064E3"/>
    <w:rsid w:val="004079BB"/>
    <w:rsid w:val="00410809"/>
    <w:rsid w:val="00412239"/>
    <w:rsid w:val="00412C95"/>
    <w:rsid w:val="00412EA8"/>
    <w:rsid w:val="004130E9"/>
    <w:rsid w:val="0041342D"/>
    <w:rsid w:val="00413B6C"/>
    <w:rsid w:val="00413E1B"/>
    <w:rsid w:val="004143BB"/>
    <w:rsid w:val="004151AC"/>
    <w:rsid w:val="00415A19"/>
    <w:rsid w:val="004162A9"/>
    <w:rsid w:val="004215B4"/>
    <w:rsid w:val="0042164B"/>
    <w:rsid w:val="0042291D"/>
    <w:rsid w:val="00423299"/>
    <w:rsid w:val="00424260"/>
    <w:rsid w:val="00426826"/>
    <w:rsid w:val="004276C2"/>
    <w:rsid w:val="00427F65"/>
    <w:rsid w:val="004300FD"/>
    <w:rsid w:val="0043267E"/>
    <w:rsid w:val="00433ED6"/>
    <w:rsid w:val="00434E9E"/>
    <w:rsid w:val="00437BDB"/>
    <w:rsid w:val="00437CB1"/>
    <w:rsid w:val="00442181"/>
    <w:rsid w:val="00443DAF"/>
    <w:rsid w:val="00444681"/>
    <w:rsid w:val="00444BCB"/>
    <w:rsid w:val="00444EFA"/>
    <w:rsid w:val="00445BED"/>
    <w:rsid w:val="004460F6"/>
    <w:rsid w:val="004467E0"/>
    <w:rsid w:val="00446AB5"/>
    <w:rsid w:val="00447CFE"/>
    <w:rsid w:val="00451321"/>
    <w:rsid w:val="0045387D"/>
    <w:rsid w:val="00453F5A"/>
    <w:rsid w:val="00453F7B"/>
    <w:rsid w:val="00454BE4"/>
    <w:rsid w:val="00456727"/>
    <w:rsid w:val="00456971"/>
    <w:rsid w:val="004570EC"/>
    <w:rsid w:val="004605FA"/>
    <w:rsid w:val="00460B1F"/>
    <w:rsid w:val="00461F18"/>
    <w:rsid w:val="004621B5"/>
    <w:rsid w:val="00462898"/>
    <w:rsid w:val="00462CA6"/>
    <w:rsid w:val="00462E90"/>
    <w:rsid w:val="00463246"/>
    <w:rsid w:val="0046563E"/>
    <w:rsid w:val="00467088"/>
    <w:rsid w:val="004677F1"/>
    <w:rsid w:val="0046790B"/>
    <w:rsid w:val="00470EF8"/>
    <w:rsid w:val="00471265"/>
    <w:rsid w:val="0047287C"/>
    <w:rsid w:val="00472D45"/>
    <w:rsid w:val="00473303"/>
    <w:rsid w:val="004736DB"/>
    <w:rsid w:val="00473CB1"/>
    <w:rsid w:val="0047475D"/>
    <w:rsid w:val="00474EC0"/>
    <w:rsid w:val="00475C2D"/>
    <w:rsid w:val="0047631F"/>
    <w:rsid w:val="00477089"/>
    <w:rsid w:val="00480BAB"/>
    <w:rsid w:val="00481832"/>
    <w:rsid w:val="0048191F"/>
    <w:rsid w:val="00481F55"/>
    <w:rsid w:val="00482319"/>
    <w:rsid w:val="00482326"/>
    <w:rsid w:val="00482A59"/>
    <w:rsid w:val="00484717"/>
    <w:rsid w:val="00484878"/>
    <w:rsid w:val="00484C7B"/>
    <w:rsid w:val="00484E91"/>
    <w:rsid w:val="004855E8"/>
    <w:rsid w:val="00487A1A"/>
    <w:rsid w:val="00490906"/>
    <w:rsid w:val="0049139E"/>
    <w:rsid w:val="004931E1"/>
    <w:rsid w:val="00493690"/>
    <w:rsid w:val="0049514A"/>
    <w:rsid w:val="004960C1"/>
    <w:rsid w:val="00496A22"/>
    <w:rsid w:val="004A058A"/>
    <w:rsid w:val="004A0E45"/>
    <w:rsid w:val="004A17E3"/>
    <w:rsid w:val="004A188F"/>
    <w:rsid w:val="004A2CD7"/>
    <w:rsid w:val="004A3AD6"/>
    <w:rsid w:val="004A581A"/>
    <w:rsid w:val="004A6DFE"/>
    <w:rsid w:val="004B11E3"/>
    <w:rsid w:val="004B2459"/>
    <w:rsid w:val="004B24C6"/>
    <w:rsid w:val="004B293E"/>
    <w:rsid w:val="004B2BAD"/>
    <w:rsid w:val="004B46D8"/>
    <w:rsid w:val="004B5A40"/>
    <w:rsid w:val="004B66F6"/>
    <w:rsid w:val="004B682D"/>
    <w:rsid w:val="004B691C"/>
    <w:rsid w:val="004B6E09"/>
    <w:rsid w:val="004B75D3"/>
    <w:rsid w:val="004B77E8"/>
    <w:rsid w:val="004C07E7"/>
    <w:rsid w:val="004C1A48"/>
    <w:rsid w:val="004C1C4F"/>
    <w:rsid w:val="004C1C8A"/>
    <w:rsid w:val="004C1E34"/>
    <w:rsid w:val="004C2AAB"/>
    <w:rsid w:val="004C2E5C"/>
    <w:rsid w:val="004C386D"/>
    <w:rsid w:val="004C423E"/>
    <w:rsid w:val="004C446C"/>
    <w:rsid w:val="004C511D"/>
    <w:rsid w:val="004C6769"/>
    <w:rsid w:val="004C67DB"/>
    <w:rsid w:val="004C73F2"/>
    <w:rsid w:val="004CF7B2"/>
    <w:rsid w:val="004D0C8D"/>
    <w:rsid w:val="004D0FD8"/>
    <w:rsid w:val="004D30CF"/>
    <w:rsid w:val="004D33A5"/>
    <w:rsid w:val="004D351B"/>
    <w:rsid w:val="004D3E16"/>
    <w:rsid w:val="004D4325"/>
    <w:rsid w:val="004D43DE"/>
    <w:rsid w:val="004D4490"/>
    <w:rsid w:val="004D4A7B"/>
    <w:rsid w:val="004D62D6"/>
    <w:rsid w:val="004D6D84"/>
    <w:rsid w:val="004D7CB2"/>
    <w:rsid w:val="004D7CCF"/>
    <w:rsid w:val="004D7F29"/>
    <w:rsid w:val="004E026A"/>
    <w:rsid w:val="004E04ED"/>
    <w:rsid w:val="004E0B57"/>
    <w:rsid w:val="004E1A9A"/>
    <w:rsid w:val="004E2C0D"/>
    <w:rsid w:val="004E323C"/>
    <w:rsid w:val="004E37DB"/>
    <w:rsid w:val="004E38D9"/>
    <w:rsid w:val="004E3C44"/>
    <w:rsid w:val="004E3FD1"/>
    <w:rsid w:val="004E3FD5"/>
    <w:rsid w:val="004E4F48"/>
    <w:rsid w:val="004E610E"/>
    <w:rsid w:val="004E78D6"/>
    <w:rsid w:val="004F0873"/>
    <w:rsid w:val="004F11C9"/>
    <w:rsid w:val="004F1B9C"/>
    <w:rsid w:val="004F2408"/>
    <w:rsid w:val="004F2743"/>
    <w:rsid w:val="004F37C1"/>
    <w:rsid w:val="004F392E"/>
    <w:rsid w:val="004F3B9B"/>
    <w:rsid w:val="004F4246"/>
    <w:rsid w:val="004F47E1"/>
    <w:rsid w:val="004F539A"/>
    <w:rsid w:val="004F6F01"/>
    <w:rsid w:val="004F7003"/>
    <w:rsid w:val="00500BAE"/>
    <w:rsid w:val="00500E60"/>
    <w:rsid w:val="0050255C"/>
    <w:rsid w:val="00502785"/>
    <w:rsid w:val="00502BA3"/>
    <w:rsid w:val="005038CD"/>
    <w:rsid w:val="00503CA3"/>
    <w:rsid w:val="00504F1B"/>
    <w:rsid w:val="00504F6F"/>
    <w:rsid w:val="0050511F"/>
    <w:rsid w:val="00505358"/>
    <w:rsid w:val="0050756F"/>
    <w:rsid w:val="00507637"/>
    <w:rsid w:val="00507847"/>
    <w:rsid w:val="00511A83"/>
    <w:rsid w:val="00511D67"/>
    <w:rsid w:val="00512BCE"/>
    <w:rsid w:val="00513B6B"/>
    <w:rsid w:val="00514A0E"/>
    <w:rsid w:val="005159D8"/>
    <w:rsid w:val="0051627A"/>
    <w:rsid w:val="00516283"/>
    <w:rsid w:val="0051654D"/>
    <w:rsid w:val="00520DB4"/>
    <w:rsid w:val="005212CD"/>
    <w:rsid w:val="00521AE0"/>
    <w:rsid w:val="00522891"/>
    <w:rsid w:val="005229A3"/>
    <w:rsid w:val="00522AA1"/>
    <w:rsid w:val="00522AC6"/>
    <w:rsid w:val="00525224"/>
    <w:rsid w:val="005302B7"/>
    <w:rsid w:val="005309AD"/>
    <w:rsid w:val="00530D54"/>
    <w:rsid w:val="00530FF6"/>
    <w:rsid w:val="00532C22"/>
    <w:rsid w:val="00533C8C"/>
    <w:rsid w:val="00533CE4"/>
    <w:rsid w:val="00534C18"/>
    <w:rsid w:val="005351EA"/>
    <w:rsid w:val="00535D85"/>
    <w:rsid w:val="0053698F"/>
    <w:rsid w:val="00536F11"/>
    <w:rsid w:val="00537E6C"/>
    <w:rsid w:val="005404BA"/>
    <w:rsid w:val="00541DF9"/>
    <w:rsid w:val="00542812"/>
    <w:rsid w:val="00542CD2"/>
    <w:rsid w:val="005434D8"/>
    <w:rsid w:val="00543739"/>
    <w:rsid w:val="005444EF"/>
    <w:rsid w:val="00544684"/>
    <w:rsid w:val="00544D87"/>
    <w:rsid w:val="0054509B"/>
    <w:rsid w:val="005450CF"/>
    <w:rsid w:val="0054560F"/>
    <w:rsid w:val="00545FB1"/>
    <w:rsid w:val="005460E0"/>
    <w:rsid w:val="00546830"/>
    <w:rsid w:val="00547AC6"/>
    <w:rsid w:val="0054C4E5"/>
    <w:rsid w:val="00550483"/>
    <w:rsid w:val="00550664"/>
    <w:rsid w:val="00554501"/>
    <w:rsid w:val="00554713"/>
    <w:rsid w:val="00554E46"/>
    <w:rsid w:val="00556B2C"/>
    <w:rsid w:val="00556FBF"/>
    <w:rsid w:val="0055750A"/>
    <w:rsid w:val="005576C9"/>
    <w:rsid w:val="00557D21"/>
    <w:rsid w:val="00561B42"/>
    <w:rsid w:val="00564300"/>
    <w:rsid w:val="0056476A"/>
    <w:rsid w:val="005650E6"/>
    <w:rsid w:val="0056636E"/>
    <w:rsid w:val="005670F7"/>
    <w:rsid w:val="00567291"/>
    <w:rsid w:val="0056749E"/>
    <w:rsid w:val="00567701"/>
    <w:rsid w:val="00567B38"/>
    <w:rsid w:val="00567C20"/>
    <w:rsid w:val="005709FD"/>
    <w:rsid w:val="00571B1C"/>
    <w:rsid w:val="00571CD0"/>
    <w:rsid w:val="00571F01"/>
    <w:rsid w:val="005721D7"/>
    <w:rsid w:val="00574181"/>
    <w:rsid w:val="005748BF"/>
    <w:rsid w:val="00575ED2"/>
    <w:rsid w:val="00576BC9"/>
    <w:rsid w:val="00576D9A"/>
    <w:rsid w:val="0057761A"/>
    <w:rsid w:val="00577839"/>
    <w:rsid w:val="00577D59"/>
    <w:rsid w:val="00581042"/>
    <w:rsid w:val="0058137C"/>
    <w:rsid w:val="00581A4E"/>
    <w:rsid w:val="00581DEF"/>
    <w:rsid w:val="00582281"/>
    <w:rsid w:val="00582D12"/>
    <w:rsid w:val="00582F6D"/>
    <w:rsid w:val="00583939"/>
    <w:rsid w:val="00583E23"/>
    <w:rsid w:val="00583EF8"/>
    <w:rsid w:val="00584333"/>
    <w:rsid w:val="00584E70"/>
    <w:rsid w:val="005857AB"/>
    <w:rsid w:val="00585D7D"/>
    <w:rsid w:val="00585F28"/>
    <w:rsid w:val="00586048"/>
    <w:rsid w:val="00586177"/>
    <w:rsid w:val="00587183"/>
    <w:rsid w:val="0058732C"/>
    <w:rsid w:val="00587343"/>
    <w:rsid w:val="00590E20"/>
    <w:rsid w:val="00591371"/>
    <w:rsid w:val="00591686"/>
    <w:rsid w:val="00591A4F"/>
    <w:rsid w:val="00591E39"/>
    <w:rsid w:val="00593019"/>
    <w:rsid w:val="0059327D"/>
    <w:rsid w:val="00593AA9"/>
    <w:rsid w:val="005940B9"/>
    <w:rsid w:val="00594549"/>
    <w:rsid w:val="005948E8"/>
    <w:rsid w:val="00594A44"/>
    <w:rsid w:val="0059623D"/>
    <w:rsid w:val="00596391"/>
    <w:rsid w:val="005964BA"/>
    <w:rsid w:val="00596ACA"/>
    <w:rsid w:val="0059793D"/>
    <w:rsid w:val="00597E94"/>
    <w:rsid w:val="005A049F"/>
    <w:rsid w:val="005A0764"/>
    <w:rsid w:val="005A0E02"/>
    <w:rsid w:val="005A2263"/>
    <w:rsid w:val="005A27DA"/>
    <w:rsid w:val="005A2E0C"/>
    <w:rsid w:val="005A32C9"/>
    <w:rsid w:val="005A33EB"/>
    <w:rsid w:val="005A3845"/>
    <w:rsid w:val="005A386F"/>
    <w:rsid w:val="005A3F78"/>
    <w:rsid w:val="005A3FBF"/>
    <w:rsid w:val="005A4395"/>
    <w:rsid w:val="005A47B5"/>
    <w:rsid w:val="005A4911"/>
    <w:rsid w:val="005A4CF9"/>
    <w:rsid w:val="005A5C2F"/>
    <w:rsid w:val="005A62D7"/>
    <w:rsid w:val="005A68C1"/>
    <w:rsid w:val="005A6B71"/>
    <w:rsid w:val="005A7D2F"/>
    <w:rsid w:val="005B053F"/>
    <w:rsid w:val="005B232D"/>
    <w:rsid w:val="005B24DD"/>
    <w:rsid w:val="005B31D8"/>
    <w:rsid w:val="005B5060"/>
    <w:rsid w:val="005B5959"/>
    <w:rsid w:val="005B5A0D"/>
    <w:rsid w:val="005B5D08"/>
    <w:rsid w:val="005B6165"/>
    <w:rsid w:val="005C01D0"/>
    <w:rsid w:val="005C0A49"/>
    <w:rsid w:val="005C0DC4"/>
    <w:rsid w:val="005C0FB9"/>
    <w:rsid w:val="005C15D5"/>
    <w:rsid w:val="005C15EA"/>
    <w:rsid w:val="005C21DF"/>
    <w:rsid w:val="005C29DD"/>
    <w:rsid w:val="005C2B85"/>
    <w:rsid w:val="005C33EE"/>
    <w:rsid w:val="005C57A6"/>
    <w:rsid w:val="005C5885"/>
    <w:rsid w:val="005C665E"/>
    <w:rsid w:val="005C7D62"/>
    <w:rsid w:val="005C7DB0"/>
    <w:rsid w:val="005D07F6"/>
    <w:rsid w:val="005D0D1A"/>
    <w:rsid w:val="005D12D6"/>
    <w:rsid w:val="005D1BCF"/>
    <w:rsid w:val="005D255A"/>
    <w:rsid w:val="005D2777"/>
    <w:rsid w:val="005D2C72"/>
    <w:rsid w:val="005D2E97"/>
    <w:rsid w:val="005D497B"/>
    <w:rsid w:val="005D4FA0"/>
    <w:rsid w:val="005D57BB"/>
    <w:rsid w:val="005D591E"/>
    <w:rsid w:val="005D5C5D"/>
    <w:rsid w:val="005D5E55"/>
    <w:rsid w:val="005D67B9"/>
    <w:rsid w:val="005D74BC"/>
    <w:rsid w:val="005D7CD9"/>
    <w:rsid w:val="005E10DA"/>
    <w:rsid w:val="005E1D9D"/>
    <w:rsid w:val="005E269A"/>
    <w:rsid w:val="005E4C88"/>
    <w:rsid w:val="005E542B"/>
    <w:rsid w:val="005E5CF3"/>
    <w:rsid w:val="005E6785"/>
    <w:rsid w:val="005E7F22"/>
    <w:rsid w:val="005F0772"/>
    <w:rsid w:val="005F0F3F"/>
    <w:rsid w:val="005F18FD"/>
    <w:rsid w:val="005F1BC0"/>
    <w:rsid w:val="005F1C58"/>
    <w:rsid w:val="005F4BA2"/>
    <w:rsid w:val="005F4CBB"/>
    <w:rsid w:val="005F4E70"/>
    <w:rsid w:val="005F5972"/>
    <w:rsid w:val="005F5ACA"/>
    <w:rsid w:val="005F6FB2"/>
    <w:rsid w:val="005F7CC2"/>
    <w:rsid w:val="006011F4"/>
    <w:rsid w:val="00601505"/>
    <w:rsid w:val="00602F1E"/>
    <w:rsid w:val="006041FD"/>
    <w:rsid w:val="00604C18"/>
    <w:rsid w:val="00605AA1"/>
    <w:rsid w:val="00605B10"/>
    <w:rsid w:val="00610FF2"/>
    <w:rsid w:val="0061275E"/>
    <w:rsid w:val="00613B63"/>
    <w:rsid w:val="00614D25"/>
    <w:rsid w:val="00614D68"/>
    <w:rsid w:val="00614D8B"/>
    <w:rsid w:val="00615765"/>
    <w:rsid w:val="0061618F"/>
    <w:rsid w:val="006171FF"/>
    <w:rsid w:val="006176CD"/>
    <w:rsid w:val="006177C5"/>
    <w:rsid w:val="00617C60"/>
    <w:rsid w:val="0062160A"/>
    <w:rsid w:val="00622028"/>
    <w:rsid w:val="00622A05"/>
    <w:rsid w:val="00622A1E"/>
    <w:rsid w:val="00623A35"/>
    <w:rsid w:val="006253DC"/>
    <w:rsid w:val="006256B0"/>
    <w:rsid w:val="006279F7"/>
    <w:rsid w:val="00630186"/>
    <w:rsid w:val="006301FF"/>
    <w:rsid w:val="006303B5"/>
    <w:rsid w:val="0063215F"/>
    <w:rsid w:val="00632371"/>
    <w:rsid w:val="006326FA"/>
    <w:rsid w:val="00632758"/>
    <w:rsid w:val="006331B2"/>
    <w:rsid w:val="00634080"/>
    <w:rsid w:val="00634961"/>
    <w:rsid w:val="00635B69"/>
    <w:rsid w:val="00636F28"/>
    <w:rsid w:val="00640AA4"/>
    <w:rsid w:val="0064211C"/>
    <w:rsid w:val="006424AE"/>
    <w:rsid w:val="00642F78"/>
    <w:rsid w:val="006438AB"/>
    <w:rsid w:val="00643D89"/>
    <w:rsid w:val="00644EB8"/>
    <w:rsid w:val="00646E5B"/>
    <w:rsid w:val="006479CC"/>
    <w:rsid w:val="006508FF"/>
    <w:rsid w:val="00650F0D"/>
    <w:rsid w:val="00651547"/>
    <w:rsid w:val="00652441"/>
    <w:rsid w:val="00653575"/>
    <w:rsid w:val="00653730"/>
    <w:rsid w:val="00654121"/>
    <w:rsid w:val="00655588"/>
    <w:rsid w:val="0065568A"/>
    <w:rsid w:val="0065574D"/>
    <w:rsid w:val="00660FF8"/>
    <w:rsid w:val="006618F3"/>
    <w:rsid w:val="00662D96"/>
    <w:rsid w:val="00663D62"/>
    <w:rsid w:val="006640D1"/>
    <w:rsid w:val="00665956"/>
    <w:rsid w:val="00665A41"/>
    <w:rsid w:val="00670248"/>
    <w:rsid w:val="006708F1"/>
    <w:rsid w:val="006713AA"/>
    <w:rsid w:val="00671C63"/>
    <w:rsid w:val="00671C68"/>
    <w:rsid w:val="00673052"/>
    <w:rsid w:val="0067491D"/>
    <w:rsid w:val="00676279"/>
    <w:rsid w:val="006804D8"/>
    <w:rsid w:val="006807F4"/>
    <w:rsid w:val="0068140D"/>
    <w:rsid w:val="0068234D"/>
    <w:rsid w:val="00682610"/>
    <w:rsid w:val="006844A2"/>
    <w:rsid w:val="00684670"/>
    <w:rsid w:val="00684936"/>
    <w:rsid w:val="00685F52"/>
    <w:rsid w:val="0068741D"/>
    <w:rsid w:val="00687586"/>
    <w:rsid w:val="00687E29"/>
    <w:rsid w:val="00691B2A"/>
    <w:rsid w:val="00692010"/>
    <w:rsid w:val="0069594E"/>
    <w:rsid w:val="00695B11"/>
    <w:rsid w:val="00695BF4"/>
    <w:rsid w:val="006972E1"/>
    <w:rsid w:val="00697457"/>
    <w:rsid w:val="006A133A"/>
    <w:rsid w:val="006A1799"/>
    <w:rsid w:val="006A2259"/>
    <w:rsid w:val="006A2F49"/>
    <w:rsid w:val="006A3F20"/>
    <w:rsid w:val="006A41A1"/>
    <w:rsid w:val="006A51B5"/>
    <w:rsid w:val="006A5551"/>
    <w:rsid w:val="006A58A0"/>
    <w:rsid w:val="006B00D6"/>
    <w:rsid w:val="006B0D2C"/>
    <w:rsid w:val="006B11B1"/>
    <w:rsid w:val="006B1CC5"/>
    <w:rsid w:val="006B221D"/>
    <w:rsid w:val="006B248A"/>
    <w:rsid w:val="006B27D4"/>
    <w:rsid w:val="006B3C31"/>
    <w:rsid w:val="006B4D33"/>
    <w:rsid w:val="006B4D84"/>
    <w:rsid w:val="006B5D7F"/>
    <w:rsid w:val="006B6807"/>
    <w:rsid w:val="006B68FE"/>
    <w:rsid w:val="006C0877"/>
    <w:rsid w:val="006C42C7"/>
    <w:rsid w:val="006C47F6"/>
    <w:rsid w:val="006C5F3D"/>
    <w:rsid w:val="006C6AB2"/>
    <w:rsid w:val="006C7EAA"/>
    <w:rsid w:val="006D058B"/>
    <w:rsid w:val="006D0784"/>
    <w:rsid w:val="006D15EB"/>
    <w:rsid w:val="006D1967"/>
    <w:rsid w:val="006D2E05"/>
    <w:rsid w:val="006D358C"/>
    <w:rsid w:val="006D50D0"/>
    <w:rsid w:val="006D5A50"/>
    <w:rsid w:val="006D6091"/>
    <w:rsid w:val="006D62E3"/>
    <w:rsid w:val="006D64C5"/>
    <w:rsid w:val="006D66DB"/>
    <w:rsid w:val="006D6957"/>
    <w:rsid w:val="006D7F4F"/>
    <w:rsid w:val="006E1BBB"/>
    <w:rsid w:val="006E2688"/>
    <w:rsid w:val="006E269C"/>
    <w:rsid w:val="006E2C93"/>
    <w:rsid w:val="006E3055"/>
    <w:rsid w:val="006E34C2"/>
    <w:rsid w:val="006E3701"/>
    <w:rsid w:val="006E3A60"/>
    <w:rsid w:val="006E3F2B"/>
    <w:rsid w:val="006E4183"/>
    <w:rsid w:val="006E527C"/>
    <w:rsid w:val="006E5AAB"/>
    <w:rsid w:val="006E5F55"/>
    <w:rsid w:val="006E61BE"/>
    <w:rsid w:val="006E6C7A"/>
    <w:rsid w:val="006E6E75"/>
    <w:rsid w:val="006E726F"/>
    <w:rsid w:val="006F03B3"/>
    <w:rsid w:val="006F0FA4"/>
    <w:rsid w:val="006F17C9"/>
    <w:rsid w:val="006F1CA4"/>
    <w:rsid w:val="006F1CFE"/>
    <w:rsid w:val="006F25EB"/>
    <w:rsid w:val="006F30D6"/>
    <w:rsid w:val="006F3A56"/>
    <w:rsid w:val="006F423C"/>
    <w:rsid w:val="006F48A1"/>
    <w:rsid w:val="006F5791"/>
    <w:rsid w:val="006F5A4B"/>
    <w:rsid w:val="006F5C55"/>
    <w:rsid w:val="006F6865"/>
    <w:rsid w:val="00700331"/>
    <w:rsid w:val="007005C3"/>
    <w:rsid w:val="00701387"/>
    <w:rsid w:val="0070299E"/>
    <w:rsid w:val="0070447A"/>
    <w:rsid w:val="0070543C"/>
    <w:rsid w:val="007054BB"/>
    <w:rsid w:val="007058B3"/>
    <w:rsid w:val="0070734F"/>
    <w:rsid w:val="00707797"/>
    <w:rsid w:val="007100CF"/>
    <w:rsid w:val="007101FE"/>
    <w:rsid w:val="00710481"/>
    <w:rsid w:val="0071387B"/>
    <w:rsid w:val="00713C03"/>
    <w:rsid w:val="00713E61"/>
    <w:rsid w:val="0071450D"/>
    <w:rsid w:val="00714A66"/>
    <w:rsid w:val="00714F34"/>
    <w:rsid w:val="00715400"/>
    <w:rsid w:val="0071555A"/>
    <w:rsid w:val="00717092"/>
    <w:rsid w:val="00717BE5"/>
    <w:rsid w:val="00720483"/>
    <w:rsid w:val="0072247D"/>
    <w:rsid w:val="00722BE7"/>
    <w:rsid w:val="0072432D"/>
    <w:rsid w:val="00724624"/>
    <w:rsid w:val="00725438"/>
    <w:rsid w:val="00725B1B"/>
    <w:rsid w:val="00725EC6"/>
    <w:rsid w:val="00726370"/>
    <w:rsid w:val="00726ED4"/>
    <w:rsid w:val="00727BC9"/>
    <w:rsid w:val="00727D80"/>
    <w:rsid w:val="00727DCE"/>
    <w:rsid w:val="007300C8"/>
    <w:rsid w:val="00730BF4"/>
    <w:rsid w:val="00731005"/>
    <w:rsid w:val="00731257"/>
    <w:rsid w:val="00731419"/>
    <w:rsid w:val="00731AC6"/>
    <w:rsid w:val="0073314D"/>
    <w:rsid w:val="00733D29"/>
    <w:rsid w:val="007341EE"/>
    <w:rsid w:val="0073434B"/>
    <w:rsid w:val="00734A74"/>
    <w:rsid w:val="00734C27"/>
    <w:rsid w:val="00734FF9"/>
    <w:rsid w:val="00736CC5"/>
    <w:rsid w:val="00736DC9"/>
    <w:rsid w:val="007377AE"/>
    <w:rsid w:val="00737851"/>
    <w:rsid w:val="00737F43"/>
    <w:rsid w:val="0074054E"/>
    <w:rsid w:val="00740CF5"/>
    <w:rsid w:val="00742A73"/>
    <w:rsid w:val="00742CD2"/>
    <w:rsid w:val="00743328"/>
    <w:rsid w:val="0074382A"/>
    <w:rsid w:val="00743C1D"/>
    <w:rsid w:val="00743C6C"/>
    <w:rsid w:val="00745A3E"/>
    <w:rsid w:val="00746EAC"/>
    <w:rsid w:val="0074707F"/>
    <w:rsid w:val="00750FF9"/>
    <w:rsid w:val="00751564"/>
    <w:rsid w:val="007516AB"/>
    <w:rsid w:val="00751904"/>
    <w:rsid w:val="00752D7C"/>
    <w:rsid w:val="00753385"/>
    <w:rsid w:val="00753DA9"/>
    <w:rsid w:val="00753DDC"/>
    <w:rsid w:val="00753F16"/>
    <w:rsid w:val="00753F94"/>
    <w:rsid w:val="00754110"/>
    <w:rsid w:val="00755E72"/>
    <w:rsid w:val="00756C03"/>
    <w:rsid w:val="00757DCC"/>
    <w:rsid w:val="007608FD"/>
    <w:rsid w:val="00761E98"/>
    <w:rsid w:val="00763828"/>
    <w:rsid w:val="007641EF"/>
    <w:rsid w:val="0076555B"/>
    <w:rsid w:val="00766451"/>
    <w:rsid w:val="00766764"/>
    <w:rsid w:val="00766ABC"/>
    <w:rsid w:val="00766DF4"/>
    <w:rsid w:val="00766E5A"/>
    <w:rsid w:val="00767197"/>
    <w:rsid w:val="007674C8"/>
    <w:rsid w:val="007701F5"/>
    <w:rsid w:val="007706F1"/>
    <w:rsid w:val="00772295"/>
    <w:rsid w:val="00772FDA"/>
    <w:rsid w:val="00775274"/>
    <w:rsid w:val="00775877"/>
    <w:rsid w:val="00775BA0"/>
    <w:rsid w:val="00781A59"/>
    <w:rsid w:val="007823BE"/>
    <w:rsid w:val="00782C2C"/>
    <w:rsid w:val="007834E3"/>
    <w:rsid w:val="00785385"/>
    <w:rsid w:val="00785C00"/>
    <w:rsid w:val="0078D36C"/>
    <w:rsid w:val="0079045E"/>
    <w:rsid w:val="0079136A"/>
    <w:rsid w:val="00792936"/>
    <w:rsid w:val="00792A8B"/>
    <w:rsid w:val="00792C57"/>
    <w:rsid w:val="007931D1"/>
    <w:rsid w:val="00794672"/>
    <w:rsid w:val="00794B53"/>
    <w:rsid w:val="007959D2"/>
    <w:rsid w:val="00795B06"/>
    <w:rsid w:val="00796201"/>
    <w:rsid w:val="00796EFE"/>
    <w:rsid w:val="00797FCE"/>
    <w:rsid w:val="007A0D01"/>
    <w:rsid w:val="007A0ED9"/>
    <w:rsid w:val="007A15BE"/>
    <w:rsid w:val="007A15FD"/>
    <w:rsid w:val="007A2F96"/>
    <w:rsid w:val="007A4060"/>
    <w:rsid w:val="007A4EF0"/>
    <w:rsid w:val="007A59E0"/>
    <w:rsid w:val="007A6371"/>
    <w:rsid w:val="007A6727"/>
    <w:rsid w:val="007A7442"/>
    <w:rsid w:val="007A7E9D"/>
    <w:rsid w:val="007B0C3E"/>
    <w:rsid w:val="007B11A5"/>
    <w:rsid w:val="007B1295"/>
    <w:rsid w:val="007B13FF"/>
    <w:rsid w:val="007B24C2"/>
    <w:rsid w:val="007B3119"/>
    <w:rsid w:val="007B3A17"/>
    <w:rsid w:val="007B43BC"/>
    <w:rsid w:val="007B52BC"/>
    <w:rsid w:val="007B5D37"/>
    <w:rsid w:val="007B5D44"/>
    <w:rsid w:val="007B72C8"/>
    <w:rsid w:val="007B78B8"/>
    <w:rsid w:val="007C0A7B"/>
    <w:rsid w:val="007C0FF3"/>
    <w:rsid w:val="007C1746"/>
    <w:rsid w:val="007C1813"/>
    <w:rsid w:val="007C3103"/>
    <w:rsid w:val="007C3D3A"/>
    <w:rsid w:val="007C4723"/>
    <w:rsid w:val="007C4D4C"/>
    <w:rsid w:val="007C5863"/>
    <w:rsid w:val="007C5A7E"/>
    <w:rsid w:val="007C62C7"/>
    <w:rsid w:val="007C637F"/>
    <w:rsid w:val="007C65F8"/>
    <w:rsid w:val="007C71A0"/>
    <w:rsid w:val="007C772E"/>
    <w:rsid w:val="007D0BAD"/>
    <w:rsid w:val="007D16F4"/>
    <w:rsid w:val="007D1FA7"/>
    <w:rsid w:val="007D30E6"/>
    <w:rsid w:val="007D3E8C"/>
    <w:rsid w:val="007D4FDF"/>
    <w:rsid w:val="007D535E"/>
    <w:rsid w:val="007D5F62"/>
    <w:rsid w:val="007E00E0"/>
    <w:rsid w:val="007E0115"/>
    <w:rsid w:val="007E1031"/>
    <w:rsid w:val="007E15F5"/>
    <w:rsid w:val="007E18A8"/>
    <w:rsid w:val="007E1D17"/>
    <w:rsid w:val="007E29A7"/>
    <w:rsid w:val="007E2C24"/>
    <w:rsid w:val="007E378B"/>
    <w:rsid w:val="007E3B15"/>
    <w:rsid w:val="007E4C14"/>
    <w:rsid w:val="007E4EF4"/>
    <w:rsid w:val="007E5398"/>
    <w:rsid w:val="007E60B7"/>
    <w:rsid w:val="007E6290"/>
    <w:rsid w:val="007E6329"/>
    <w:rsid w:val="007E6A6D"/>
    <w:rsid w:val="007E769B"/>
    <w:rsid w:val="007F04BE"/>
    <w:rsid w:val="007F0757"/>
    <w:rsid w:val="007F2906"/>
    <w:rsid w:val="007F50F9"/>
    <w:rsid w:val="007F646B"/>
    <w:rsid w:val="007F71FA"/>
    <w:rsid w:val="00800140"/>
    <w:rsid w:val="00800465"/>
    <w:rsid w:val="00800779"/>
    <w:rsid w:val="00800F03"/>
    <w:rsid w:val="00801A81"/>
    <w:rsid w:val="00801F8C"/>
    <w:rsid w:val="00801FFF"/>
    <w:rsid w:val="00803107"/>
    <w:rsid w:val="00803C7D"/>
    <w:rsid w:val="00803D0B"/>
    <w:rsid w:val="00803DDE"/>
    <w:rsid w:val="008048AD"/>
    <w:rsid w:val="00804C4B"/>
    <w:rsid w:val="00805F96"/>
    <w:rsid w:val="00806FCA"/>
    <w:rsid w:val="0080729D"/>
    <w:rsid w:val="00807AA3"/>
    <w:rsid w:val="00807F87"/>
    <w:rsid w:val="0081077B"/>
    <w:rsid w:val="00810D56"/>
    <w:rsid w:val="008129FC"/>
    <w:rsid w:val="0081369C"/>
    <w:rsid w:val="008149BA"/>
    <w:rsid w:val="00814BB0"/>
    <w:rsid w:val="00814CB0"/>
    <w:rsid w:val="008164B3"/>
    <w:rsid w:val="00816516"/>
    <w:rsid w:val="00817E6F"/>
    <w:rsid w:val="0082169B"/>
    <w:rsid w:val="008220CF"/>
    <w:rsid w:val="008227FD"/>
    <w:rsid w:val="008240F8"/>
    <w:rsid w:val="008246BD"/>
    <w:rsid w:val="008254DF"/>
    <w:rsid w:val="00825842"/>
    <w:rsid w:val="0082769B"/>
    <w:rsid w:val="00827A90"/>
    <w:rsid w:val="00827F84"/>
    <w:rsid w:val="00832D28"/>
    <w:rsid w:val="00833217"/>
    <w:rsid w:val="00833AE5"/>
    <w:rsid w:val="00834140"/>
    <w:rsid w:val="0083484D"/>
    <w:rsid w:val="00834941"/>
    <w:rsid w:val="00834E42"/>
    <w:rsid w:val="00835CA3"/>
    <w:rsid w:val="00837617"/>
    <w:rsid w:val="00840308"/>
    <w:rsid w:val="00840C97"/>
    <w:rsid w:val="0084112A"/>
    <w:rsid w:val="008411E6"/>
    <w:rsid w:val="00841619"/>
    <w:rsid w:val="00843729"/>
    <w:rsid w:val="008453BD"/>
    <w:rsid w:val="00845D73"/>
    <w:rsid w:val="008479AC"/>
    <w:rsid w:val="00847B2F"/>
    <w:rsid w:val="00847E6A"/>
    <w:rsid w:val="00850F86"/>
    <w:rsid w:val="0085127B"/>
    <w:rsid w:val="00853CB4"/>
    <w:rsid w:val="00853E1F"/>
    <w:rsid w:val="00853E61"/>
    <w:rsid w:val="00854EBE"/>
    <w:rsid w:val="008557D2"/>
    <w:rsid w:val="0085588A"/>
    <w:rsid w:val="00855954"/>
    <w:rsid w:val="00855CC3"/>
    <w:rsid w:val="00856ABE"/>
    <w:rsid w:val="00857A1F"/>
    <w:rsid w:val="0086034A"/>
    <w:rsid w:val="00860443"/>
    <w:rsid w:val="00860681"/>
    <w:rsid w:val="008609C5"/>
    <w:rsid w:val="00860B28"/>
    <w:rsid w:val="00860FCD"/>
    <w:rsid w:val="00861407"/>
    <w:rsid w:val="00861AEE"/>
    <w:rsid w:val="008627D9"/>
    <w:rsid w:val="00862B8F"/>
    <w:rsid w:val="00865992"/>
    <w:rsid w:val="00866496"/>
    <w:rsid w:val="008672E6"/>
    <w:rsid w:val="00870165"/>
    <w:rsid w:val="008711CC"/>
    <w:rsid w:val="00871BEC"/>
    <w:rsid w:val="008727EC"/>
    <w:rsid w:val="00872B3D"/>
    <w:rsid w:val="008749A1"/>
    <w:rsid w:val="00874F8B"/>
    <w:rsid w:val="00874F91"/>
    <w:rsid w:val="0087516C"/>
    <w:rsid w:val="00875684"/>
    <w:rsid w:val="008758B7"/>
    <w:rsid w:val="008759E2"/>
    <w:rsid w:val="008768B5"/>
    <w:rsid w:val="00876F41"/>
    <w:rsid w:val="008779C0"/>
    <w:rsid w:val="00877B3E"/>
    <w:rsid w:val="0088020E"/>
    <w:rsid w:val="00881295"/>
    <w:rsid w:val="008813C8"/>
    <w:rsid w:val="00882BA1"/>
    <w:rsid w:val="00882EE3"/>
    <w:rsid w:val="008832B2"/>
    <w:rsid w:val="00884691"/>
    <w:rsid w:val="00885204"/>
    <w:rsid w:val="008865E5"/>
    <w:rsid w:val="00886A15"/>
    <w:rsid w:val="00886B57"/>
    <w:rsid w:val="00887918"/>
    <w:rsid w:val="00887C23"/>
    <w:rsid w:val="0089024E"/>
    <w:rsid w:val="00890AC8"/>
    <w:rsid w:val="008917E1"/>
    <w:rsid w:val="00892157"/>
    <w:rsid w:val="008923DE"/>
    <w:rsid w:val="00893233"/>
    <w:rsid w:val="00893A39"/>
    <w:rsid w:val="008953B8"/>
    <w:rsid w:val="00896639"/>
    <w:rsid w:val="008971C3"/>
    <w:rsid w:val="00897543"/>
    <w:rsid w:val="00897AD6"/>
    <w:rsid w:val="008A0153"/>
    <w:rsid w:val="008A0FA0"/>
    <w:rsid w:val="008A2810"/>
    <w:rsid w:val="008A2F55"/>
    <w:rsid w:val="008A3BE1"/>
    <w:rsid w:val="008A44DE"/>
    <w:rsid w:val="008A49C9"/>
    <w:rsid w:val="008A538F"/>
    <w:rsid w:val="008A624B"/>
    <w:rsid w:val="008A6594"/>
    <w:rsid w:val="008A7577"/>
    <w:rsid w:val="008B0C8C"/>
    <w:rsid w:val="008B12DA"/>
    <w:rsid w:val="008B1EE7"/>
    <w:rsid w:val="008B20C2"/>
    <w:rsid w:val="008B27DF"/>
    <w:rsid w:val="008B38FD"/>
    <w:rsid w:val="008B43BD"/>
    <w:rsid w:val="008B4C67"/>
    <w:rsid w:val="008B5081"/>
    <w:rsid w:val="008B554E"/>
    <w:rsid w:val="008B5AC9"/>
    <w:rsid w:val="008B6278"/>
    <w:rsid w:val="008B6D82"/>
    <w:rsid w:val="008B7521"/>
    <w:rsid w:val="008C2CAB"/>
    <w:rsid w:val="008C3643"/>
    <w:rsid w:val="008C4325"/>
    <w:rsid w:val="008C4344"/>
    <w:rsid w:val="008C5C01"/>
    <w:rsid w:val="008C5E5F"/>
    <w:rsid w:val="008C6ED7"/>
    <w:rsid w:val="008C6FE7"/>
    <w:rsid w:val="008C791E"/>
    <w:rsid w:val="008C7DF7"/>
    <w:rsid w:val="008D2881"/>
    <w:rsid w:val="008D3FE6"/>
    <w:rsid w:val="008D6980"/>
    <w:rsid w:val="008D70C3"/>
    <w:rsid w:val="008D7345"/>
    <w:rsid w:val="008D75A1"/>
    <w:rsid w:val="008D7E32"/>
    <w:rsid w:val="008E089C"/>
    <w:rsid w:val="008E0EAC"/>
    <w:rsid w:val="008E105A"/>
    <w:rsid w:val="008E141E"/>
    <w:rsid w:val="008E15CD"/>
    <w:rsid w:val="008E1B9A"/>
    <w:rsid w:val="008E229D"/>
    <w:rsid w:val="008E2AE4"/>
    <w:rsid w:val="008E41D6"/>
    <w:rsid w:val="008E646E"/>
    <w:rsid w:val="008E6D11"/>
    <w:rsid w:val="008F0491"/>
    <w:rsid w:val="008F070A"/>
    <w:rsid w:val="008F1FA0"/>
    <w:rsid w:val="008F2CE1"/>
    <w:rsid w:val="008F363A"/>
    <w:rsid w:val="008F59C3"/>
    <w:rsid w:val="008F692B"/>
    <w:rsid w:val="008F698A"/>
    <w:rsid w:val="009001AB"/>
    <w:rsid w:val="00900787"/>
    <w:rsid w:val="00901097"/>
    <w:rsid w:val="009016FA"/>
    <w:rsid w:val="009029CA"/>
    <w:rsid w:val="00902C41"/>
    <w:rsid w:val="00902F8F"/>
    <w:rsid w:val="0090323C"/>
    <w:rsid w:val="00904B7D"/>
    <w:rsid w:val="00904F75"/>
    <w:rsid w:val="00906E50"/>
    <w:rsid w:val="00907B42"/>
    <w:rsid w:val="00907D08"/>
    <w:rsid w:val="00910CD5"/>
    <w:rsid w:val="00910D95"/>
    <w:rsid w:val="00911652"/>
    <w:rsid w:val="00911687"/>
    <w:rsid w:val="00911D33"/>
    <w:rsid w:val="0091340D"/>
    <w:rsid w:val="00913928"/>
    <w:rsid w:val="0091468A"/>
    <w:rsid w:val="009161A9"/>
    <w:rsid w:val="0091733D"/>
    <w:rsid w:val="00917C3B"/>
    <w:rsid w:val="009227A9"/>
    <w:rsid w:val="00922CB7"/>
    <w:rsid w:val="00922F02"/>
    <w:rsid w:val="00923030"/>
    <w:rsid w:val="009235A2"/>
    <w:rsid w:val="009240B8"/>
    <w:rsid w:val="00924124"/>
    <w:rsid w:val="0092497D"/>
    <w:rsid w:val="00924A8B"/>
    <w:rsid w:val="00925923"/>
    <w:rsid w:val="009261C2"/>
    <w:rsid w:val="0093050D"/>
    <w:rsid w:val="00931100"/>
    <w:rsid w:val="00931C8A"/>
    <w:rsid w:val="00932028"/>
    <w:rsid w:val="009348BB"/>
    <w:rsid w:val="00935568"/>
    <w:rsid w:val="009360F8"/>
    <w:rsid w:val="00937FD4"/>
    <w:rsid w:val="00940530"/>
    <w:rsid w:val="00941C90"/>
    <w:rsid w:val="00941EC1"/>
    <w:rsid w:val="00942085"/>
    <w:rsid w:val="00943810"/>
    <w:rsid w:val="00947795"/>
    <w:rsid w:val="00947E41"/>
    <w:rsid w:val="00951F95"/>
    <w:rsid w:val="00952B83"/>
    <w:rsid w:val="00952C8B"/>
    <w:rsid w:val="00953121"/>
    <w:rsid w:val="009537A3"/>
    <w:rsid w:val="00953805"/>
    <w:rsid w:val="00953B20"/>
    <w:rsid w:val="00954F35"/>
    <w:rsid w:val="009572B9"/>
    <w:rsid w:val="00960E7E"/>
    <w:rsid w:val="00961CCF"/>
    <w:rsid w:val="00962181"/>
    <w:rsid w:val="009648C5"/>
    <w:rsid w:val="00965399"/>
    <w:rsid w:val="009657D1"/>
    <w:rsid w:val="00965A19"/>
    <w:rsid w:val="00965E0E"/>
    <w:rsid w:val="00965F8D"/>
    <w:rsid w:val="009661F0"/>
    <w:rsid w:val="009668F8"/>
    <w:rsid w:val="00967643"/>
    <w:rsid w:val="00970297"/>
    <w:rsid w:val="00970BB8"/>
    <w:rsid w:val="00971A0D"/>
    <w:rsid w:val="00972008"/>
    <w:rsid w:val="00973AD7"/>
    <w:rsid w:val="009750E7"/>
    <w:rsid w:val="0097511B"/>
    <w:rsid w:val="00975715"/>
    <w:rsid w:val="00975B6A"/>
    <w:rsid w:val="00975FE8"/>
    <w:rsid w:val="0097617A"/>
    <w:rsid w:val="0097725B"/>
    <w:rsid w:val="00977832"/>
    <w:rsid w:val="009778E9"/>
    <w:rsid w:val="00980A47"/>
    <w:rsid w:val="00981696"/>
    <w:rsid w:val="00982A48"/>
    <w:rsid w:val="0098321D"/>
    <w:rsid w:val="009836EE"/>
    <w:rsid w:val="009843E4"/>
    <w:rsid w:val="009848FE"/>
    <w:rsid w:val="00985FBA"/>
    <w:rsid w:val="00985FFE"/>
    <w:rsid w:val="00986E59"/>
    <w:rsid w:val="00987065"/>
    <w:rsid w:val="00987F14"/>
    <w:rsid w:val="009900DD"/>
    <w:rsid w:val="00990614"/>
    <w:rsid w:val="009928B6"/>
    <w:rsid w:val="00993C02"/>
    <w:rsid w:val="00994DBC"/>
    <w:rsid w:val="009953FF"/>
    <w:rsid w:val="00996E00"/>
    <w:rsid w:val="009973E6"/>
    <w:rsid w:val="009A04BF"/>
    <w:rsid w:val="009A0970"/>
    <w:rsid w:val="009A1064"/>
    <w:rsid w:val="009A2411"/>
    <w:rsid w:val="009A2430"/>
    <w:rsid w:val="009A2613"/>
    <w:rsid w:val="009A2825"/>
    <w:rsid w:val="009A2B22"/>
    <w:rsid w:val="009A30E6"/>
    <w:rsid w:val="009A3704"/>
    <w:rsid w:val="009A646D"/>
    <w:rsid w:val="009A75CE"/>
    <w:rsid w:val="009B11EF"/>
    <w:rsid w:val="009B14F9"/>
    <w:rsid w:val="009B15B3"/>
    <w:rsid w:val="009B2A76"/>
    <w:rsid w:val="009B608C"/>
    <w:rsid w:val="009B60A6"/>
    <w:rsid w:val="009B63E8"/>
    <w:rsid w:val="009B63F4"/>
    <w:rsid w:val="009B63FF"/>
    <w:rsid w:val="009B6C9D"/>
    <w:rsid w:val="009C1D85"/>
    <w:rsid w:val="009C1F7C"/>
    <w:rsid w:val="009C300B"/>
    <w:rsid w:val="009C3E14"/>
    <w:rsid w:val="009C5930"/>
    <w:rsid w:val="009C658D"/>
    <w:rsid w:val="009C7453"/>
    <w:rsid w:val="009D050D"/>
    <w:rsid w:val="009D07BC"/>
    <w:rsid w:val="009D0A8C"/>
    <w:rsid w:val="009D19D6"/>
    <w:rsid w:val="009D268C"/>
    <w:rsid w:val="009D2765"/>
    <w:rsid w:val="009D2CED"/>
    <w:rsid w:val="009D302C"/>
    <w:rsid w:val="009D35EB"/>
    <w:rsid w:val="009D4CF3"/>
    <w:rsid w:val="009D4D0B"/>
    <w:rsid w:val="009D6232"/>
    <w:rsid w:val="009D735F"/>
    <w:rsid w:val="009E16E1"/>
    <w:rsid w:val="009E1F59"/>
    <w:rsid w:val="009E450E"/>
    <w:rsid w:val="009E454F"/>
    <w:rsid w:val="009E4F08"/>
    <w:rsid w:val="009E5C03"/>
    <w:rsid w:val="009E636F"/>
    <w:rsid w:val="009E63EB"/>
    <w:rsid w:val="009F13C5"/>
    <w:rsid w:val="009F218F"/>
    <w:rsid w:val="009F37A6"/>
    <w:rsid w:val="009F3EF6"/>
    <w:rsid w:val="009F4A47"/>
    <w:rsid w:val="009F558A"/>
    <w:rsid w:val="009F62B8"/>
    <w:rsid w:val="00A01304"/>
    <w:rsid w:val="00A01EB0"/>
    <w:rsid w:val="00A021AE"/>
    <w:rsid w:val="00A022D1"/>
    <w:rsid w:val="00A027DA"/>
    <w:rsid w:val="00A02B34"/>
    <w:rsid w:val="00A0314A"/>
    <w:rsid w:val="00A0317C"/>
    <w:rsid w:val="00A0359A"/>
    <w:rsid w:val="00A03601"/>
    <w:rsid w:val="00A0371A"/>
    <w:rsid w:val="00A0466A"/>
    <w:rsid w:val="00A04782"/>
    <w:rsid w:val="00A067AA"/>
    <w:rsid w:val="00A06809"/>
    <w:rsid w:val="00A069C6"/>
    <w:rsid w:val="00A06FF8"/>
    <w:rsid w:val="00A07BB3"/>
    <w:rsid w:val="00A10437"/>
    <w:rsid w:val="00A134E2"/>
    <w:rsid w:val="00A13FB0"/>
    <w:rsid w:val="00A1427E"/>
    <w:rsid w:val="00A151DD"/>
    <w:rsid w:val="00A159FF"/>
    <w:rsid w:val="00A16D9E"/>
    <w:rsid w:val="00A21135"/>
    <w:rsid w:val="00A22BBF"/>
    <w:rsid w:val="00A22E00"/>
    <w:rsid w:val="00A230F8"/>
    <w:rsid w:val="00A2364E"/>
    <w:rsid w:val="00A24545"/>
    <w:rsid w:val="00A24DE9"/>
    <w:rsid w:val="00A2555A"/>
    <w:rsid w:val="00A258DC"/>
    <w:rsid w:val="00A26EA1"/>
    <w:rsid w:val="00A26F26"/>
    <w:rsid w:val="00A278A6"/>
    <w:rsid w:val="00A308C2"/>
    <w:rsid w:val="00A3144F"/>
    <w:rsid w:val="00A318D1"/>
    <w:rsid w:val="00A31E9C"/>
    <w:rsid w:val="00A32F39"/>
    <w:rsid w:val="00A3488D"/>
    <w:rsid w:val="00A352DD"/>
    <w:rsid w:val="00A35CF8"/>
    <w:rsid w:val="00A369FC"/>
    <w:rsid w:val="00A36F35"/>
    <w:rsid w:val="00A37294"/>
    <w:rsid w:val="00A3B46B"/>
    <w:rsid w:val="00A40871"/>
    <w:rsid w:val="00A41408"/>
    <w:rsid w:val="00A41559"/>
    <w:rsid w:val="00A42288"/>
    <w:rsid w:val="00A4238C"/>
    <w:rsid w:val="00A43900"/>
    <w:rsid w:val="00A43AEC"/>
    <w:rsid w:val="00A43CDB"/>
    <w:rsid w:val="00A44028"/>
    <w:rsid w:val="00A44772"/>
    <w:rsid w:val="00A473F6"/>
    <w:rsid w:val="00A5004F"/>
    <w:rsid w:val="00A52CAD"/>
    <w:rsid w:val="00A530E6"/>
    <w:rsid w:val="00A53982"/>
    <w:rsid w:val="00A53EC9"/>
    <w:rsid w:val="00A54DAF"/>
    <w:rsid w:val="00A54EC1"/>
    <w:rsid w:val="00A55A67"/>
    <w:rsid w:val="00A56CB0"/>
    <w:rsid w:val="00A57F86"/>
    <w:rsid w:val="00A61047"/>
    <w:rsid w:val="00A610BD"/>
    <w:rsid w:val="00A61F7B"/>
    <w:rsid w:val="00A62C17"/>
    <w:rsid w:val="00A62CAD"/>
    <w:rsid w:val="00A6423F"/>
    <w:rsid w:val="00A645A6"/>
    <w:rsid w:val="00A64728"/>
    <w:rsid w:val="00A65235"/>
    <w:rsid w:val="00A6561E"/>
    <w:rsid w:val="00A65C99"/>
    <w:rsid w:val="00A66C95"/>
    <w:rsid w:val="00A67E16"/>
    <w:rsid w:val="00A67FB7"/>
    <w:rsid w:val="00A71C14"/>
    <w:rsid w:val="00A72AE9"/>
    <w:rsid w:val="00A72C92"/>
    <w:rsid w:val="00A740CB"/>
    <w:rsid w:val="00A7414C"/>
    <w:rsid w:val="00A74C64"/>
    <w:rsid w:val="00A777D3"/>
    <w:rsid w:val="00A779B4"/>
    <w:rsid w:val="00A77E1C"/>
    <w:rsid w:val="00A81212"/>
    <w:rsid w:val="00A813BC"/>
    <w:rsid w:val="00A8146A"/>
    <w:rsid w:val="00A8211B"/>
    <w:rsid w:val="00A83BD7"/>
    <w:rsid w:val="00A847E8"/>
    <w:rsid w:val="00A84BB2"/>
    <w:rsid w:val="00A84C90"/>
    <w:rsid w:val="00A8642F"/>
    <w:rsid w:val="00A90473"/>
    <w:rsid w:val="00A906F2"/>
    <w:rsid w:val="00A90CF7"/>
    <w:rsid w:val="00A90E2C"/>
    <w:rsid w:val="00A913B7"/>
    <w:rsid w:val="00A91636"/>
    <w:rsid w:val="00A91D7E"/>
    <w:rsid w:val="00A923AB"/>
    <w:rsid w:val="00A92DCB"/>
    <w:rsid w:val="00A94210"/>
    <w:rsid w:val="00A944D2"/>
    <w:rsid w:val="00A959FB"/>
    <w:rsid w:val="00A96420"/>
    <w:rsid w:val="00A96B1D"/>
    <w:rsid w:val="00A979AA"/>
    <w:rsid w:val="00AA0153"/>
    <w:rsid w:val="00AA0571"/>
    <w:rsid w:val="00AA07D2"/>
    <w:rsid w:val="00AA1BBC"/>
    <w:rsid w:val="00AA210B"/>
    <w:rsid w:val="00AA23C1"/>
    <w:rsid w:val="00AA2C13"/>
    <w:rsid w:val="00AA36EF"/>
    <w:rsid w:val="00AA42DC"/>
    <w:rsid w:val="00AA492F"/>
    <w:rsid w:val="00AA57EC"/>
    <w:rsid w:val="00AB0869"/>
    <w:rsid w:val="00AB0D9D"/>
    <w:rsid w:val="00AB15DF"/>
    <w:rsid w:val="00AB1B96"/>
    <w:rsid w:val="00AB2563"/>
    <w:rsid w:val="00AB2C41"/>
    <w:rsid w:val="00AB442E"/>
    <w:rsid w:val="00AB5215"/>
    <w:rsid w:val="00AB5640"/>
    <w:rsid w:val="00AB764A"/>
    <w:rsid w:val="00AB78AB"/>
    <w:rsid w:val="00AC03C4"/>
    <w:rsid w:val="00AC2D80"/>
    <w:rsid w:val="00AC3E7C"/>
    <w:rsid w:val="00AC4EBA"/>
    <w:rsid w:val="00AC5460"/>
    <w:rsid w:val="00AC5CFB"/>
    <w:rsid w:val="00AC60B9"/>
    <w:rsid w:val="00AC6EAE"/>
    <w:rsid w:val="00AC75A9"/>
    <w:rsid w:val="00AC7B62"/>
    <w:rsid w:val="00AC7FB8"/>
    <w:rsid w:val="00AD018F"/>
    <w:rsid w:val="00AD38CA"/>
    <w:rsid w:val="00AD3ADC"/>
    <w:rsid w:val="00AD4266"/>
    <w:rsid w:val="00AD43DA"/>
    <w:rsid w:val="00AD54C1"/>
    <w:rsid w:val="00AE065A"/>
    <w:rsid w:val="00AE0CB5"/>
    <w:rsid w:val="00AE2113"/>
    <w:rsid w:val="00AE2551"/>
    <w:rsid w:val="00AE2668"/>
    <w:rsid w:val="00AE2BF0"/>
    <w:rsid w:val="00AE4412"/>
    <w:rsid w:val="00AE6532"/>
    <w:rsid w:val="00AE6D0D"/>
    <w:rsid w:val="00AE729B"/>
    <w:rsid w:val="00AE7369"/>
    <w:rsid w:val="00AE76FF"/>
    <w:rsid w:val="00AE7718"/>
    <w:rsid w:val="00AF00B4"/>
    <w:rsid w:val="00AF0A9E"/>
    <w:rsid w:val="00AF0EDA"/>
    <w:rsid w:val="00AF17B3"/>
    <w:rsid w:val="00AF1879"/>
    <w:rsid w:val="00AF1ABC"/>
    <w:rsid w:val="00AF1E9A"/>
    <w:rsid w:val="00AF2269"/>
    <w:rsid w:val="00AF25BB"/>
    <w:rsid w:val="00AF3539"/>
    <w:rsid w:val="00AF42A7"/>
    <w:rsid w:val="00AF495D"/>
    <w:rsid w:val="00AF5A3F"/>
    <w:rsid w:val="00AF5AA1"/>
    <w:rsid w:val="00AF5D44"/>
    <w:rsid w:val="00AF76D7"/>
    <w:rsid w:val="00B00205"/>
    <w:rsid w:val="00B0099B"/>
    <w:rsid w:val="00B00BA8"/>
    <w:rsid w:val="00B01AAF"/>
    <w:rsid w:val="00B020B6"/>
    <w:rsid w:val="00B032DC"/>
    <w:rsid w:val="00B03829"/>
    <w:rsid w:val="00B04236"/>
    <w:rsid w:val="00B049E1"/>
    <w:rsid w:val="00B04A92"/>
    <w:rsid w:val="00B04C68"/>
    <w:rsid w:val="00B06F70"/>
    <w:rsid w:val="00B07076"/>
    <w:rsid w:val="00B0709A"/>
    <w:rsid w:val="00B074FB"/>
    <w:rsid w:val="00B07710"/>
    <w:rsid w:val="00B100A3"/>
    <w:rsid w:val="00B1077A"/>
    <w:rsid w:val="00B11CD6"/>
    <w:rsid w:val="00B121B8"/>
    <w:rsid w:val="00B12462"/>
    <w:rsid w:val="00B132AA"/>
    <w:rsid w:val="00B13823"/>
    <w:rsid w:val="00B13B82"/>
    <w:rsid w:val="00B14F1F"/>
    <w:rsid w:val="00B1590F"/>
    <w:rsid w:val="00B15B32"/>
    <w:rsid w:val="00B15DC3"/>
    <w:rsid w:val="00B162B8"/>
    <w:rsid w:val="00B166D6"/>
    <w:rsid w:val="00B17629"/>
    <w:rsid w:val="00B203C7"/>
    <w:rsid w:val="00B208E6"/>
    <w:rsid w:val="00B21A01"/>
    <w:rsid w:val="00B21F47"/>
    <w:rsid w:val="00B225B8"/>
    <w:rsid w:val="00B2282B"/>
    <w:rsid w:val="00B26D10"/>
    <w:rsid w:val="00B27455"/>
    <w:rsid w:val="00B30019"/>
    <w:rsid w:val="00B3112D"/>
    <w:rsid w:val="00B316AC"/>
    <w:rsid w:val="00B32AC3"/>
    <w:rsid w:val="00B32E70"/>
    <w:rsid w:val="00B334F9"/>
    <w:rsid w:val="00B341F0"/>
    <w:rsid w:val="00B3500D"/>
    <w:rsid w:val="00B351EE"/>
    <w:rsid w:val="00B3706B"/>
    <w:rsid w:val="00B37142"/>
    <w:rsid w:val="00B404C3"/>
    <w:rsid w:val="00B41449"/>
    <w:rsid w:val="00B41BE1"/>
    <w:rsid w:val="00B423D9"/>
    <w:rsid w:val="00B44B76"/>
    <w:rsid w:val="00B4533E"/>
    <w:rsid w:val="00B4593A"/>
    <w:rsid w:val="00B46208"/>
    <w:rsid w:val="00B4675F"/>
    <w:rsid w:val="00B46D48"/>
    <w:rsid w:val="00B47428"/>
    <w:rsid w:val="00B50732"/>
    <w:rsid w:val="00B50BBF"/>
    <w:rsid w:val="00B51FEE"/>
    <w:rsid w:val="00B52856"/>
    <w:rsid w:val="00B53813"/>
    <w:rsid w:val="00B54D8B"/>
    <w:rsid w:val="00B5558A"/>
    <w:rsid w:val="00B55E0A"/>
    <w:rsid w:val="00B55EF1"/>
    <w:rsid w:val="00B56193"/>
    <w:rsid w:val="00B563E8"/>
    <w:rsid w:val="00B56C6E"/>
    <w:rsid w:val="00B5755B"/>
    <w:rsid w:val="00B60942"/>
    <w:rsid w:val="00B60A67"/>
    <w:rsid w:val="00B60C8F"/>
    <w:rsid w:val="00B61D5D"/>
    <w:rsid w:val="00B62AA6"/>
    <w:rsid w:val="00B63046"/>
    <w:rsid w:val="00B64DBA"/>
    <w:rsid w:val="00B6739B"/>
    <w:rsid w:val="00B678C1"/>
    <w:rsid w:val="00B67D12"/>
    <w:rsid w:val="00B719F5"/>
    <w:rsid w:val="00B732C1"/>
    <w:rsid w:val="00B74AF4"/>
    <w:rsid w:val="00B7547C"/>
    <w:rsid w:val="00B77342"/>
    <w:rsid w:val="00B7766E"/>
    <w:rsid w:val="00B8109E"/>
    <w:rsid w:val="00B810C7"/>
    <w:rsid w:val="00B8447F"/>
    <w:rsid w:val="00B854E6"/>
    <w:rsid w:val="00B8564E"/>
    <w:rsid w:val="00B85DBB"/>
    <w:rsid w:val="00B85DFA"/>
    <w:rsid w:val="00B862DC"/>
    <w:rsid w:val="00B8797A"/>
    <w:rsid w:val="00B87E8E"/>
    <w:rsid w:val="00B90325"/>
    <w:rsid w:val="00B906F4"/>
    <w:rsid w:val="00B90870"/>
    <w:rsid w:val="00B90B29"/>
    <w:rsid w:val="00B911F1"/>
    <w:rsid w:val="00B91524"/>
    <w:rsid w:val="00B92B49"/>
    <w:rsid w:val="00B92C87"/>
    <w:rsid w:val="00B9447D"/>
    <w:rsid w:val="00B94BC2"/>
    <w:rsid w:val="00B95058"/>
    <w:rsid w:val="00B954F6"/>
    <w:rsid w:val="00B95565"/>
    <w:rsid w:val="00B95C53"/>
    <w:rsid w:val="00B96C94"/>
    <w:rsid w:val="00B976E3"/>
    <w:rsid w:val="00BA0B62"/>
    <w:rsid w:val="00BA0F7E"/>
    <w:rsid w:val="00BA1BAB"/>
    <w:rsid w:val="00BA22AC"/>
    <w:rsid w:val="00BA4364"/>
    <w:rsid w:val="00BA458C"/>
    <w:rsid w:val="00BA472D"/>
    <w:rsid w:val="00BA55A3"/>
    <w:rsid w:val="00BA57A8"/>
    <w:rsid w:val="00BA60BB"/>
    <w:rsid w:val="00BA62D7"/>
    <w:rsid w:val="00BA7221"/>
    <w:rsid w:val="00BA7782"/>
    <w:rsid w:val="00BB0010"/>
    <w:rsid w:val="00BB05EB"/>
    <w:rsid w:val="00BB0CF5"/>
    <w:rsid w:val="00BB1DEF"/>
    <w:rsid w:val="00BB4189"/>
    <w:rsid w:val="00BB4E29"/>
    <w:rsid w:val="00BB5AE0"/>
    <w:rsid w:val="00BB60DA"/>
    <w:rsid w:val="00BB611D"/>
    <w:rsid w:val="00BB6187"/>
    <w:rsid w:val="00BB7CD9"/>
    <w:rsid w:val="00BC021F"/>
    <w:rsid w:val="00BC1556"/>
    <w:rsid w:val="00BC2A2D"/>
    <w:rsid w:val="00BC2A92"/>
    <w:rsid w:val="00BC40BE"/>
    <w:rsid w:val="00BC427F"/>
    <w:rsid w:val="00BC4C40"/>
    <w:rsid w:val="00BC5158"/>
    <w:rsid w:val="00BC5552"/>
    <w:rsid w:val="00BC56BC"/>
    <w:rsid w:val="00BC5F70"/>
    <w:rsid w:val="00BC6661"/>
    <w:rsid w:val="00BC69F4"/>
    <w:rsid w:val="00BC6F1E"/>
    <w:rsid w:val="00BC78B8"/>
    <w:rsid w:val="00BD017C"/>
    <w:rsid w:val="00BD0700"/>
    <w:rsid w:val="00BD35D1"/>
    <w:rsid w:val="00BD3A55"/>
    <w:rsid w:val="00BD4420"/>
    <w:rsid w:val="00BD5172"/>
    <w:rsid w:val="00BD52C3"/>
    <w:rsid w:val="00BD5EB8"/>
    <w:rsid w:val="00BD61B2"/>
    <w:rsid w:val="00BD74C9"/>
    <w:rsid w:val="00BD7795"/>
    <w:rsid w:val="00BE0026"/>
    <w:rsid w:val="00BE0518"/>
    <w:rsid w:val="00BE1400"/>
    <w:rsid w:val="00BE24E7"/>
    <w:rsid w:val="00BE25A7"/>
    <w:rsid w:val="00BE3096"/>
    <w:rsid w:val="00BE4798"/>
    <w:rsid w:val="00BE54D1"/>
    <w:rsid w:val="00BE5AC5"/>
    <w:rsid w:val="00BE5E78"/>
    <w:rsid w:val="00BE6061"/>
    <w:rsid w:val="00BE7A24"/>
    <w:rsid w:val="00BF08B0"/>
    <w:rsid w:val="00BF1A2D"/>
    <w:rsid w:val="00BF295D"/>
    <w:rsid w:val="00BF2B01"/>
    <w:rsid w:val="00BF2DB3"/>
    <w:rsid w:val="00BF4304"/>
    <w:rsid w:val="00BF4ADC"/>
    <w:rsid w:val="00BF4D40"/>
    <w:rsid w:val="00BF50C4"/>
    <w:rsid w:val="00BF56E0"/>
    <w:rsid w:val="00BF60FB"/>
    <w:rsid w:val="00BF6935"/>
    <w:rsid w:val="00BF96C6"/>
    <w:rsid w:val="00C02337"/>
    <w:rsid w:val="00C033C2"/>
    <w:rsid w:val="00C046A5"/>
    <w:rsid w:val="00C05589"/>
    <w:rsid w:val="00C05B7C"/>
    <w:rsid w:val="00C06D2F"/>
    <w:rsid w:val="00C06F3F"/>
    <w:rsid w:val="00C07035"/>
    <w:rsid w:val="00C07C1C"/>
    <w:rsid w:val="00C100E0"/>
    <w:rsid w:val="00C10437"/>
    <w:rsid w:val="00C10B40"/>
    <w:rsid w:val="00C1149C"/>
    <w:rsid w:val="00C11AA2"/>
    <w:rsid w:val="00C11CAE"/>
    <w:rsid w:val="00C11E26"/>
    <w:rsid w:val="00C1333B"/>
    <w:rsid w:val="00C13945"/>
    <w:rsid w:val="00C13B7A"/>
    <w:rsid w:val="00C13D73"/>
    <w:rsid w:val="00C13FEE"/>
    <w:rsid w:val="00C15E2B"/>
    <w:rsid w:val="00C17F17"/>
    <w:rsid w:val="00C2034F"/>
    <w:rsid w:val="00C2093C"/>
    <w:rsid w:val="00C209D0"/>
    <w:rsid w:val="00C2102F"/>
    <w:rsid w:val="00C210E3"/>
    <w:rsid w:val="00C2209C"/>
    <w:rsid w:val="00C228E2"/>
    <w:rsid w:val="00C232C9"/>
    <w:rsid w:val="00C233C9"/>
    <w:rsid w:val="00C23854"/>
    <w:rsid w:val="00C2385C"/>
    <w:rsid w:val="00C24F8A"/>
    <w:rsid w:val="00C25707"/>
    <w:rsid w:val="00C262E1"/>
    <w:rsid w:val="00C26530"/>
    <w:rsid w:val="00C2691E"/>
    <w:rsid w:val="00C26E23"/>
    <w:rsid w:val="00C270BB"/>
    <w:rsid w:val="00C30153"/>
    <w:rsid w:val="00C30808"/>
    <w:rsid w:val="00C30944"/>
    <w:rsid w:val="00C30C57"/>
    <w:rsid w:val="00C31009"/>
    <w:rsid w:val="00C312F0"/>
    <w:rsid w:val="00C31F4E"/>
    <w:rsid w:val="00C325C3"/>
    <w:rsid w:val="00C332DA"/>
    <w:rsid w:val="00C33654"/>
    <w:rsid w:val="00C36120"/>
    <w:rsid w:val="00C3720E"/>
    <w:rsid w:val="00C3738A"/>
    <w:rsid w:val="00C37C18"/>
    <w:rsid w:val="00C407AC"/>
    <w:rsid w:val="00C4096E"/>
    <w:rsid w:val="00C4111F"/>
    <w:rsid w:val="00C41198"/>
    <w:rsid w:val="00C414DC"/>
    <w:rsid w:val="00C41DF5"/>
    <w:rsid w:val="00C42C5C"/>
    <w:rsid w:val="00C42C6B"/>
    <w:rsid w:val="00C44648"/>
    <w:rsid w:val="00C447EE"/>
    <w:rsid w:val="00C44B95"/>
    <w:rsid w:val="00C452B4"/>
    <w:rsid w:val="00C45843"/>
    <w:rsid w:val="00C4741F"/>
    <w:rsid w:val="00C47515"/>
    <w:rsid w:val="00C50F2F"/>
    <w:rsid w:val="00C53C9B"/>
    <w:rsid w:val="00C5472E"/>
    <w:rsid w:val="00C547D3"/>
    <w:rsid w:val="00C552CB"/>
    <w:rsid w:val="00C563C3"/>
    <w:rsid w:val="00C568ED"/>
    <w:rsid w:val="00C56E7D"/>
    <w:rsid w:val="00C57B50"/>
    <w:rsid w:val="00C57FC1"/>
    <w:rsid w:val="00C60648"/>
    <w:rsid w:val="00C614F9"/>
    <w:rsid w:val="00C6163D"/>
    <w:rsid w:val="00C62C72"/>
    <w:rsid w:val="00C63432"/>
    <w:rsid w:val="00C63AB2"/>
    <w:rsid w:val="00C65941"/>
    <w:rsid w:val="00C6743F"/>
    <w:rsid w:val="00C67E76"/>
    <w:rsid w:val="00C67F0D"/>
    <w:rsid w:val="00C7018D"/>
    <w:rsid w:val="00C7176B"/>
    <w:rsid w:val="00C72232"/>
    <w:rsid w:val="00C72945"/>
    <w:rsid w:val="00C72E77"/>
    <w:rsid w:val="00C7322F"/>
    <w:rsid w:val="00C73617"/>
    <w:rsid w:val="00C7434E"/>
    <w:rsid w:val="00C75CBD"/>
    <w:rsid w:val="00C7665A"/>
    <w:rsid w:val="00C76A64"/>
    <w:rsid w:val="00C76BC8"/>
    <w:rsid w:val="00C77221"/>
    <w:rsid w:val="00C80F03"/>
    <w:rsid w:val="00C816E4"/>
    <w:rsid w:val="00C81A86"/>
    <w:rsid w:val="00C83806"/>
    <w:rsid w:val="00C839A8"/>
    <w:rsid w:val="00C83AEB"/>
    <w:rsid w:val="00C86D38"/>
    <w:rsid w:val="00C90586"/>
    <w:rsid w:val="00C915FA"/>
    <w:rsid w:val="00C91A86"/>
    <w:rsid w:val="00C93B95"/>
    <w:rsid w:val="00C946D3"/>
    <w:rsid w:val="00C96329"/>
    <w:rsid w:val="00C96855"/>
    <w:rsid w:val="00C97D1F"/>
    <w:rsid w:val="00CA0781"/>
    <w:rsid w:val="00CA1020"/>
    <w:rsid w:val="00CA15D8"/>
    <w:rsid w:val="00CA16FD"/>
    <w:rsid w:val="00CA1D0F"/>
    <w:rsid w:val="00CA2993"/>
    <w:rsid w:val="00CA361D"/>
    <w:rsid w:val="00CA3663"/>
    <w:rsid w:val="00CA3C06"/>
    <w:rsid w:val="00CA4359"/>
    <w:rsid w:val="00CA4913"/>
    <w:rsid w:val="00CA4A59"/>
    <w:rsid w:val="00CA6405"/>
    <w:rsid w:val="00CA6DE1"/>
    <w:rsid w:val="00CA6E28"/>
    <w:rsid w:val="00CA70C6"/>
    <w:rsid w:val="00CA73F0"/>
    <w:rsid w:val="00CB0DA3"/>
    <w:rsid w:val="00CB3640"/>
    <w:rsid w:val="00CB39D8"/>
    <w:rsid w:val="00CB3A7F"/>
    <w:rsid w:val="00CB3BC4"/>
    <w:rsid w:val="00CB504E"/>
    <w:rsid w:val="00CB56C8"/>
    <w:rsid w:val="00CB6363"/>
    <w:rsid w:val="00CB65A1"/>
    <w:rsid w:val="00CB709C"/>
    <w:rsid w:val="00CB7FB3"/>
    <w:rsid w:val="00CC0FA2"/>
    <w:rsid w:val="00CC15B0"/>
    <w:rsid w:val="00CC2923"/>
    <w:rsid w:val="00CC3352"/>
    <w:rsid w:val="00CC3BC3"/>
    <w:rsid w:val="00CC3CBB"/>
    <w:rsid w:val="00CC4780"/>
    <w:rsid w:val="00CC54B0"/>
    <w:rsid w:val="00CC611C"/>
    <w:rsid w:val="00CC6756"/>
    <w:rsid w:val="00CC7CB4"/>
    <w:rsid w:val="00CD000B"/>
    <w:rsid w:val="00CD042D"/>
    <w:rsid w:val="00CD074B"/>
    <w:rsid w:val="00CD0E40"/>
    <w:rsid w:val="00CD1B13"/>
    <w:rsid w:val="00CD1F88"/>
    <w:rsid w:val="00CD3297"/>
    <w:rsid w:val="00CD32D6"/>
    <w:rsid w:val="00CD3DE0"/>
    <w:rsid w:val="00CD43D9"/>
    <w:rsid w:val="00CD4C9E"/>
    <w:rsid w:val="00CD57CA"/>
    <w:rsid w:val="00CD6855"/>
    <w:rsid w:val="00CD757D"/>
    <w:rsid w:val="00CD7817"/>
    <w:rsid w:val="00CE14C9"/>
    <w:rsid w:val="00CE1B0C"/>
    <w:rsid w:val="00CE1D76"/>
    <w:rsid w:val="00CE2107"/>
    <w:rsid w:val="00CE27C2"/>
    <w:rsid w:val="00CE3C92"/>
    <w:rsid w:val="00CE5003"/>
    <w:rsid w:val="00CE51A5"/>
    <w:rsid w:val="00CE59C7"/>
    <w:rsid w:val="00CE71F0"/>
    <w:rsid w:val="00CE7DA7"/>
    <w:rsid w:val="00CEC65E"/>
    <w:rsid w:val="00CF131E"/>
    <w:rsid w:val="00CF16FA"/>
    <w:rsid w:val="00CF2520"/>
    <w:rsid w:val="00CF255D"/>
    <w:rsid w:val="00CF25F8"/>
    <w:rsid w:val="00CF26C1"/>
    <w:rsid w:val="00CF27C7"/>
    <w:rsid w:val="00CF33D0"/>
    <w:rsid w:val="00CF40ED"/>
    <w:rsid w:val="00CF4235"/>
    <w:rsid w:val="00CF5271"/>
    <w:rsid w:val="00CF595E"/>
    <w:rsid w:val="00CF661A"/>
    <w:rsid w:val="00CF699E"/>
    <w:rsid w:val="00CF74BA"/>
    <w:rsid w:val="00CF7E68"/>
    <w:rsid w:val="00D00517"/>
    <w:rsid w:val="00D00B75"/>
    <w:rsid w:val="00D01941"/>
    <w:rsid w:val="00D01B69"/>
    <w:rsid w:val="00D01DFD"/>
    <w:rsid w:val="00D03087"/>
    <w:rsid w:val="00D0321C"/>
    <w:rsid w:val="00D04942"/>
    <w:rsid w:val="00D06F28"/>
    <w:rsid w:val="00D071AB"/>
    <w:rsid w:val="00D073C0"/>
    <w:rsid w:val="00D07CAF"/>
    <w:rsid w:val="00D107A1"/>
    <w:rsid w:val="00D125EA"/>
    <w:rsid w:val="00D12A18"/>
    <w:rsid w:val="00D12C42"/>
    <w:rsid w:val="00D1329C"/>
    <w:rsid w:val="00D13D3C"/>
    <w:rsid w:val="00D14AEA"/>
    <w:rsid w:val="00D2055B"/>
    <w:rsid w:val="00D20EF6"/>
    <w:rsid w:val="00D20F09"/>
    <w:rsid w:val="00D21984"/>
    <w:rsid w:val="00D21FBF"/>
    <w:rsid w:val="00D223BF"/>
    <w:rsid w:val="00D2253E"/>
    <w:rsid w:val="00D22FD7"/>
    <w:rsid w:val="00D23842"/>
    <w:rsid w:val="00D25441"/>
    <w:rsid w:val="00D256BA"/>
    <w:rsid w:val="00D26ABE"/>
    <w:rsid w:val="00D277E5"/>
    <w:rsid w:val="00D27ECE"/>
    <w:rsid w:val="00D27F63"/>
    <w:rsid w:val="00D30795"/>
    <w:rsid w:val="00D30B06"/>
    <w:rsid w:val="00D3210C"/>
    <w:rsid w:val="00D32BED"/>
    <w:rsid w:val="00D32C92"/>
    <w:rsid w:val="00D32E9D"/>
    <w:rsid w:val="00D33EF4"/>
    <w:rsid w:val="00D34008"/>
    <w:rsid w:val="00D362C8"/>
    <w:rsid w:val="00D37E57"/>
    <w:rsid w:val="00D43139"/>
    <w:rsid w:val="00D432D5"/>
    <w:rsid w:val="00D4464D"/>
    <w:rsid w:val="00D451C6"/>
    <w:rsid w:val="00D46CA3"/>
    <w:rsid w:val="00D47F2A"/>
    <w:rsid w:val="00D5012E"/>
    <w:rsid w:val="00D5045F"/>
    <w:rsid w:val="00D51A8E"/>
    <w:rsid w:val="00D52889"/>
    <w:rsid w:val="00D52A86"/>
    <w:rsid w:val="00D53B29"/>
    <w:rsid w:val="00D540D2"/>
    <w:rsid w:val="00D54AA4"/>
    <w:rsid w:val="00D54F82"/>
    <w:rsid w:val="00D55C52"/>
    <w:rsid w:val="00D55F59"/>
    <w:rsid w:val="00D5651C"/>
    <w:rsid w:val="00D566A1"/>
    <w:rsid w:val="00D60373"/>
    <w:rsid w:val="00D60E4D"/>
    <w:rsid w:val="00D6356C"/>
    <w:rsid w:val="00D645B1"/>
    <w:rsid w:val="00D64600"/>
    <w:rsid w:val="00D646DC"/>
    <w:rsid w:val="00D649C1"/>
    <w:rsid w:val="00D659E2"/>
    <w:rsid w:val="00D65F96"/>
    <w:rsid w:val="00D6775D"/>
    <w:rsid w:val="00D67ECD"/>
    <w:rsid w:val="00D7040F"/>
    <w:rsid w:val="00D71258"/>
    <w:rsid w:val="00D71740"/>
    <w:rsid w:val="00D743E2"/>
    <w:rsid w:val="00D74B1C"/>
    <w:rsid w:val="00D755E8"/>
    <w:rsid w:val="00D77611"/>
    <w:rsid w:val="00D81843"/>
    <w:rsid w:val="00D818CC"/>
    <w:rsid w:val="00D8350C"/>
    <w:rsid w:val="00D83DAD"/>
    <w:rsid w:val="00D84012"/>
    <w:rsid w:val="00D846EC"/>
    <w:rsid w:val="00D84B4B"/>
    <w:rsid w:val="00D8583C"/>
    <w:rsid w:val="00D85F4E"/>
    <w:rsid w:val="00D9036B"/>
    <w:rsid w:val="00D91076"/>
    <w:rsid w:val="00D92C36"/>
    <w:rsid w:val="00D92F0F"/>
    <w:rsid w:val="00D95916"/>
    <w:rsid w:val="00D962D3"/>
    <w:rsid w:val="00D978B5"/>
    <w:rsid w:val="00D97F2C"/>
    <w:rsid w:val="00DA0B90"/>
    <w:rsid w:val="00DA289B"/>
    <w:rsid w:val="00DA2A72"/>
    <w:rsid w:val="00DA30FA"/>
    <w:rsid w:val="00DA36E8"/>
    <w:rsid w:val="00DA48B3"/>
    <w:rsid w:val="00DA5FC5"/>
    <w:rsid w:val="00DA6DFD"/>
    <w:rsid w:val="00DA784F"/>
    <w:rsid w:val="00DB23C5"/>
    <w:rsid w:val="00DB43F1"/>
    <w:rsid w:val="00DB479E"/>
    <w:rsid w:val="00DB56CC"/>
    <w:rsid w:val="00DB5EC0"/>
    <w:rsid w:val="00DB6484"/>
    <w:rsid w:val="00DB6627"/>
    <w:rsid w:val="00DB6BDB"/>
    <w:rsid w:val="00DB7647"/>
    <w:rsid w:val="00DC034F"/>
    <w:rsid w:val="00DC0D98"/>
    <w:rsid w:val="00DC18ED"/>
    <w:rsid w:val="00DC2343"/>
    <w:rsid w:val="00DC26C3"/>
    <w:rsid w:val="00DC3323"/>
    <w:rsid w:val="00DC383E"/>
    <w:rsid w:val="00DC3C62"/>
    <w:rsid w:val="00DC488F"/>
    <w:rsid w:val="00DC57E2"/>
    <w:rsid w:val="00DC5D7C"/>
    <w:rsid w:val="00DC5E4C"/>
    <w:rsid w:val="00DC68E7"/>
    <w:rsid w:val="00DC6D3B"/>
    <w:rsid w:val="00DD0525"/>
    <w:rsid w:val="00DD09FC"/>
    <w:rsid w:val="00DD1011"/>
    <w:rsid w:val="00DD2AF6"/>
    <w:rsid w:val="00DD2DA3"/>
    <w:rsid w:val="00DD36F4"/>
    <w:rsid w:val="00DD453E"/>
    <w:rsid w:val="00DD55ED"/>
    <w:rsid w:val="00DD5BCE"/>
    <w:rsid w:val="00DD6742"/>
    <w:rsid w:val="00DD6AAA"/>
    <w:rsid w:val="00DD71EA"/>
    <w:rsid w:val="00DE037B"/>
    <w:rsid w:val="00DE03BC"/>
    <w:rsid w:val="00DE1B23"/>
    <w:rsid w:val="00DE1C13"/>
    <w:rsid w:val="00DE218A"/>
    <w:rsid w:val="00DE2210"/>
    <w:rsid w:val="00DE2881"/>
    <w:rsid w:val="00DE2F89"/>
    <w:rsid w:val="00DE2FCC"/>
    <w:rsid w:val="00DE410A"/>
    <w:rsid w:val="00DE593A"/>
    <w:rsid w:val="00DE6ADB"/>
    <w:rsid w:val="00DE7885"/>
    <w:rsid w:val="00DE7B16"/>
    <w:rsid w:val="00DE7BA5"/>
    <w:rsid w:val="00DF07C3"/>
    <w:rsid w:val="00DF0C44"/>
    <w:rsid w:val="00DF1DFD"/>
    <w:rsid w:val="00DF1EB2"/>
    <w:rsid w:val="00DF37CE"/>
    <w:rsid w:val="00DF436F"/>
    <w:rsid w:val="00DF5328"/>
    <w:rsid w:val="00DF5A3F"/>
    <w:rsid w:val="00DF6C2E"/>
    <w:rsid w:val="00DF6C9A"/>
    <w:rsid w:val="00DF7493"/>
    <w:rsid w:val="00DF75C0"/>
    <w:rsid w:val="00DF7897"/>
    <w:rsid w:val="00E0074E"/>
    <w:rsid w:val="00E00C21"/>
    <w:rsid w:val="00E00E64"/>
    <w:rsid w:val="00E01C31"/>
    <w:rsid w:val="00E0268A"/>
    <w:rsid w:val="00E03736"/>
    <w:rsid w:val="00E03A68"/>
    <w:rsid w:val="00E03B8A"/>
    <w:rsid w:val="00E041C6"/>
    <w:rsid w:val="00E04537"/>
    <w:rsid w:val="00E04EDF"/>
    <w:rsid w:val="00E05055"/>
    <w:rsid w:val="00E05F29"/>
    <w:rsid w:val="00E060EA"/>
    <w:rsid w:val="00E06DBF"/>
    <w:rsid w:val="00E0782F"/>
    <w:rsid w:val="00E10478"/>
    <w:rsid w:val="00E12253"/>
    <w:rsid w:val="00E138C5"/>
    <w:rsid w:val="00E13A62"/>
    <w:rsid w:val="00E145D4"/>
    <w:rsid w:val="00E164E5"/>
    <w:rsid w:val="00E1686E"/>
    <w:rsid w:val="00E1704C"/>
    <w:rsid w:val="00E171F0"/>
    <w:rsid w:val="00E20491"/>
    <w:rsid w:val="00E214A8"/>
    <w:rsid w:val="00E2265E"/>
    <w:rsid w:val="00E226ED"/>
    <w:rsid w:val="00E22993"/>
    <w:rsid w:val="00E238E3"/>
    <w:rsid w:val="00E24098"/>
    <w:rsid w:val="00E24202"/>
    <w:rsid w:val="00E242B2"/>
    <w:rsid w:val="00E24FAB"/>
    <w:rsid w:val="00E251EC"/>
    <w:rsid w:val="00E2718E"/>
    <w:rsid w:val="00E27839"/>
    <w:rsid w:val="00E27B1F"/>
    <w:rsid w:val="00E30EBF"/>
    <w:rsid w:val="00E3205C"/>
    <w:rsid w:val="00E321C2"/>
    <w:rsid w:val="00E32379"/>
    <w:rsid w:val="00E3274A"/>
    <w:rsid w:val="00E32772"/>
    <w:rsid w:val="00E32DA2"/>
    <w:rsid w:val="00E333B3"/>
    <w:rsid w:val="00E34D39"/>
    <w:rsid w:val="00E3517E"/>
    <w:rsid w:val="00E3519E"/>
    <w:rsid w:val="00E36B77"/>
    <w:rsid w:val="00E40CB6"/>
    <w:rsid w:val="00E425DC"/>
    <w:rsid w:val="00E44154"/>
    <w:rsid w:val="00E4504E"/>
    <w:rsid w:val="00E4543C"/>
    <w:rsid w:val="00E45610"/>
    <w:rsid w:val="00E46023"/>
    <w:rsid w:val="00E4693B"/>
    <w:rsid w:val="00E47C64"/>
    <w:rsid w:val="00E50CE3"/>
    <w:rsid w:val="00E51F04"/>
    <w:rsid w:val="00E522C7"/>
    <w:rsid w:val="00E529E4"/>
    <w:rsid w:val="00E5332C"/>
    <w:rsid w:val="00E538B9"/>
    <w:rsid w:val="00E53CF1"/>
    <w:rsid w:val="00E5454D"/>
    <w:rsid w:val="00E548F5"/>
    <w:rsid w:val="00E55A41"/>
    <w:rsid w:val="00E562EA"/>
    <w:rsid w:val="00E57462"/>
    <w:rsid w:val="00E62B67"/>
    <w:rsid w:val="00E636CC"/>
    <w:rsid w:val="00E65521"/>
    <w:rsid w:val="00E65B56"/>
    <w:rsid w:val="00E665AE"/>
    <w:rsid w:val="00E671BC"/>
    <w:rsid w:val="00E67899"/>
    <w:rsid w:val="00E7206C"/>
    <w:rsid w:val="00E73B25"/>
    <w:rsid w:val="00E76711"/>
    <w:rsid w:val="00E76976"/>
    <w:rsid w:val="00E77D1B"/>
    <w:rsid w:val="00E77E9F"/>
    <w:rsid w:val="00E80D8B"/>
    <w:rsid w:val="00E80E74"/>
    <w:rsid w:val="00E812A2"/>
    <w:rsid w:val="00E8137C"/>
    <w:rsid w:val="00E81559"/>
    <w:rsid w:val="00E82017"/>
    <w:rsid w:val="00E8207F"/>
    <w:rsid w:val="00E834AD"/>
    <w:rsid w:val="00E840F2"/>
    <w:rsid w:val="00E84E1E"/>
    <w:rsid w:val="00E85B7B"/>
    <w:rsid w:val="00E868C4"/>
    <w:rsid w:val="00E8736C"/>
    <w:rsid w:val="00E87792"/>
    <w:rsid w:val="00E909FB"/>
    <w:rsid w:val="00E9217C"/>
    <w:rsid w:val="00E92CD7"/>
    <w:rsid w:val="00E93545"/>
    <w:rsid w:val="00E93D96"/>
    <w:rsid w:val="00E9424A"/>
    <w:rsid w:val="00E94ACC"/>
    <w:rsid w:val="00E94AFE"/>
    <w:rsid w:val="00E97885"/>
    <w:rsid w:val="00E978A1"/>
    <w:rsid w:val="00EA01EB"/>
    <w:rsid w:val="00EA032B"/>
    <w:rsid w:val="00EA15D8"/>
    <w:rsid w:val="00EA1F2D"/>
    <w:rsid w:val="00EA1F59"/>
    <w:rsid w:val="00EA2531"/>
    <w:rsid w:val="00EA3121"/>
    <w:rsid w:val="00EA3124"/>
    <w:rsid w:val="00EA3987"/>
    <w:rsid w:val="00EA49EB"/>
    <w:rsid w:val="00EA4AE6"/>
    <w:rsid w:val="00EA52F1"/>
    <w:rsid w:val="00EA5864"/>
    <w:rsid w:val="00EA78FC"/>
    <w:rsid w:val="00EA7F5B"/>
    <w:rsid w:val="00EB0422"/>
    <w:rsid w:val="00EB207F"/>
    <w:rsid w:val="00EB20E9"/>
    <w:rsid w:val="00EB242E"/>
    <w:rsid w:val="00EB2A2E"/>
    <w:rsid w:val="00EB2B16"/>
    <w:rsid w:val="00EB31CF"/>
    <w:rsid w:val="00EB4E5F"/>
    <w:rsid w:val="00EB5E84"/>
    <w:rsid w:val="00EB62F5"/>
    <w:rsid w:val="00EB6467"/>
    <w:rsid w:val="00EB71A9"/>
    <w:rsid w:val="00EB77AB"/>
    <w:rsid w:val="00EC07BC"/>
    <w:rsid w:val="00EC12C0"/>
    <w:rsid w:val="00EC1C9A"/>
    <w:rsid w:val="00EC378B"/>
    <w:rsid w:val="00EC402F"/>
    <w:rsid w:val="00EC40E0"/>
    <w:rsid w:val="00EC435D"/>
    <w:rsid w:val="00EC4ED4"/>
    <w:rsid w:val="00EC5744"/>
    <w:rsid w:val="00EC64A9"/>
    <w:rsid w:val="00EC69BD"/>
    <w:rsid w:val="00EC75AD"/>
    <w:rsid w:val="00ED0A27"/>
    <w:rsid w:val="00ED0DE5"/>
    <w:rsid w:val="00ED2464"/>
    <w:rsid w:val="00ED2506"/>
    <w:rsid w:val="00ED254E"/>
    <w:rsid w:val="00ED2D29"/>
    <w:rsid w:val="00ED3CC1"/>
    <w:rsid w:val="00ED4E33"/>
    <w:rsid w:val="00ED4F4E"/>
    <w:rsid w:val="00ED5E3F"/>
    <w:rsid w:val="00ED6A1D"/>
    <w:rsid w:val="00ED6E86"/>
    <w:rsid w:val="00ED7188"/>
    <w:rsid w:val="00ED784E"/>
    <w:rsid w:val="00ED7A3A"/>
    <w:rsid w:val="00EE1914"/>
    <w:rsid w:val="00EE2C97"/>
    <w:rsid w:val="00EE326D"/>
    <w:rsid w:val="00EE33BC"/>
    <w:rsid w:val="00EE3765"/>
    <w:rsid w:val="00EE3CDE"/>
    <w:rsid w:val="00EE40DA"/>
    <w:rsid w:val="00EE4474"/>
    <w:rsid w:val="00EE552F"/>
    <w:rsid w:val="00EE7435"/>
    <w:rsid w:val="00EF0BEB"/>
    <w:rsid w:val="00EF2096"/>
    <w:rsid w:val="00EF2403"/>
    <w:rsid w:val="00EF3406"/>
    <w:rsid w:val="00EF568C"/>
    <w:rsid w:val="00EF5994"/>
    <w:rsid w:val="00EF5D5D"/>
    <w:rsid w:val="00EF61FE"/>
    <w:rsid w:val="00EF6309"/>
    <w:rsid w:val="00EF6BB7"/>
    <w:rsid w:val="00EF7750"/>
    <w:rsid w:val="00F00595"/>
    <w:rsid w:val="00F00EA2"/>
    <w:rsid w:val="00F012DF"/>
    <w:rsid w:val="00F0226B"/>
    <w:rsid w:val="00F022DD"/>
    <w:rsid w:val="00F02785"/>
    <w:rsid w:val="00F036B3"/>
    <w:rsid w:val="00F04786"/>
    <w:rsid w:val="00F04928"/>
    <w:rsid w:val="00F05C64"/>
    <w:rsid w:val="00F05F4B"/>
    <w:rsid w:val="00F061DC"/>
    <w:rsid w:val="00F06226"/>
    <w:rsid w:val="00F06311"/>
    <w:rsid w:val="00F06650"/>
    <w:rsid w:val="00F0707F"/>
    <w:rsid w:val="00F074C0"/>
    <w:rsid w:val="00F07522"/>
    <w:rsid w:val="00F1052B"/>
    <w:rsid w:val="00F109B2"/>
    <w:rsid w:val="00F10E00"/>
    <w:rsid w:val="00F1219A"/>
    <w:rsid w:val="00F12FFC"/>
    <w:rsid w:val="00F132DC"/>
    <w:rsid w:val="00F14F33"/>
    <w:rsid w:val="00F154DD"/>
    <w:rsid w:val="00F168BC"/>
    <w:rsid w:val="00F170CD"/>
    <w:rsid w:val="00F173A6"/>
    <w:rsid w:val="00F17A13"/>
    <w:rsid w:val="00F17AFB"/>
    <w:rsid w:val="00F17E89"/>
    <w:rsid w:val="00F210BB"/>
    <w:rsid w:val="00F2144E"/>
    <w:rsid w:val="00F22893"/>
    <w:rsid w:val="00F23792"/>
    <w:rsid w:val="00F23DB0"/>
    <w:rsid w:val="00F250CD"/>
    <w:rsid w:val="00F26AE3"/>
    <w:rsid w:val="00F277B1"/>
    <w:rsid w:val="00F27E8A"/>
    <w:rsid w:val="00F301E0"/>
    <w:rsid w:val="00F30D44"/>
    <w:rsid w:val="00F315F5"/>
    <w:rsid w:val="00F31A23"/>
    <w:rsid w:val="00F33AA6"/>
    <w:rsid w:val="00F33C7F"/>
    <w:rsid w:val="00F34549"/>
    <w:rsid w:val="00F34CC8"/>
    <w:rsid w:val="00F34E53"/>
    <w:rsid w:val="00F351A3"/>
    <w:rsid w:val="00F35D47"/>
    <w:rsid w:val="00F360C6"/>
    <w:rsid w:val="00F37306"/>
    <w:rsid w:val="00F374D2"/>
    <w:rsid w:val="00F377E1"/>
    <w:rsid w:val="00F37C4A"/>
    <w:rsid w:val="00F404FB"/>
    <w:rsid w:val="00F41846"/>
    <w:rsid w:val="00F42DE3"/>
    <w:rsid w:val="00F43B82"/>
    <w:rsid w:val="00F43CD9"/>
    <w:rsid w:val="00F45CE0"/>
    <w:rsid w:val="00F465FF"/>
    <w:rsid w:val="00F51817"/>
    <w:rsid w:val="00F52C42"/>
    <w:rsid w:val="00F52F05"/>
    <w:rsid w:val="00F55A1B"/>
    <w:rsid w:val="00F56521"/>
    <w:rsid w:val="00F565AF"/>
    <w:rsid w:val="00F57D22"/>
    <w:rsid w:val="00F602A8"/>
    <w:rsid w:val="00F60C5F"/>
    <w:rsid w:val="00F6100E"/>
    <w:rsid w:val="00F61E70"/>
    <w:rsid w:val="00F626AF"/>
    <w:rsid w:val="00F630C1"/>
    <w:rsid w:val="00F63DA8"/>
    <w:rsid w:val="00F64933"/>
    <w:rsid w:val="00F64D9E"/>
    <w:rsid w:val="00F64F7B"/>
    <w:rsid w:val="00F64F90"/>
    <w:rsid w:val="00F6504D"/>
    <w:rsid w:val="00F65C1D"/>
    <w:rsid w:val="00F67048"/>
    <w:rsid w:val="00F67DFB"/>
    <w:rsid w:val="00F70406"/>
    <w:rsid w:val="00F7099A"/>
    <w:rsid w:val="00F70C19"/>
    <w:rsid w:val="00F70E37"/>
    <w:rsid w:val="00F71B65"/>
    <w:rsid w:val="00F72BC2"/>
    <w:rsid w:val="00F735D9"/>
    <w:rsid w:val="00F737ED"/>
    <w:rsid w:val="00F73FEE"/>
    <w:rsid w:val="00F745E3"/>
    <w:rsid w:val="00F74C30"/>
    <w:rsid w:val="00F7719B"/>
    <w:rsid w:val="00F772A5"/>
    <w:rsid w:val="00F81166"/>
    <w:rsid w:val="00F823DC"/>
    <w:rsid w:val="00F8420C"/>
    <w:rsid w:val="00F85476"/>
    <w:rsid w:val="00F85A00"/>
    <w:rsid w:val="00F85C35"/>
    <w:rsid w:val="00F85C79"/>
    <w:rsid w:val="00F86A66"/>
    <w:rsid w:val="00F90695"/>
    <w:rsid w:val="00F90F81"/>
    <w:rsid w:val="00F927EF"/>
    <w:rsid w:val="00F928F3"/>
    <w:rsid w:val="00F935B8"/>
    <w:rsid w:val="00F93961"/>
    <w:rsid w:val="00F93D82"/>
    <w:rsid w:val="00F94C46"/>
    <w:rsid w:val="00F950FC"/>
    <w:rsid w:val="00F953C4"/>
    <w:rsid w:val="00F95D14"/>
    <w:rsid w:val="00F95D69"/>
    <w:rsid w:val="00F9705E"/>
    <w:rsid w:val="00F9744B"/>
    <w:rsid w:val="00F97B4F"/>
    <w:rsid w:val="00F97C1D"/>
    <w:rsid w:val="00FA02AA"/>
    <w:rsid w:val="00FA04B3"/>
    <w:rsid w:val="00FA12E3"/>
    <w:rsid w:val="00FA1BB0"/>
    <w:rsid w:val="00FA2295"/>
    <w:rsid w:val="00FA312E"/>
    <w:rsid w:val="00FA3D89"/>
    <w:rsid w:val="00FA5764"/>
    <w:rsid w:val="00FA59E0"/>
    <w:rsid w:val="00FA63BD"/>
    <w:rsid w:val="00FA6F6E"/>
    <w:rsid w:val="00FA7138"/>
    <w:rsid w:val="00FA776F"/>
    <w:rsid w:val="00FB0BD7"/>
    <w:rsid w:val="00FB14BA"/>
    <w:rsid w:val="00FB2C91"/>
    <w:rsid w:val="00FB4D03"/>
    <w:rsid w:val="00FB7F95"/>
    <w:rsid w:val="00FC1116"/>
    <w:rsid w:val="00FC1473"/>
    <w:rsid w:val="00FC194C"/>
    <w:rsid w:val="00FC2FB7"/>
    <w:rsid w:val="00FC2FEB"/>
    <w:rsid w:val="00FC37CE"/>
    <w:rsid w:val="00FC39A3"/>
    <w:rsid w:val="00FC3D36"/>
    <w:rsid w:val="00FC447B"/>
    <w:rsid w:val="00FC4522"/>
    <w:rsid w:val="00FC4701"/>
    <w:rsid w:val="00FC4D6D"/>
    <w:rsid w:val="00FC513E"/>
    <w:rsid w:val="00FC51F4"/>
    <w:rsid w:val="00FC7656"/>
    <w:rsid w:val="00FD02CF"/>
    <w:rsid w:val="00FD1C18"/>
    <w:rsid w:val="00FD2B9D"/>
    <w:rsid w:val="00FD3451"/>
    <w:rsid w:val="00FD3640"/>
    <w:rsid w:val="00FD5168"/>
    <w:rsid w:val="00FD54E8"/>
    <w:rsid w:val="00FD6434"/>
    <w:rsid w:val="00FD67F5"/>
    <w:rsid w:val="00FD6CA3"/>
    <w:rsid w:val="00FD76B5"/>
    <w:rsid w:val="00FE08A4"/>
    <w:rsid w:val="00FE2896"/>
    <w:rsid w:val="00FE36DA"/>
    <w:rsid w:val="00FE41F6"/>
    <w:rsid w:val="00FE5026"/>
    <w:rsid w:val="00FE50F8"/>
    <w:rsid w:val="00FE5817"/>
    <w:rsid w:val="00FE5ADF"/>
    <w:rsid w:val="00FE5B3D"/>
    <w:rsid w:val="00FE649C"/>
    <w:rsid w:val="00FE6D08"/>
    <w:rsid w:val="00FE7296"/>
    <w:rsid w:val="00FE7F5D"/>
    <w:rsid w:val="00FF0BB8"/>
    <w:rsid w:val="00FF1212"/>
    <w:rsid w:val="00FF1304"/>
    <w:rsid w:val="00FF1DF6"/>
    <w:rsid w:val="00FF2C37"/>
    <w:rsid w:val="00FF3423"/>
    <w:rsid w:val="00FF35F2"/>
    <w:rsid w:val="00FF363A"/>
    <w:rsid w:val="00FF3EFC"/>
    <w:rsid w:val="00FF44A6"/>
    <w:rsid w:val="00FF4BB9"/>
    <w:rsid w:val="00FF4C67"/>
    <w:rsid w:val="00FF5143"/>
    <w:rsid w:val="00FF6A30"/>
    <w:rsid w:val="00FF6C0E"/>
    <w:rsid w:val="00FF750B"/>
    <w:rsid w:val="00FF760E"/>
    <w:rsid w:val="00FF7CAC"/>
    <w:rsid w:val="01157B2C"/>
    <w:rsid w:val="01973878"/>
    <w:rsid w:val="01999766"/>
    <w:rsid w:val="01AB86D5"/>
    <w:rsid w:val="01C44641"/>
    <w:rsid w:val="01CC1FF8"/>
    <w:rsid w:val="01CD88E9"/>
    <w:rsid w:val="01D405C2"/>
    <w:rsid w:val="01DD2870"/>
    <w:rsid w:val="021503BC"/>
    <w:rsid w:val="022F3F80"/>
    <w:rsid w:val="02693E8F"/>
    <w:rsid w:val="02818CEB"/>
    <w:rsid w:val="029C54E1"/>
    <w:rsid w:val="029D4F61"/>
    <w:rsid w:val="02B9AACA"/>
    <w:rsid w:val="02BDF011"/>
    <w:rsid w:val="02C14A45"/>
    <w:rsid w:val="03044A9E"/>
    <w:rsid w:val="031D72FB"/>
    <w:rsid w:val="032CB12A"/>
    <w:rsid w:val="0353F4BC"/>
    <w:rsid w:val="036BA4C6"/>
    <w:rsid w:val="037905B3"/>
    <w:rsid w:val="03880F46"/>
    <w:rsid w:val="03881F39"/>
    <w:rsid w:val="038D825C"/>
    <w:rsid w:val="0397FF7F"/>
    <w:rsid w:val="03A1C880"/>
    <w:rsid w:val="03B0E34C"/>
    <w:rsid w:val="03B1453B"/>
    <w:rsid w:val="03B220FE"/>
    <w:rsid w:val="03B3165F"/>
    <w:rsid w:val="03D2B499"/>
    <w:rsid w:val="03DF448A"/>
    <w:rsid w:val="03FFF3A1"/>
    <w:rsid w:val="04041D69"/>
    <w:rsid w:val="040D0B15"/>
    <w:rsid w:val="0451137A"/>
    <w:rsid w:val="045F4FC9"/>
    <w:rsid w:val="047FFE2F"/>
    <w:rsid w:val="0485B969"/>
    <w:rsid w:val="0487180D"/>
    <w:rsid w:val="049ACA33"/>
    <w:rsid w:val="04B5E2E2"/>
    <w:rsid w:val="04C9B18C"/>
    <w:rsid w:val="04CC27DF"/>
    <w:rsid w:val="04D1639A"/>
    <w:rsid w:val="04DC92E2"/>
    <w:rsid w:val="04F582AC"/>
    <w:rsid w:val="051C7AE4"/>
    <w:rsid w:val="053FEF30"/>
    <w:rsid w:val="054460CD"/>
    <w:rsid w:val="0545A3B4"/>
    <w:rsid w:val="054C6308"/>
    <w:rsid w:val="0551E178"/>
    <w:rsid w:val="05667AC5"/>
    <w:rsid w:val="05796B40"/>
    <w:rsid w:val="059D7D80"/>
    <w:rsid w:val="05A814A7"/>
    <w:rsid w:val="05B7B7D0"/>
    <w:rsid w:val="05D0FC56"/>
    <w:rsid w:val="05DF8C01"/>
    <w:rsid w:val="05E0B043"/>
    <w:rsid w:val="05E9BBFE"/>
    <w:rsid w:val="0634867B"/>
    <w:rsid w:val="06594140"/>
    <w:rsid w:val="066331FE"/>
    <w:rsid w:val="068F096D"/>
    <w:rsid w:val="069CB7CC"/>
    <w:rsid w:val="069FD2AD"/>
    <w:rsid w:val="06AD64FF"/>
    <w:rsid w:val="06B4A6EF"/>
    <w:rsid w:val="06B74AC3"/>
    <w:rsid w:val="06C08DCE"/>
    <w:rsid w:val="06E9C1C0"/>
    <w:rsid w:val="0700E036"/>
    <w:rsid w:val="070A1DC0"/>
    <w:rsid w:val="071516CF"/>
    <w:rsid w:val="071925A5"/>
    <w:rsid w:val="072362D2"/>
    <w:rsid w:val="0734E308"/>
    <w:rsid w:val="07373113"/>
    <w:rsid w:val="073E9925"/>
    <w:rsid w:val="0744F5D8"/>
    <w:rsid w:val="074B76D4"/>
    <w:rsid w:val="0780BBE9"/>
    <w:rsid w:val="07A1BCF7"/>
    <w:rsid w:val="07A798EE"/>
    <w:rsid w:val="07B690C4"/>
    <w:rsid w:val="07C9FBF0"/>
    <w:rsid w:val="07D5C104"/>
    <w:rsid w:val="07D691FD"/>
    <w:rsid w:val="07ECAAA6"/>
    <w:rsid w:val="07ED0BD3"/>
    <w:rsid w:val="07EFE93A"/>
    <w:rsid w:val="084BFC98"/>
    <w:rsid w:val="08512B20"/>
    <w:rsid w:val="0854A0CE"/>
    <w:rsid w:val="08580CD7"/>
    <w:rsid w:val="08728DFB"/>
    <w:rsid w:val="0893B062"/>
    <w:rsid w:val="08AC9F20"/>
    <w:rsid w:val="08BF326A"/>
    <w:rsid w:val="08C274C1"/>
    <w:rsid w:val="08C8A65E"/>
    <w:rsid w:val="08CD3F92"/>
    <w:rsid w:val="09036646"/>
    <w:rsid w:val="0904CCBA"/>
    <w:rsid w:val="090DE350"/>
    <w:rsid w:val="09143F18"/>
    <w:rsid w:val="092794A2"/>
    <w:rsid w:val="092AB9E7"/>
    <w:rsid w:val="092E17EE"/>
    <w:rsid w:val="093F66D0"/>
    <w:rsid w:val="0950CE1B"/>
    <w:rsid w:val="09878980"/>
    <w:rsid w:val="0997945B"/>
    <w:rsid w:val="09C9E11F"/>
    <w:rsid w:val="09E505C1"/>
    <w:rsid w:val="09FBF686"/>
    <w:rsid w:val="0A4B6AC2"/>
    <w:rsid w:val="0A593FA4"/>
    <w:rsid w:val="0A5FB7A9"/>
    <w:rsid w:val="0A66D8C9"/>
    <w:rsid w:val="0AA40062"/>
    <w:rsid w:val="0AA8154F"/>
    <w:rsid w:val="0AC1D029"/>
    <w:rsid w:val="0AD69DBB"/>
    <w:rsid w:val="0AF7F071"/>
    <w:rsid w:val="0AF8A414"/>
    <w:rsid w:val="0B1D8DE0"/>
    <w:rsid w:val="0B2CA4AA"/>
    <w:rsid w:val="0B3551AF"/>
    <w:rsid w:val="0B36DE6F"/>
    <w:rsid w:val="0B3FAFFE"/>
    <w:rsid w:val="0B615BBF"/>
    <w:rsid w:val="0B68E1F0"/>
    <w:rsid w:val="0B76853C"/>
    <w:rsid w:val="0B7A08C1"/>
    <w:rsid w:val="0B9C0FE9"/>
    <w:rsid w:val="0BA263C4"/>
    <w:rsid w:val="0BB80E47"/>
    <w:rsid w:val="0BCD223A"/>
    <w:rsid w:val="0C00A0D3"/>
    <w:rsid w:val="0C12BBED"/>
    <w:rsid w:val="0C15687A"/>
    <w:rsid w:val="0C3576EB"/>
    <w:rsid w:val="0C3917B0"/>
    <w:rsid w:val="0C3EE380"/>
    <w:rsid w:val="0C497D2B"/>
    <w:rsid w:val="0C60E863"/>
    <w:rsid w:val="0C6F9E1B"/>
    <w:rsid w:val="0C74DE2F"/>
    <w:rsid w:val="0C7975B3"/>
    <w:rsid w:val="0C855D50"/>
    <w:rsid w:val="0C947475"/>
    <w:rsid w:val="0CAE9905"/>
    <w:rsid w:val="0CC47091"/>
    <w:rsid w:val="0CC82510"/>
    <w:rsid w:val="0CD01C33"/>
    <w:rsid w:val="0CD36E04"/>
    <w:rsid w:val="0D03E3C8"/>
    <w:rsid w:val="0D12559D"/>
    <w:rsid w:val="0D35CEE0"/>
    <w:rsid w:val="0D3C62C9"/>
    <w:rsid w:val="0D4D6682"/>
    <w:rsid w:val="0D72E8F4"/>
    <w:rsid w:val="0D738CD1"/>
    <w:rsid w:val="0D84417B"/>
    <w:rsid w:val="0D8786C8"/>
    <w:rsid w:val="0D951308"/>
    <w:rsid w:val="0DC94E1F"/>
    <w:rsid w:val="0DEBC936"/>
    <w:rsid w:val="0E02177F"/>
    <w:rsid w:val="0E34D68D"/>
    <w:rsid w:val="0E358375"/>
    <w:rsid w:val="0E58498B"/>
    <w:rsid w:val="0E5A90FA"/>
    <w:rsid w:val="0E6C6B2F"/>
    <w:rsid w:val="0E7E0858"/>
    <w:rsid w:val="0E8F2182"/>
    <w:rsid w:val="0EA9DE74"/>
    <w:rsid w:val="0EAE9E72"/>
    <w:rsid w:val="0EAEBB95"/>
    <w:rsid w:val="0EB9612F"/>
    <w:rsid w:val="0EDBB7D3"/>
    <w:rsid w:val="0EEB311B"/>
    <w:rsid w:val="0EF1C874"/>
    <w:rsid w:val="0EFE5272"/>
    <w:rsid w:val="0F09DFB7"/>
    <w:rsid w:val="0F2BC19C"/>
    <w:rsid w:val="0F2FC847"/>
    <w:rsid w:val="0F359EF7"/>
    <w:rsid w:val="0F425C2C"/>
    <w:rsid w:val="0F593967"/>
    <w:rsid w:val="0F5C7455"/>
    <w:rsid w:val="0F6C349B"/>
    <w:rsid w:val="0F88BA19"/>
    <w:rsid w:val="0FAD0255"/>
    <w:rsid w:val="0FC20A16"/>
    <w:rsid w:val="0FC3ADA8"/>
    <w:rsid w:val="0FEB091A"/>
    <w:rsid w:val="0FEB3D25"/>
    <w:rsid w:val="0FF7E5C4"/>
    <w:rsid w:val="0FF9AC33"/>
    <w:rsid w:val="1000BC16"/>
    <w:rsid w:val="100EDD4D"/>
    <w:rsid w:val="100EE403"/>
    <w:rsid w:val="1024D330"/>
    <w:rsid w:val="1029213E"/>
    <w:rsid w:val="1029A6AA"/>
    <w:rsid w:val="104BE524"/>
    <w:rsid w:val="104D00C0"/>
    <w:rsid w:val="107038E9"/>
    <w:rsid w:val="109BA38E"/>
    <w:rsid w:val="10C58CAD"/>
    <w:rsid w:val="110804FC"/>
    <w:rsid w:val="111D3C28"/>
    <w:rsid w:val="1121BA90"/>
    <w:rsid w:val="11370DE1"/>
    <w:rsid w:val="11381F41"/>
    <w:rsid w:val="1139D7D1"/>
    <w:rsid w:val="113DD083"/>
    <w:rsid w:val="11925484"/>
    <w:rsid w:val="11A2AFB8"/>
    <w:rsid w:val="11B410F1"/>
    <w:rsid w:val="11B8494A"/>
    <w:rsid w:val="11BDC786"/>
    <w:rsid w:val="11C58B96"/>
    <w:rsid w:val="11CBC3D2"/>
    <w:rsid w:val="11E7C416"/>
    <w:rsid w:val="11E8B085"/>
    <w:rsid w:val="11FC7773"/>
    <w:rsid w:val="1216C706"/>
    <w:rsid w:val="122E1C11"/>
    <w:rsid w:val="1234D7C9"/>
    <w:rsid w:val="126A7374"/>
    <w:rsid w:val="1279FCEE"/>
    <w:rsid w:val="1282D427"/>
    <w:rsid w:val="12BA3A1E"/>
    <w:rsid w:val="12C77EC7"/>
    <w:rsid w:val="12D1C05D"/>
    <w:rsid w:val="12E71C0F"/>
    <w:rsid w:val="12ECF62A"/>
    <w:rsid w:val="12FA401E"/>
    <w:rsid w:val="130A6D37"/>
    <w:rsid w:val="132E559B"/>
    <w:rsid w:val="13312F08"/>
    <w:rsid w:val="135B18B1"/>
    <w:rsid w:val="1379BF73"/>
    <w:rsid w:val="137AE0DE"/>
    <w:rsid w:val="137DD87B"/>
    <w:rsid w:val="138CF839"/>
    <w:rsid w:val="13ADED91"/>
    <w:rsid w:val="13E01BA4"/>
    <w:rsid w:val="13F0F4E7"/>
    <w:rsid w:val="13FF125B"/>
    <w:rsid w:val="14075202"/>
    <w:rsid w:val="14160C6B"/>
    <w:rsid w:val="14342687"/>
    <w:rsid w:val="143557F6"/>
    <w:rsid w:val="143E50D2"/>
    <w:rsid w:val="14584637"/>
    <w:rsid w:val="1478E765"/>
    <w:rsid w:val="147BBE0F"/>
    <w:rsid w:val="147D469F"/>
    <w:rsid w:val="14BDFD9B"/>
    <w:rsid w:val="14BF6EEE"/>
    <w:rsid w:val="14CAE424"/>
    <w:rsid w:val="14D25D6C"/>
    <w:rsid w:val="14D43F61"/>
    <w:rsid w:val="14E92A1D"/>
    <w:rsid w:val="14E9F5B5"/>
    <w:rsid w:val="15052B98"/>
    <w:rsid w:val="15180628"/>
    <w:rsid w:val="15193FF0"/>
    <w:rsid w:val="15229B6F"/>
    <w:rsid w:val="152585EC"/>
    <w:rsid w:val="1527B868"/>
    <w:rsid w:val="15385B32"/>
    <w:rsid w:val="1540F8F3"/>
    <w:rsid w:val="155E0270"/>
    <w:rsid w:val="1560C37D"/>
    <w:rsid w:val="15612F81"/>
    <w:rsid w:val="1567DE67"/>
    <w:rsid w:val="1570ECEC"/>
    <w:rsid w:val="15753D18"/>
    <w:rsid w:val="15A90759"/>
    <w:rsid w:val="15D992E5"/>
    <w:rsid w:val="15DCA423"/>
    <w:rsid w:val="15E86CF0"/>
    <w:rsid w:val="15F59878"/>
    <w:rsid w:val="1619798E"/>
    <w:rsid w:val="16448CFE"/>
    <w:rsid w:val="164E4323"/>
    <w:rsid w:val="1654327C"/>
    <w:rsid w:val="167F8C70"/>
    <w:rsid w:val="168C8262"/>
    <w:rsid w:val="16A423A7"/>
    <w:rsid w:val="16AF76FA"/>
    <w:rsid w:val="16CCEF45"/>
    <w:rsid w:val="16FB8AE6"/>
    <w:rsid w:val="172D2B7D"/>
    <w:rsid w:val="173AC24B"/>
    <w:rsid w:val="177E33C3"/>
    <w:rsid w:val="17882EB2"/>
    <w:rsid w:val="17A7686F"/>
    <w:rsid w:val="17A9349C"/>
    <w:rsid w:val="17CFDE51"/>
    <w:rsid w:val="17D78046"/>
    <w:rsid w:val="17F5E826"/>
    <w:rsid w:val="17F6345D"/>
    <w:rsid w:val="1804D648"/>
    <w:rsid w:val="18071C91"/>
    <w:rsid w:val="181617B0"/>
    <w:rsid w:val="1837EA69"/>
    <w:rsid w:val="184F5D3E"/>
    <w:rsid w:val="185C8F7A"/>
    <w:rsid w:val="186769BB"/>
    <w:rsid w:val="186DA7DE"/>
    <w:rsid w:val="186F8D4A"/>
    <w:rsid w:val="187D28C2"/>
    <w:rsid w:val="1889865C"/>
    <w:rsid w:val="1894EEC2"/>
    <w:rsid w:val="189E7ED7"/>
    <w:rsid w:val="18B4B90C"/>
    <w:rsid w:val="18BAA9AD"/>
    <w:rsid w:val="18CF0C45"/>
    <w:rsid w:val="18EF1C96"/>
    <w:rsid w:val="190F10AE"/>
    <w:rsid w:val="192BBD65"/>
    <w:rsid w:val="19451AD6"/>
    <w:rsid w:val="1949CC6A"/>
    <w:rsid w:val="194EDC68"/>
    <w:rsid w:val="1961B573"/>
    <w:rsid w:val="196F0DBA"/>
    <w:rsid w:val="19786FBF"/>
    <w:rsid w:val="19904989"/>
    <w:rsid w:val="19AB50B9"/>
    <w:rsid w:val="19BE36E1"/>
    <w:rsid w:val="19C94021"/>
    <w:rsid w:val="19CF8A71"/>
    <w:rsid w:val="19D37695"/>
    <w:rsid w:val="19E23240"/>
    <w:rsid w:val="19F97377"/>
    <w:rsid w:val="1A26CECA"/>
    <w:rsid w:val="1A42E24F"/>
    <w:rsid w:val="1A47C84E"/>
    <w:rsid w:val="1A48E9B0"/>
    <w:rsid w:val="1A4A6061"/>
    <w:rsid w:val="1A744E38"/>
    <w:rsid w:val="1A8EDAB5"/>
    <w:rsid w:val="1A91A68C"/>
    <w:rsid w:val="1AA1D512"/>
    <w:rsid w:val="1AC898AF"/>
    <w:rsid w:val="1AF296FD"/>
    <w:rsid w:val="1B06733D"/>
    <w:rsid w:val="1B08D5A4"/>
    <w:rsid w:val="1B08F85B"/>
    <w:rsid w:val="1B103B9C"/>
    <w:rsid w:val="1B20D6DC"/>
    <w:rsid w:val="1B2559A2"/>
    <w:rsid w:val="1B293B0B"/>
    <w:rsid w:val="1B2ACCB1"/>
    <w:rsid w:val="1B2FE67C"/>
    <w:rsid w:val="1B33CD09"/>
    <w:rsid w:val="1B5A5003"/>
    <w:rsid w:val="1B7287EF"/>
    <w:rsid w:val="1B866A09"/>
    <w:rsid w:val="1BA0CE98"/>
    <w:rsid w:val="1BADF6D5"/>
    <w:rsid w:val="1BCA1382"/>
    <w:rsid w:val="1BD00B12"/>
    <w:rsid w:val="1BD52B80"/>
    <w:rsid w:val="1C26100F"/>
    <w:rsid w:val="1C38C279"/>
    <w:rsid w:val="1C5D7477"/>
    <w:rsid w:val="1CA46148"/>
    <w:rsid w:val="1CAE6CD1"/>
    <w:rsid w:val="1CB4C358"/>
    <w:rsid w:val="1CBD47FD"/>
    <w:rsid w:val="1CD96B24"/>
    <w:rsid w:val="1CE60E90"/>
    <w:rsid w:val="1CFAD7B4"/>
    <w:rsid w:val="1CFDFDEB"/>
    <w:rsid w:val="1D101C5F"/>
    <w:rsid w:val="1D1ABB5C"/>
    <w:rsid w:val="1D25FF7D"/>
    <w:rsid w:val="1D5F01A4"/>
    <w:rsid w:val="1D63BB9C"/>
    <w:rsid w:val="1D97B1CC"/>
    <w:rsid w:val="1D9890D1"/>
    <w:rsid w:val="1DBCC33C"/>
    <w:rsid w:val="1E01F212"/>
    <w:rsid w:val="1E198AC8"/>
    <w:rsid w:val="1E2D630B"/>
    <w:rsid w:val="1E2FA025"/>
    <w:rsid w:val="1E33FED9"/>
    <w:rsid w:val="1E42D847"/>
    <w:rsid w:val="1E5AAF4E"/>
    <w:rsid w:val="1E5AD73F"/>
    <w:rsid w:val="1E60DD05"/>
    <w:rsid w:val="1E66B6B5"/>
    <w:rsid w:val="1E68B5D6"/>
    <w:rsid w:val="1E7CD98F"/>
    <w:rsid w:val="1EC0C8F8"/>
    <w:rsid w:val="1EC8F334"/>
    <w:rsid w:val="1ECAF090"/>
    <w:rsid w:val="1ED5860C"/>
    <w:rsid w:val="1EDA4AFF"/>
    <w:rsid w:val="1EF924EE"/>
    <w:rsid w:val="1F13596C"/>
    <w:rsid w:val="1F17A8FA"/>
    <w:rsid w:val="1F2E192D"/>
    <w:rsid w:val="1F2F38D1"/>
    <w:rsid w:val="1F4C629D"/>
    <w:rsid w:val="1F4DB021"/>
    <w:rsid w:val="1F70633B"/>
    <w:rsid w:val="1FA2042F"/>
    <w:rsid w:val="1FA5935A"/>
    <w:rsid w:val="1FB80CBB"/>
    <w:rsid w:val="1FDC42C9"/>
    <w:rsid w:val="1FF43110"/>
    <w:rsid w:val="1FF466D6"/>
    <w:rsid w:val="20016D6D"/>
    <w:rsid w:val="2024529B"/>
    <w:rsid w:val="20324F9A"/>
    <w:rsid w:val="20380CF1"/>
    <w:rsid w:val="206526B8"/>
    <w:rsid w:val="209D84A5"/>
    <w:rsid w:val="20B0AB36"/>
    <w:rsid w:val="20B745F3"/>
    <w:rsid w:val="20CC52B4"/>
    <w:rsid w:val="20E132FD"/>
    <w:rsid w:val="20F178D8"/>
    <w:rsid w:val="21031BF4"/>
    <w:rsid w:val="2147D317"/>
    <w:rsid w:val="214D3A65"/>
    <w:rsid w:val="21504D3E"/>
    <w:rsid w:val="215799A7"/>
    <w:rsid w:val="2160B23B"/>
    <w:rsid w:val="21925246"/>
    <w:rsid w:val="219DBBB5"/>
    <w:rsid w:val="219E89EF"/>
    <w:rsid w:val="21B7FDE7"/>
    <w:rsid w:val="21BCA678"/>
    <w:rsid w:val="21E362F9"/>
    <w:rsid w:val="220D78F5"/>
    <w:rsid w:val="220E4B41"/>
    <w:rsid w:val="220F675A"/>
    <w:rsid w:val="220FEDCB"/>
    <w:rsid w:val="2216061D"/>
    <w:rsid w:val="2221326F"/>
    <w:rsid w:val="2229B616"/>
    <w:rsid w:val="222FE0E4"/>
    <w:rsid w:val="22502AA3"/>
    <w:rsid w:val="2258A3F8"/>
    <w:rsid w:val="22627E3F"/>
    <w:rsid w:val="2277440C"/>
    <w:rsid w:val="22893238"/>
    <w:rsid w:val="22B0BCE9"/>
    <w:rsid w:val="22B4CDF3"/>
    <w:rsid w:val="22BC3D64"/>
    <w:rsid w:val="22DA08A5"/>
    <w:rsid w:val="22DF0506"/>
    <w:rsid w:val="23224383"/>
    <w:rsid w:val="2322AA40"/>
    <w:rsid w:val="23293C3A"/>
    <w:rsid w:val="2329CEF9"/>
    <w:rsid w:val="236A73B3"/>
    <w:rsid w:val="2375E3A5"/>
    <w:rsid w:val="2375E886"/>
    <w:rsid w:val="23961FCE"/>
    <w:rsid w:val="23ADBC1A"/>
    <w:rsid w:val="23E706DD"/>
    <w:rsid w:val="23F276A1"/>
    <w:rsid w:val="2421FDB2"/>
    <w:rsid w:val="24336C02"/>
    <w:rsid w:val="244E32E1"/>
    <w:rsid w:val="2457A244"/>
    <w:rsid w:val="24631E7B"/>
    <w:rsid w:val="247CA667"/>
    <w:rsid w:val="2481FBFE"/>
    <w:rsid w:val="2487C08A"/>
    <w:rsid w:val="2499103A"/>
    <w:rsid w:val="24C5ADAD"/>
    <w:rsid w:val="24D0809C"/>
    <w:rsid w:val="24D91A13"/>
    <w:rsid w:val="24DB725B"/>
    <w:rsid w:val="24F0D710"/>
    <w:rsid w:val="2504A539"/>
    <w:rsid w:val="251A9379"/>
    <w:rsid w:val="2539B900"/>
    <w:rsid w:val="25659383"/>
    <w:rsid w:val="2569DD75"/>
    <w:rsid w:val="256EA986"/>
    <w:rsid w:val="256FB9E2"/>
    <w:rsid w:val="257410C8"/>
    <w:rsid w:val="25841C59"/>
    <w:rsid w:val="25A104FC"/>
    <w:rsid w:val="25BE25CB"/>
    <w:rsid w:val="25D03D00"/>
    <w:rsid w:val="25D174B7"/>
    <w:rsid w:val="25DCFA7B"/>
    <w:rsid w:val="25EC5992"/>
    <w:rsid w:val="25F3ECBD"/>
    <w:rsid w:val="2616780F"/>
    <w:rsid w:val="264547C1"/>
    <w:rsid w:val="264BD6DF"/>
    <w:rsid w:val="2662170F"/>
    <w:rsid w:val="2669E5C5"/>
    <w:rsid w:val="267E939B"/>
    <w:rsid w:val="268F8021"/>
    <w:rsid w:val="2694A9A1"/>
    <w:rsid w:val="269B8408"/>
    <w:rsid w:val="26F8958D"/>
    <w:rsid w:val="2715083F"/>
    <w:rsid w:val="2715AEB7"/>
    <w:rsid w:val="271EF7EB"/>
    <w:rsid w:val="271FEF9E"/>
    <w:rsid w:val="2756DDCE"/>
    <w:rsid w:val="2757BC6F"/>
    <w:rsid w:val="275F7C6D"/>
    <w:rsid w:val="2767A998"/>
    <w:rsid w:val="277F8CDB"/>
    <w:rsid w:val="27836EFA"/>
    <w:rsid w:val="278D1646"/>
    <w:rsid w:val="27A67562"/>
    <w:rsid w:val="27B44729"/>
    <w:rsid w:val="27D9CE65"/>
    <w:rsid w:val="28250EA6"/>
    <w:rsid w:val="28590EDE"/>
    <w:rsid w:val="2859A84E"/>
    <w:rsid w:val="28621A1E"/>
    <w:rsid w:val="2875C551"/>
    <w:rsid w:val="28A61E75"/>
    <w:rsid w:val="28B233B0"/>
    <w:rsid w:val="28BA6518"/>
    <w:rsid w:val="28C6F86E"/>
    <w:rsid w:val="28D90C4B"/>
    <w:rsid w:val="28DBEA0B"/>
    <w:rsid w:val="28DE9DEB"/>
    <w:rsid w:val="2901FE56"/>
    <w:rsid w:val="29090532"/>
    <w:rsid w:val="2924D4F3"/>
    <w:rsid w:val="295C61B3"/>
    <w:rsid w:val="2983B06B"/>
    <w:rsid w:val="29A423F1"/>
    <w:rsid w:val="29BC60F1"/>
    <w:rsid w:val="29F6D352"/>
    <w:rsid w:val="2A071743"/>
    <w:rsid w:val="2A0FB343"/>
    <w:rsid w:val="2A50E336"/>
    <w:rsid w:val="2A5500BE"/>
    <w:rsid w:val="2A7CB8E7"/>
    <w:rsid w:val="2A85A951"/>
    <w:rsid w:val="2A997438"/>
    <w:rsid w:val="2A9D60AF"/>
    <w:rsid w:val="2AC6D32E"/>
    <w:rsid w:val="2AD2407B"/>
    <w:rsid w:val="2AEDD5C1"/>
    <w:rsid w:val="2AF12CD4"/>
    <w:rsid w:val="2AF81306"/>
    <w:rsid w:val="2B034599"/>
    <w:rsid w:val="2B17BF42"/>
    <w:rsid w:val="2B278AB9"/>
    <w:rsid w:val="2B2A8EBD"/>
    <w:rsid w:val="2B4E64B9"/>
    <w:rsid w:val="2B5E3398"/>
    <w:rsid w:val="2B716996"/>
    <w:rsid w:val="2B85F5CA"/>
    <w:rsid w:val="2BAFD294"/>
    <w:rsid w:val="2BB73FFE"/>
    <w:rsid w:val="2BB8B35B"/>
    <w:rsid w:val="2BC9C2C1"/>
    <w:rsid w:val="2BD45276"/>
    <w:rsid w:val="2BF56940"/>
    <w:rsid w:val="2BFA1F68"/>
    <w:rsid w:val="2C0A93D8"/>
    <w:rsid w:val="2C0F73C0"/>
    <w:rsid w:val="2C14DE6B"/>
    <w:rsid w:val="2C18EB1F"/>
    <w:rsid w:val="2C22137F"/>
    <w:rsid w:val="2C4487DB"/>
    <w:rsid w:val="2C4EE6D3"/>
    <w:rsid w:val="2C5A76E6"/>
    <w:rsid w:val="2C708324"/>
    <w:rsid w:val="2C8584EC"/>
    <w:rsid w:val="2C87163C"/>
    <w:rsid w:val="2C87B84C"/>
    <w:rsid w:val="2C8E7484"/>
    <w:rsid w:val="2C97FEC0"/>
    <w:rsid w:val="2CA213B6"/>
    <w:rsid w:val="2CA90481"/>
    <w:rsid w:val="2CA9F38E"/>
    <w:rsid w:val="2CFECFA7"/>
    <w:rsid w:val="2D046BDB"/>
    <w:rsid w:val="2D10869D"/>
    <w:rsid w:val="2D122B94"/>
    <w:rsid w:val="2D173E0A"/>
    <w:rsid w:val="2D1E30EA"/>
    <w:rsid w:val="2D33EF98"/>
    <w:rsid w:val="2D39C8BF"/>
    <w:rsid w:val="2D6D6589"/>
    <w:rsid w:val="2D840248"/>
    <w:rsid w:val="2D8DD63B"/>
    <w:rsid w:val="2D9E9BC2"/>
    <w:rsid w:val="2DA6745F"/>
    <w:rsid w:val="2DC5F641"/>
    <w:rsid w:val="2DC6B437"/>
    <w:rsid w:val="2DD67FB9"/>
    <w:rsid w:val="2DE512A7"/>
    <w:rsid w:val="2DEEC4E8"/>
    <w:rsid w:val="2DF38D49"/>
    <w:rsid w:val="2DFEE175"/>
    <w:rsid w:val="2E0528E6"/>
    <w:rsid w:val="2E055F80"/>
    <w:rsid w:val="2E24C3DD"/>
    <w:rsid w:val="2E38BCA3"/>
    <w:rsid w:val="2E3B7320"/>
    <w:rsid w:val="2E84C5B0"/>
    <w:rsid w:val="2E8AD617"/>
    <w:rsid w:val="2EA47327"/>
    <w:rsid w:val="2ED13BDA"/>
    <w:rsid w:val="2EF30844"/>
    <w:rsid w:val="2F1D0FAE"/>
    <w:rsid w:val="2F3E02DF"/>
    <w:rsid w:val="2F50EAD4"/>
    <w:rsid w:val="2F912F6C"/>
    <w:rsid w:val="2F9BB7D6"/>
    <w:rsid w:val="2FB2622F"/>
    <w:rsid w:val="2FE16B92"/>
    <w:rsid w:val="2FFF7F0D"/>
    <w:rsid w:val="3025BDAD"/>
    <w:rsid w:val="3026BC4A"/>
    <w:rsid w:val="303FB477"/>
    <w:rsid w:val="306B63B3"/>
    <w:rsid w:val="30926004"/>
    <w:rsid w:val="30984428"/>
    <w:rsid w:val="30A24CF2"/>
    <w:rsid w:val="30BE65BC"/>
    <w:rsid w:val="30C8B7A4"/>
    <w:rsid w:val="30E24492"/>
    <w:rsid w:val="30F7029F"/>
    <w:rsid w:val="3101C632"/>
    <w:rsid w:val="311425A5"/>
    <w:rsid w:val="31217E68"/>
    <w:rsid w:val="3137ADA0"/>
    <w:rsid w:val="313F9737"/>
    <w:rsid w:val="3143AA6A"/>
    <w:rsid w:val="31B430DF"/>
    <w:rsid w:val="31CC753F"/>
    <w:rsid w:val="31D02DC8"/>
    <w:rsid w:val="31E36E9A"/>
    <w:rsid w:val="31E8CD5D"/>
    <w:rsid w:val="32014BF1"/>
    <w:rsid w:val="32018474"/>
    <w:rsid w:val="3207E766"/>
    <w:rsid w:val="32306CF6"/>
    <w:rsid w:val="3230DE2C"/>
    <w:rsid w:val="3231625D"/>
    <w:rsid w:val="324C9DF0"/>
    <w:rsid w:val="32563CBA"/>
    <w:rsid w:val="325CBBD6"/>
    <w:rsid w:val="3261A358"/>
    <w:rsid w:val="32DE1E69"/>
    <w:rsid w:val="32F55FBE"/>
    <w:rsid w:val="3302EB52"/>
    <w:rsid w:val="331C2D01"/>
    <w:rsid w:val="331DE14B"/>
    <w:rsid w:val="3366225F"/>
    <w:rsid w:val="3372E7BE"/>
    <w:rsid w:val="337A61F4"/>
    <w:rsid w:val="338EFF4C"/>
    <w:rsid w:val="3402C88B"/>
    <w:rsid w:val="3424C53F"/>
    <w:rsid w:val="34671D3F"/>
    <w:rsid w:val="346AE6F9"/>
    <w:rsid w:val="346FBDB5"/>
    <w:rsid w:val="34714FDD"/>
    <w:rsid w:val="347A7D8F"/>
    <w:rsid w:val="34A0BE32"/>
    <w:rsid w:val="34AF2454"/>
    <w:rsid w:val="34AF5550"/>
    <w:rsid w:val="34CF727F"/>
    <w:rsid w:val="34DD4E68"/>
    <w:rsid w:val="34EA7C07"/>
    <w:rsid w:val="34F11E77"/>
    <w:rsid w:val="34FA5A98"/>
    <w:rsid w:val="3504CB04"/>
    <w:rsid w:val="3506892B"/>
    <w:rsid w:val="3507953A"/>
    <w:rsid w:val="35286777"/>
    <w:rsid w:val="353075EB"/>
    <w:rsid w:val="353CA0FB"/>
    <w:rsid w:val="3571C5FB"/>
    <w:rsid w:val="35A4329E"/>
    <w:rsid w:val="35A438DC"/>
    <w:rsid w:val="35C1E59F"/>
    <w:rsid w:val="35CFE12E"/>
    <w:rsid w:val="35D19837"/>
    <w:rsid w:val="35DBB7C1"/>
    <w:rsid w:val="35E4A2DF"/>
    <w:rsid w:val="35ED482A"/>
    <w:rsid w:val="35FE411D"/>
    <w:rsid w:val="361B02D6"/>
    <w:rsid w:val="361D94E8"/>
    <w:rsid w:val="364C6A9A"/>
    <w:rsid w:val="3658A228"/>
    <w:rsid w:val="3669EEC3"/>
    <w:rsid w:val="3671FC0D"/>
    <w:rsid w:val="36876FA1"/>
    <w:rsid w:val="368A318A"/>
    <w:rsid w:val="368B5E68"/>
    <w:rsid w:val="3695EE56"/>
    <w:rsid w:val="369B1A8C"/>
    <w:rsid w:val="36B74391"/>
    <w:rsid w:val="36B8E196"/>
    <w:rsid w:val="36BC6F63"/>
    <w:rsid w:val="36CE0E19"/>
    <w:rsid w:val="36EEC9A6"/>
    <w:rsid w:val="36F51C1F"/>
    <w:rsid w:val="3727CA0A"/>
    <w:rsid w:val="372AF5F1"/>
    <w:rsid w:val="3732D70D"/>
    <w:rsid w:val="374BA876"/>
    <w:rsid w:val="3753632B"/>
    <w:rsid w:val="376CC799"/>
    <w:rsid w:val="37872D73"/>
    <w:rsid w:val="37989D12"/>
    <w:rsid w:val="379A4162"/>
    <w:rsid w:val="37BCF9EF"/>
    <w:rsid w:val="37C45732"/>
    <w:rsid w:val="37C45982"/>
    <w:rsid w:val="37CB6728"/>
    <w:rsid w:val="37CC6653"/>
    <w:rsid w:val="37D72CE7"/>
    <w:rsid w:val="37E4E97E"/>
    <w:rsid w:val="37EC26ED"/>
    <w:rsid w:val="37EDEC9A"/>
    <w:rsid w:val="37FE5161"/>
    <w:rsid w:val="380328DF"/>
    <w:rsid w:val="380E263E"/>
    <w:rsid w:val="3824F7A4"/>
    <w:rsid w:val="382A3266"/>
    <w:rsid w:val="384CF394"/>
    <w:rsid w:val="388617A9"/>
    <w:rsid w:val="38D57656"/>
    <w:rsid w:val="38DE6363"/>
    <w:rsid w:val="390C09C9"/>
    <w:rsid w:val="390C26D9"/>
    <w:rsid w:val="390CEA2A"/>
    <w:rsid w:val="3914336C"/>
    <w:rsid w:val="3914FB41"/>
    <w:rsid w:val="391D5CFA"/>
    <w:rsid w:val="39218DBA"/>
    <w:rsid w:val="39317994"/>
    <w:rsid w:val="393F52E2"/>
    <w:rsid w:val="39420968"/>
    <w:rsid w:val="395475FC"/>
    <w:rsid w:val="39554C07"/>
    <w:rsid w:val="3960799D"/>
    <w:rsid w:val="3964A142"/>
    <w:rsid w:val="397DC99F"/>
    <w:rsid w:val="398D152B"/>
    <w:rsid w:val="39BC080B"/>
    <w:rsid w:val="39C22BAD"/>
    <w:rsid w:val="39E359A9"/>
    <w:rsid w:val="39EADEE1"/>
    <w:rsid w:val="3A00FDEE"/>
    <w:rsid w:val="3A254447"/>
    <w:rsid w:val="3A492CEA"/>
    <w:rsid w:val="3A811121"/>
    <w:rsid w:val="3A93549D"/>
    <w:rsid w:val="3AC01446"/>
    <w:rsid w:val="3AFF0247"/>
    <w:rsid w:val="3B199A00"/>
    <w:rsid w:val="3B271A4E"/>
    <w:rsid w:val="3B6080DD"/>
    <w:rsid w:val="3B6717D0"/>
    <w:rsid w:val="3B6AB9F2"/>
    <w:rsid w:val="3B7B7D2A"/>
    <w:rsid w:val="3B7F789F"/>
    <w:rsid w:val="3B847259"/>
    <w:rsid w:val="3B90228F"/>
    <w:rsid w:val="3B966C1C"/>
    <w:rsid w:val="3B9B0B33"/>
    <w:rsid w:val="3BA3D442"/>
    <w:rsid w:val="3BC07C9B"/>
    <w:rsid w:val="3BC9CE72"/>
    <w:rsid w:val="3BD9F41A"/>
    <w:rsid w:val="3BF0222C"/>
    <w:rsid w:val="3BF26F79"/>
    <w:rsid w:val="3BF62435"/>
    <w:rsid w:val="3BFCFC93"/>
    <w:rsid w:val="3C0F8D5A"/>
    <w:rsid w:val="3C29788A"/>
    <w:rsid w:val="3C61EA85"/>
    <w:rsid w:val="3C690FBE"/>
    <w:rsid w:val="3C6B1EFE"/>
    <w:rsid w:val="3C728A2B"/>
    <w:rsid w:val="3C76A19B"/>
    <w:rsid w:val="3C8D93F7"/>
    <w:rsid w:val="3C8E00A2"/>
    <w:rsid w:val="3CA2FB9B"/>
    <w:rsid w:val="3CE28ED4"/>
    <w:rsid w:val="3CE9100B"/>
    <w:rsid w:val="3CF17E3C"/>
    <w:rsid w:val="3CF68958"/>
    <w:rsid w:val="3D1FA94B"/>
    <w:rsid w:val="3D557476"/>
    <w:rsid w:val="3D5C4CFC"/>
    <w:rsid w:val="3D7986DE"/>
    <w:rsid w:val="3D824395"/>
    <w:rsid w:val="3D8F6771"/>
    <w:rsid w:val="3D90E8B4"/>
    <w:rsid w:val="3DCC4CA9"/>
    <w:rsid w:val="3DDAF949"/>
    <w:rsid w:val="3DE40791"/>
    <w:rsid w:val="3E1A8E49"/>
    <w:rsid w:val="3E2046CA"/>
    <w:rsid w:val="3E2FF500"/>
    <w:rsid w:val="3E321E6D"/>
    <w:rsid w:val="3E722C51"/>
    <w:rsid w:val="3E72C3A5"/>
    <w:rsid w:val="3E7E3951"/>
    <w:rsid w:val="3E984307"/>
    <w:rsid w:val="3EA5B2E8"/>
    <w:rsid w:val="3EB5D9A6"/>
    <w:rsid w:val="3EBC2239"/>
    <w:rsid w:val="3EBFA9D9"/>
    <w:rsid w:val="3EED6FF9"/>
    <w:rsid w:val="3F2B0018"/>
    <w:rsid w:val="3F7B15D3"/>
    <w:rsid w:val="3F7C5EEF"/>
    <w:rsid w:val="3F9882DB"/>
    <w:rsid w:val="3FCEC7AE"/>
    <w:rsid w:val="3FD96F97"/>
    <w:rsid w:val="4002D927"/>
    <w:rsid w:val="400819B0"/>
    <w:rsid w:val="400DB3C9"/>
    <w:rsid w:val="40190787"/>
    <w:rsid w:val="401B3904"/>
    <w:rsid w:val="4027E560"/>
    <w:rsid w:val="402C59E3"/>
    <w:rsid w:val="4058D459"/>
    <w:rsid w:val="405CEE74"/>
    <w:rsid w:val="407FD95B"/>
    <w:rsid w:val="4090296A"/>
    <w:rsid w:val="40916803"/>
    <w:rsid w:val="40A5FAB6"/>
    <w:rsid w:val="40AA6A64"/>
    <w:rsid w:val="40AC3EEC"/>
    <w:rsid w:val="40CEC8F6"/>
    <w:rsid w:val="40D7B9F7"/>
    <w:rsid w:val="40DF5837"/>
    <w:rsid w:val="40EF707D"/>
    <w:rsid w:val="40F0E2CD"/>
    <w:rsid w:val="40FECCCC"/>
    <w:rsid w:val="4117EE26"/>
    <w:rsid w:val="4146BCEE"/>
    <w:rsid w:val="4167918B"/>
    <w:rsid w:val="41BBEA0B"/>
    <w:rsid w:val="41D575EC"/>
    <w:rsid w:val="41D923A3"/>
    <w:rsid w:val="41E16D23"/>
    <w:rsid w:val="41EAFA19"/>
    <w:rsid w:val="41F14E0D"/>
    <w:rsid w:val="422AEC38"/>
    <w:rsid w:val="424B852B"/>
    <w:rsid w:val="4258DC63"/>
    <w:rsid w:val="4259B6C7"/>
    <w:rsid w:val="425DDFAF"/>
    <w:rsid w:val="42664339"/>
    <w:rsid w:val="426F33C9"/>
    <w:rsid w:val="4275444C"/>
    <w:rsid w:val="427627E2"/>
    <w:rsid w:val="4292C399"/>
    <w:rsid w:val="4293738C"/>
    <w:rsid w:val="42AE7AD5"/>
    <w:rsid w:val="42B645C0"/>
    <w:rsid w:val="43020D8D"/>
    <w:rsid w:val="43049EF0"/>
    <w:rsid w:val="430D4E4C"/>
    <w:rsid w:val="43421E11"/>
    <w:rsid w:val="43489292"/>
    <w:rsid w:val="43526A65"/>
    <w:rsid w:val="435C8839"/>
    <w:rsid w:val="436158C1"/>
    <w:rsid w:val="43CAE1D8"/>
    <w:rsid w:val="43E86B6E"/>
    <w:rsid w:val="440200B2"/>
    <w:rsid w:val="44061A41"/>
    <w:rsid w:val="4409F372"/>
    <w:rsid w:val="4410F852"/>
    <w:rsid w:val="442B92D1"/>
    <w:rsid w:val="442F50EE"/>
    <w:rsid w:val="44577924"/>
    <w:rsid w:val="446A7AD0"/>
    <w:rsid w:val="44706436"/>
    <w:rsid w:val="44A95094"/>
    <w:rsid w:val="44B62195"/>
    <w:rsid w:val="44C0B7E1"/>
    <w:rsid w:val="44DDDCE0"/>
    <w:rsid w:val="44E292E6"/>
    <w:rsid w:val="45185078"/>
    <w:rsid w:val="451AFF28"/>
    <w:rsid w:val="4522B89D"/>
    <w:rsid w:val="45297239"/>
    <w:rsid w:val="45325BBA"/>
    <w:rsid w:val="453676BF"/>
    <w:rsid w:val="453B589B"/>
    <w:rsid w:val="4552B848"/>
    <w:rsid w:val="4588833F"/>
    <w:rsid w:val="45A75E46"/>
    <w:rsid w:val="45AE3C0C"/>
    <w:rsid w:val="45AEF418"/>
    <w:rsid w:val="45BC8D94"/>
    <w:rsid w:val="45C40916"/>
    <w:rsid w:val="45CA528A"/>
    <w:rsid w:val="45EC1FE2"/>
    <w:rsid w:val="45ED3493"/>
    <w:rsid w:val="460700CD"/>
    <w:rsid w:val="460C229B"/>
    <w:rsid w:val="463D1C75"/>
    <w:rsid w:val="465047B9"/>
    <w:rsid w:val="4653B3B2"/>
    <w:rsid w:val="46616367"/>
    <w:rsid w:val="4671D626"/>
    <w:rsid w:val="467422CE"/>
    <w:rsid w:val="46800839"/>
    <w:rsid w:val="468231CA"/>
    <w:rsid w:val="469148CD"/>
    <w:rsid w:val="469B57AA"/>
    <w:rsid w:val="46A59127"/>
    <w:rsid w:val="46A9E2DF"/>
    <w:rsid w:val="46AE37FB"/>
    <w:rsid w:val="46BE1EAA"/>
    <w:rsid w:val="46C299A8"/>
    <w:rsid w:val="46EB7ED1"/>
    <w:rsid w:val="46EDC035"/>
    <w:rsid w:val="47065501"/>
    <w:rsid w:val="4706C64F"/>
    <w:rsid w:val="4735DF8B"/>
    <w:rsid w:val="47375A4A"/>
    <w:rsid w:val="473CE896"/>
    <w:rsid w:val="47419434"/>
    <w:rsid w:val="474542E7"/>
    <w:rsid w:val="4778FAA2"/>
    <w:rsid w:val="4782EBD5"/>
    <w:rsid w:val="47938D9F"/>
    <w:rsid w:val="47979244"/>
    <w:rsid w:val="47999B0A"/>
    <w:rsid w:val="47A26645"/>
    <w:rsid w:val="47C4EF92"/>
    <w:rsid w:val="47C7041B"/>
    <w:rsid w:val="47DEF4AB"/>
    <w:rsid w:val="47E87C43"/>
    <w:rsid w:val="47EB525C"/>
    <w:rsid w:val="47F1F7CC"/>
    <w:rsid w:val="482CA57D"/>
    <w:rsid w:val="4843CB01"/>
    <w:rsid w:val="485F2488"/>
    <w:rsid w:val="4862B39E"/>
    <w:rsid w:val="48B6298A"/>
    <w:rsid w:val="48B85099"/>
    <w:rsid w:val="48BCC0D0"/>
    <w:rsid w:val="48BCF222"/>
    <w:rsid w:val="48C4BA77"/>
    <w:rsid w:val="48E8126B"/>
    <w:rsid w:val="48E859BC"/>
    <w:rsid w:val="48FC31BA"/>
    <w:rsid w:val="490B5359"/>
    <w:rsid w:val="490C0757"/>
    <w:rsid w:val="491135A2"/>
    <w:rsid w:val="49212C94"/>
    <w:rsid w:val="494BE4C2"/>
    <w:rsid w:val="494D463D"/>
    <w:rsid w:val="496D188D"/>
    <w:rsid w:val="49C7C357"/>
    <w:rsid w:val="49C8DD6A"/>
    <w:rsid w:val="49CCBC7E"/>
    <w:rsid w:val="49D46CED"/>
    <w:rsid w:val="49D7DDFE"/>
    <w:rsid w:val="49E5A5B5"/>
    <w:rsid w:val="49E865CF"/>
    <w:rsid w:val="49ED7D3C"/>
    <w:rsid w:val="49ED8FE7"/>
    <w:rsid w:val="49FCFB00"/>
    <w:rsid w:val="4A0AEA6B"/>
    <w:rsid w:val="4A152FAA"/>
    <w:rsid w:val="4A50A762"/>
    <w:rsid w:val="4A6E901E"/>
    <w:rsid w:val="4A704FAD"/>
    <w:rsid w:val="4A8E4B14"/>
    <w:rsid w:val="4A957B09"/>
    <w:rsid w:val="4A9D39DB"/>
    <w:rsid w:val="4AA450B8"/>
    <w:rsid w:val="4AACD9CD"/>
    <w:rsid w:val="4AD1EFFA"/>
    <w:rsid w:val="4AD3533C"/>
    <w:rsid w:val="4AD50990"/>
    <w:rsid w:val="4AD6590E"/>
    <w:rsid w:val="4AF22353"/>
    <w:rsid w:val="4AFD05AD"/>
    <w:rsid w:val="4B019124"/>
    <w:rsid w:val="4B0DB0E0"/>
    <w:rsid w:val="4B396054"/>
    <w:rsid w:val="4B3C65FE"/>
    <w:rsid w:val="4B3D9F87"/>
    <w:rsid w:val="4B84BB9E"/>
    <w:rsid w:val="4BA5E955"/>
    <w:rsid w:val="4BD8D5A7"/>
    <w:rsid w:val="4BDF04C6"/>
    <w:rsid w:val="4BE1F4E0"/>
    <w:rsid w:val="4BF5D555"/>
    <w:rsid w:val="4BFBF220"/>
    <w:rsid w:val="4C097B35"/>
    <w:rsid w:val="4C193150"/>
    <w:rsid w:val="4C20B2FF"/>
    <w:rsid w:val="4C212D75"/>
    <w:rsid w:val="4C6E37EA"/>
    <w:rsid w:val="4C81DFDD"/>
    <w:rsid w:val="4C8BB3A1"/>
    <w:rsid w:val="4C8FD106"/>
    <w:rsid w:val="4C9AD1C1"/>
    <w:rsid w:val="4CD3BC36"/>
    <w:rsid w:val="4CDCB496"/>
    <w:rsid w:val="4CF6988E"/>
    <w:rsid w:val="4CFD7DCD"/>
    <w:rsid w:val="4CFE9ACB"/>
    <w:rsid w:val="4D15EE89"/>
    <w:rsid w:val="4D250E5D"/>
    <w:rsid w:val="4D3627B8"/>
    <w:rsid w:val="4D5682C0"/>
    <w:rsid w:val="4D5D8AD9"/>
    <w:rsid w:val="4D661C98"/>
    <w:rsid w:val="4D7B1F60"/>
    <w:rsid w:val="4DBA2BCB"/>
    <w:rsid w:val="4DE97E3C"/>
    <w:rsid w:val="4E0346B4"/>
    <w:rsid w:val="4E1E5783"/>
    <w:rsid w:val="4E35514B"/>
    <w:rsid w:val="4E8DBB60"/>
    <w:rsid w:val="4E927206"/>
    <w:rsid w:val="4E962E87"/>
    <w:rsid w:val="4E994E2E"/>
    <w:rsid w:val="4EB23A2D"/>
    <w:rsid w:val="4EBCA546"/>
    <w:rsid w:val="4EC52A7C"/>
    <w:rsid w:val="4EC59501"/>
    <w:rsid w:val="4ECCF933"/>
    <w:rsid w:val="4ECFE9A0"/>
    <w:rsid w:val="4ED29AF8"/>
    <w:rsid w:val="4EE22CAA"/>
    <w:rsid w:val="4EEE61DC"/>
    <w:rsid w:val="4EF83CBE"/>
    <w:rsid w:val="4F006D45"/>
    <w:rsid w:val="4F151E1A"/>
    <w:rsid w:val="4F24230C"/>
    <w:rsid w:val="4F3A4629"/>
    <w:rsid w:val="4F41DF06"/>
    <w:rsid w:val="4F4751AF"/>
    <w:rsid w:val="4F535810"/>
    <w:rsid w:val="4F54F6CC"/>
    <w:rsid w:val="4F6CA667"/>
    <w:rsid w:val="4F93B52F"/>
    <w:rsid w:val="4F9A703F"/>
    <w:rsid w:val="4F9DC1E8"/>
    <w:rsid w:val="4FB2720A"/>
    <w:rsid w:val="4FE1891E"/>
    <w:rsid w:val="4FE4E8DA"/>
    <w:rsid w:val="4FE8B47F"/>
    <w:rsid w:val="4FF1F416"/>
    <w:rsid w:val="4FFB08A4"/>
    <w:rsid w:val="500D13FE"/>
    <w:rsid w:val="5016F2A9"/>
    <w:rsid w:val="5024F648"/>
    <w:rsid w:val="50397DAB"/>
    <w:rsid w:val="503ABFB6"/>
    <w:rsid w:val="5040B21C"/>
    <w:rsid w:val="504815B4"/>
    <w:rsid w:val="505CAF1F"/>
    <w:rsid w:val="505CD84B"/>
    <w:rsid w:val="5086DC98"/>
    <w:rsid w:val="50B006A6"/>
    <w:rsid w:val="50B2C022"/>
    <w:rsid w:val="50B66708"/>
    <w:rsid w:val="50C04FF6"/>
    <w:rsid w:val="50C6F5B1"/>
    <w:rsid w:val="50F79040"/>
    <w:rsid w:val="50FFFBA9"/>
    <w:rsid w:val="513B3B3D"/>
    <w:rsid w:val="513B7E2B"/>
    <w:rsid w:val="5141B99F"/>
    <w:rsid w:val="51496A31"/>
    <w:rsid w:val="514D1A6F"/>
    <w:rsid w:val="515196FF"/>
    <w:rsid w:val="516CEC59"/>
    <w:rsid w:val="517596EE"/>
    <w:rsid w:val="517ECE34"/>
    <w:rsid w:val="518CBCC5"/>
    <w:rsid w:val="518FDADF"/>
    <w:rsid w:val="51997618"/>
    <w:rsid w:val="51A7C04C"/>
    <w:rsid w:val="51B2BC52"/>
    <w:rsid w:val="51BD4215"/>
    <w:rsid w:val="51F87F80"/>
    <w:rsid w:val="521874E4"/>
    <w:rsid w:val="522891F0"/>
    <w:rsid w:val="5232E4DB"/>
    <w:rsid w:val="525720CB"/>
    <w:rsid w:val="526B38C5"/>
    <w:rsid w:val="526DBBE2"/>
    <w:rsid w:val="5273F145"/>
    <w:rsid w:val="529A3B6B"/>
    <w:rsid w:val="52C9F08D"/>
    <w:rsid w:val="52CD9C7E"/>
    <w:rsid w:val="52D109EE"/>
    <w:rsid w:val="52D14EBA"/>
    <w:rsid w:val="52D801E8"/>
    <w:rsid w:val="52E0203C"/>
    <w:rsid w:val="52F5A133"/>
    <w:rsid w:val="52FC1023"/>
    <w:rsid w:val="530318DF"/>
    <w:rsid w:val="530358D5"/>
    <w:rsid w:val="532FDF3D"/>
    <w:rsid w:val="5348FFCD"/>
    <w:rsid w:val="534B73CD"/>
    <w:rsid w:val="534B8D29"/>
    <w:rsid w:val="535846B4"/>
    <w:rsid w:val="5358AFAC"/>
    <w:rsid w:val="536D5CD7"/>
    <w:rsid w:val="5371914D"/>
    <w:rsid w:val="5372DEFC"/>
    <w:rsid w:val="5375A0C4"/>
    <w:rsid w:val="53901669"/>
    <w:rsid w:val="53948031"/>
    <w:rsid w:val="5399B347"/>
    <w:rsid w:val="53A70824"/>
    <w:rsid w:val="53A93EC6"/>
    <w:rsid w:val="53CE88DB"/>
    <w:rsid w:val="53FD39EA"/>
    <w:rsid w:val="5405C980"/>
    <w:rsid w:val="540B904C"/>
    <w:rsid w:val="54116D58"/>
    <w:rsid w:val="541460BE"/>
    <w:rsid w:val="542A2616"/>
    <w:rsid w:val="54449A10"/>
    <w:rsid w:val="5447CB99"/>
    <w:rsid w:val="544AA1B1"/>
    <w:rsid w:val="545ADB07"/>
    <w:rsid w:val="545C931E"/>
    <w:rsid w:val="545DB3BD"/>
    <w:rsid w:val="547032C5"/>
    <w:rsid w:val="5492ACEE"/>
    <w:rsid w:val="54FDF4F3"/>
    <w:rsid w:val="5504BE81"/>
    <w:rsid w:val="550FE6CF"/>
    <w:rsid w:val="551A8EFE"/>
    <w:rsid w:val="552B5EBF"/>
    <w:rsid w:val="552BE6CA"/>
    <w:rsid w:val="552C7B84"/>
    <w:rsid w:val="5533BDA9"/>
    <w:rsid w:val="553D0F3E"/>
    <w:rsid w:val="5548E013"/>
    <w:rsid w:val="5563B317"/>
    <w:rsid w:val="55937480"/>
    <w:rsid w:val="55975F6C"/>
    <w:rsid w:val="559D3848"/>
    <w:rsid w:val="55FEC5CF"/>
    <w:rsid w:val="5604584C"/>
    <w:rsid w:val="5607EEEF"/>
    <w:rsid w:val="5609B1C3"/>
    <w:rsid w:val="561886C1"/>
    <w:rsid w:val="561C6128"/>
    <w:rsid w:val="5623E335"/>
    <w:rsid w:val="56410075"/>
    <w:rsid w:val="5649053F"/>
    <w:rsid w:val="56492D8C"/>
    <w:rsid w:val="564ECFF4"/>
    <w:rsid w:val="56543A2A"/>
    <w:rsid w:val="56711CBA"/>
    <w:rsid w:val="567AC1C0"/>
    <w:rsid w:val="567EE76B"/>
    <w:rsid w:val="568EE82E"/>
    <w:rsid w:val="5691676C"/>
    <w:rsid w:val="5694DBC7"/>
    <w:rsid w:val="56B6DF20"/>
    <w:rsid w:val="56EE7E42"/>
    <w:rsid w:val="56F19226"/>
    <w:rsid w:val="570D2F7D"/>
    <w:rsid w:val="57102661"/>
    <w:rsid w:val="5733FB41"/>
    <w:rsid w:val="5757FE86"/>
    <w:rsid w:val="57609EA6"/>
    <w:rsid w:val="5765A9EA"/>
    <w:rsid w:val="5790E466"/>
    <w:rsid w:val="579564B8"/>
    <w:rsid w:val="57A2BFE3"/>
    <w:rsid w:val="57AE7149"/>
    <w:rsid w:val="57C10DE9"/>
    <w:rsid w:val="57C1F03E"/>
    <w:rsid w:val="57E81AEA"/>
    <w:rsid w:val="57F75D5C"/>
    <w:rsid w:val="58129B2B"/>
    <w:rsid w:val="58312D35"/>
    <w:rsid w:val="5852E8A6"/>
    <w:rsid w:val="58629605"/>
    <w:rsid w:val="587AE009"/>
    <w:rsid w:val="587BA837"/>
    <w:rsid w:val="588ACCFF"/>
    <w:rsid w:val="58954D68"/>
    <w:rsid w:val="589D491A"/>
    <w:rsid w:val="59105D81"/>
    <w:rsid w:val="5930D622"/>
    <w:rsid w:val="5971F202"/>
    <w:rsid w:val="5978727F"/>
    <w:rsid w:val="59B011FB"/>
    <w:rsid w:val="59C6431D"/>
    <w:rsid w:val="59D17A8B"/>
    <w:rsid w:val="59DFBD39"/>
    <w:rsid w:val="59EA6908"/>
    <w:rsid w:val="59F2B49F"/>
    <w:rsid w:val="5A0E6B25"/>
    <w:rsid w:val="5A105E34"/>
    <w:rsid w:val="5A1A816F"/>
    <w:rsid w:val="5A3DA0A1"/>
    <w:rsid w:val="5A6B836C"/>
    <w:rsid w:val="5A9FB468"/>
    <w:rsid w:val="5AB60502"/>
    <w:rsid w:val="5ABE3F88"/>
    <w:rsid w:val="5AD11BF7"/>
    <w:rsid w:val="5AF0D745"/>
    <w:rsid w:val="5AF31AE0"/>
    <w:rsid w:val="5AF45885"/>
    <w:rsid w:val="5AF80A73"/>
    <w:rsid w:val="5B13C6C4"/>
    <w:rsid w:val="5B34878E"/>
    <w:rsid w:val="5B3AB121"/>
    <w:rsid w:val="5B5767E9"/>
    <w:rsid w:val="5B5F465F"/>
    <w:rsid w:val="5B6D4A64"/>
    <w:rsid w:val="5B6FFCE3"/>
    <w:rsid w:val="5B7627EA"/>
    <w:rsid w:val="5B8A5B99"/>
    <w:rsid w:val="5B97EB0B"/>
    <w:rsid w:val="5B9CD4D5"/>
    <w:rsid w:val="5BC4F1AC"/>
    <w:rsid w:val="5BC5402E"/>
    <w:rsid w:val="5BCEA263"/>
    <w:rsid w:val="5BDCAE20"/>
    <w:rsid w:val="5BDF6777"/>
    <w:rsid w:val="5C0CA075"/>
    <w:rsid w:val="5C0CDE38"/>
    <w:rsid w:val="5C35552E"/>
    <w:rsid w:val="5C360E28"/>
    <w:rsid w:val="5C451D26"/>
    <w:rsid w:val="5C67DD80"/>
    <w:rsid w:val="5C76E0C1"/>
    <w:rsid w:val="5C7F2DEC"/>
    <w:rsid w:val="5C90C47B"/>
    <w:rsid w:val="5C9A3EB7"/>
    <w:rsid w:val="5CB83505"/>
    <w:rsid w:val="5CC2A674"/>
    <w:rsid w:val="5CC82802"/>
    <w:rsid w:val="5D2963F0"/>
    <w:rsid w:val="5D2B693F"/>
    <w:rsid w:val="5D636A4C"/>
    <w:rsid w:val="5D668409"/>
    <w:rsid w:val="5D8CAF19"/>
    <w:rsid w:val="5D8F5685"/>
    <w:rsid w:val="5D959471"/>
    <w:rsid w:val="5D966359"/>
    <w:rsid w:val="5DCEE708"/>
    <w:rsid w:val="5DDE4AB5"/>
    <w:rsid w:val="5DE9A664"/>
    <w:rsid w:val="5E01C539"/>
    <w:rsid w:val="5E15CCBD"/>
    <w:rsid w:val="5E2E0F4C"/>
    <w:rsid w:val="5E474120"/>
    <w:rsid w:val="5E52CE48"/>
    <w:rsid w:val="5E534CF1"/>
    <w:rsid w:val="5E9B8123"/>
    <w:rsid w:val="5EA71674"/>
    <w:rsid w:val="5ECA18D3"/>
    <w:rsid w:val="5ECB5261"/>
    <w:rsid w:val="5ED70288"/>
    <w:rsid w:val="5EFEA58D"/>
    <w:rsid w:val="5F0B3FEA"/>
    <w:rsid w:val="5F17C42D"/>
    <w:rsid w:val="5F1F6271"/>
    <w:rsid w:val="5F2362B1"/>
    <w:rsid w:val="5F2D38A9"/>
    <w:rsid w:val="5F3DDFBD"/>
    <w:rsid w:val="5F44D4F4"/>
    <w:rsid w:val="5F4BBD9D"/>
    <w:rsid w:val="5F59B714"/>
    <w:rsid w:val="5F6D7975"/>
    <w:rsid w:val="5F813769"/>
    <w:rsid w:val="5FBD1636"/>
    <w:rsid w:val="5FC035A6"/>
    <w:rsid w:val="5FD72895"/>
    <w:rsid w:val="5FFE52DF"/>
    <w:rsid w:val="60076F82"/>
    <w:rsid w:val="60156A75"/>
    <w:rsid w:val="60376794"/>
    <w:rsid w:val="604D8236"/>
    <w:rsid w:val="60ABB47E"/>
    <w:rsid w:val="60B6B7A4"/>
    <w:rsid w:val="60C10114"/>
    <w:rsid w:val="60DCE379"/>
    <w:rsid w:val="60DD75BD"/>
    <w:rsid w:val="60EC09FE"/>
    <w:rsid w:val="60F86AF5"/>
    <w:rsid w:val="61036D4F"/>
    <w:rsid w:val="611855CE"/>
    <w:rsid w:val="613096B5"/>
    <w:rsid w:val="614AD5B0"/>
    <w:rsid w:val="6151A93F"/>
    <w:rsid w:val="616FF9F6"/>
    <w:rsid w:val="6174169E"/>
    <w:rsid w:val="61908CA6"/>
    <w:rsid w:val="61A4CFCE"/>
    <w:rsid w:val="61B2664D"/>
    <w:rsid w:val="61DB8E26"/>
    <w:rsid w:val="61FF619E"/>
    <w:rsid w:val="620EA34A"/>
    <w:rsid w:val="621C5034"/>
    <w:rsid w:val="6233AF62"/>
    <w:rsid w:val="62439770"/>
    <w:rsid w:val="62474850"/>
    <w:rsid w:val="625576D4"/>
    <w:rsid w:val="62B2B24B"/>
    <w:rsid w:val="62CF53BF"/>
    <w:rsid w:val="62D8CC39"/>
    <w:rsid w:val="62F5E332"/>
    <w:rsid w:val="631F361A"/>
    <w:rsid w:val="6336E55A"/>
    <w:rsid w:val="633C36D6"/>
    <w:rsid w:val="6343A425"/>
    <w:rsid w:val="63567F2E"/>
    <w:rsid w:val="6375053B"/>
    <w:rsid w:val="637A92DF"/>
    <w:rsid w:val="638A2AFF"/>
    <w:rsid w:val="63A2280F"/>
    <w:rsid w:val="63A42228"/>
    <w:rsid w:val="63D21A65"/>
    <w:rsid w:val="63EE3BAA"/>
    <w:rsid w:val="63F913CD"/>
    <w:rsid w:val="640066C1"/>
    <w:rsid w:val="642C9CB8"/>
    <w:rsid w:val="642D72AB"/>
    <w:rsid w:val="6439C27B"/>
    <w:rsid w:val="64470E28"/>
    <w:rsid w:val="645A1FFC"/>
    <w:rsid w:val="64630AFC"/>
    <w:rsid w:val="64662AA8"/>
    <w:rsid w:val="647067A6"/>
    <w:rsid w:val="6472B5A3"/>
    <w:rsid w:val="64738E5D"/>
    <w:rsid w:val="64A34F49"/>
    <w:rsid w:val="64A68AF2"/>
    <w:rsid w:val="64AD969D"/>
    <w:rsid w:val="64B65120"/>
    <w:rsid w:val="64BDB291"/>
    <w:rsid w:val="64BF63E7"/>
    <w:rsid w:val="64C0317A"/>
    <w:rsid w:val="64CCE378"/>
    <w:rsid w:val="64E1A9C5"/>
    <w:rsid w:val="64E7B10E"/>
    <w:rsid w:val="64F22B47"/>
    <w:rsid w:val="65011877"/>
    <w:rsid w:val="650628A5"/>
    <w:rsid w:val="650C6F1A"/>
    <w:rsid w:val="6519DA64"/>
    <w:rsid w:val="651E42D5"/>
    <w:rsid w:val="652F0AEB"/>
    <w:rsid w:val="6530021F"/>
    <w:rsid w:val="655424FE"/>
    <w:rsid w:val="656D1A93"/>
    <w:rsid w:val="65729B78"/>
    <w:rsid w:val="65852506"/>
    <w:rsid w:val="6590D539"/>
    <w:rsid w:val="65941F9E"/>
    <w:rsid w:val="65A22DAE"/>
    <w:rsid w:val="65A83DC2"/>
    <w:rsid w:val="65AAEEA0"/>
    <w:rsid w:val="65CA6CA5"/>
    <w:rsid w:val="65E64A1E"/>
    <w:rsid w:val="65F15315"/>
    <w:rsid w:val="65F4721D"/>
    <w:rsid w:val="66019C06"/>
    <w:rsid w:val="6609A636"/>
    <w:rsid w:val="660AB8B3"/>
    <w:rsid w:val="661668A5"/>
    <w:rsid w:val="661A80C8"/>
    <w:rsid w:val="662DCE13"/>
    <w:rsid w:val="6636A685"/>
    <w:rsid w:val="669B4200"/>
    <w:rsid w:val="669D9675"/>
    <w:rsid w:val="66ACA5FD"/>
    <w:rsid w:val="66B11F38"/>
    <w:rsid w:val="66B8E22B"/>
    <w:rsid w:val="66D0D996"/>
    <w:rsid w:val="66F50E92"/>
    <w:rsid w:val="670DF6A0"/>
    <w:rsid w:val="670FFA40"/>
    <w:rsid w:val="67113A24"/>
    <w:rsid w:val="6711894D"/>
    <w:rsid w:val="67129941"/>
    <w:rsid w:val="671E094C"/>
    <w:rsid w:val="672FD21A"/>
    <w:rsid w:val="676693FD"/>
    <w:rsid w:val="67A5F694"/>
    <w:rsid w:val="67B5CFAA"/>
    <w:rsid w:val="67BA1611"/>
    <w:rsid w:val="67BA6C28"/>
    <w:rsid w:val="67C32A7D"/>
    <w:rsid w:val="67D5D760"/>
    <w:rsid w:val="67DE8E28"/>
    <w:rsid w:val="67E4E7B1"/>
    <w:rsid w:val="67F06D5B"/>
    <w:rsid w:val="6808C2B4"/>
    <w:rsid w:val="680D1841"/>
    <w:rsid w:val="68353D91"/>
    <w:rsid w:val="68420257"/>
    <w:rsid w:val="6843A9F7"/>
    <w:rsid w:val="6850740E"/>
    <w:rsid w:val="68683FC3"/>
    <w:rsid w:val="686C7B43"/>
    <w:rsid w:val="68AD405C"/>
    <w:rsid w:val="68AD5A80"/>
    <w:rsid w:val="68ADA93A"/>
    <w:rsid w:val="68E653B2"/>
    <w:rsid w:val="68F742F6"/>
    <w:rsid w:val="691159EB"/>
    <w:rsid w:val="691F1054"/>
    <w:rsid w:val="69232D70"/>
    <w:rsid w:val="6931F2BD"/>
    <w:rsid w:val="693363EB"/>
    <w:rsid w:val="69924E67"/>
    <w:rsid w:val="699FFE03"/>
    <w:rsid w:val="69D18494"/>
    <w:rsid w:val="69EC3445"/>
    <w:rsid w:val="6A16EB2C"/>
    <w:rsid w:val="6A25A45A"/>
    <w:rsid w:val="6A39E51B"/>
    <w:rsid w:val="6A64465C"/>
    <w:rsid w:val="6A75D339"/>
    <w:rsid w:val="6A7B430B"/>
    <w:rsid w:val="6A9C4A31"/>
    <w:rsid w:val="6AB8F799"/>
    <w:rsid w:val="6ADCC383"/>
    <w:rsid w:val="6ADF2AED"/>
    <w:rsid w:val="6AE0D8A7"/>
    <w:rsid w:val="6B3732B6"/>
    <w:rsid w:val="6B3EA8F4"/>
    <w:rsid w:val="6B4E8A61"/>
    <w:rsid w:val="6B6C6088"/>
    <w:rsid w:val="6B7551D2"/>
    <w:rsid w:val="6B99E59A"/>
    <w:rsid w:val="6BA44AB9"/>
    <w:rsid w:val="6BA5681B"/>
    <w:rsid w:val="6BA73911"/>
    <w:rsid w:val="6BB84817"/>
    <w:rsid w:val="6BF38E0A"/>
    <w:rsid w:val="6BFFF377"/>
    <w:rsid w:val="6C1A0C82"/>
    <w:rsid w:val="6C41590A"/>
    <w:rsid w:val="6C669949"/>
    <w:rsid w:val="6C705059"/>
    <w:rsid w:val="6C7A2CD2"/>
    <w:rsid w:val="6C980EFF"/>
    <w:rsid w:val="6CA18683"/>
    <w:rsid w:val="6CA89F86"/>
    <w:rsid w:val="6CB98861"/>
    <w:rsid w:val="6CBC2BB1"/>
    <w:rsid w:val="6CC69BEE"/>
    <w:rsid w:val="6CF46E64"/>
    <w:rsid w:val="6D112483"/>
    <w:rsid w:val="6D11FAD3"/>
    <w:rsid w:val="6D23D507"/>
    <w:rsid w:val="6D3E893E"/>
    <w:rsid w:val="6D5AF95E"/>
    <w:rsid w:val="6D66AEBD"/>
    <w:rsid w:val="6D81D6DD"/>
    <w:rsid w:val="6D91011E"/>
    <w:rsid w:val="6D9BDB76"/>
    <w:rsid w:val="6DC1290C"/>
    <w:rsid w:val="6DD37FB5"/>
    <w:rsid w:val="6DD63855"/>
    <w:rsid w:val="6DD9F400"/>
    <w:rsid w:val="6DE0EA0A"/>
    <w:rsid w:val="6DFF0715"/>
    <w:rsid w:val="6DFF7BB1"/>
    <w:rsid w:val="6E0F2AB0"/>
    <w:rsid w:val="6E1E7F77"/>
    <w:rsid w:val="6E226810"/>
    <w:rsid w:val="6E28D2D1"/>
    <w:rsid w:val="6E2B96F7"/>
    <w:rsid w:val="6E3C0C01"/>
    <w:rsid w:val="6E500238"/>
    <w:rsid w:val="6E515E19"/>
    <w:rsid w:val="6E653300"/>
    <w:rsid w:val="6E69D647"/>
    <w:rsid w:val="6E921DA7"/>
    <w:rsid w:val="6E9FECFF"/>
    <w:rsid w:val="6EA898BB"/>
    <w:rsid w:val="6EB51C45"/>
    <w:rsid w:val="6EC475F8"/>
    <w:rsid w:val="6F0F7DF4"/>
    <w:rsid w:val="6F131C60"/>
    <w:rsid w:val="6F23D5D4"/>
    <w:rsid w:val="6F262D31"/>
    <w:rsid w:val="6F2AF976"/>
    <w:rsid w:val="6F2FD375"/>
    <w:rsid w:val="6F49F090"/>
    <w:rsid w:val="6F4A54B1"/>
    <w:rsid w:val="6F53AE14"/>
    <w:rsid w:val="6F547242"/>
    <w:rsid w:val="6F85D0B5"/>
    <w:rsid w:val="6F915024"/>
    <w:rsid w:val="6F916EFB"/>
    <w:rsid w:val="6F9E9989"/>
    <w:rsid w:val="6FA1469F"/>
    <w:rsid w:val="6FC38770"/>
    <w:rsid w:val="6FCC41F6"/>
    <w:rsid w:val="6FD80B65"/>
    <w:rsid w:val="6FF65127"/>
    <w:rsid w:val="701584F5"/>
    <w:rsid w:val="701904C7"/>
    <w:rsid w:val="701BA6F2"/>
    <w:rsid w:val="707218DC"/>
    <w:rsid w:val="70748F8A"/>
    <w:rsid w:val="70973B15"/>
    <w:rsid w:val="709AE49C"/>
    <w:rsid w:val="70A8ED81"/>
    <w:rsid w:val="70BA9691"/>
    <w:rsid w:val="70E16DE3"/>
    <w:rsid w:val="70EBA83B"/>
    <w:rsid w:val="70F5A31B"/>
    <w:rsid w:val="70FEB5AE"/>
    <w:rsid w:val="710C1E54"/>
    <w:rsid w:val="711A6B96"/>
    <w:rsid w:val="71244CAB"/>
    <w:rsid w:val="71488B2F"/>
    <w:rsid w:val="7155B566"/>
    <w:rsid w:val="716E62C4"/>
    <w:rsid w:val="716F1CC6"/>
    <w:rsid w:val="718EE335"/>
    <w:rsid w:val="71B04079"/>
    <w:rsid w:val="71B0C5F1"/>
    <w:rsid w:val="71DE1DCD"/>
    <w:rsid w:val="72113788"/>
    <w:rsid w:val="7214BFC7"/>
    <w:rsid w:val="7216BFDE"/>
    <w:rsid w:val="7220C8A7"/>
    <w:rsid w:val="7247413B"/>
    <w:rsid w:val="7262C28B"/>
    <w:rsid w:val="72633020"/>
    <w:rsid w:val="72762C21"/>
    <w:rsid w:val="728659A9"/>
    <w:rsid w:val="7289EEFC"/>
    <w:rsid w:val="728C9E80"/>
    <w:rsid w:val="729406D3"/>
    <w:rsid w:val="72AEC341"/>
    <w:rsid w:val="72B42E6D"/>
    <w:rsid w:val="72E01744"/>
    <w:rsid w:val="7330890A"/>
    <w:rsid w:val="7330B27C"/>
    <w:rsid w:val="733826DD"/>
    <w:rsid w:val="73499E90"/>
    <w:rsid w:val="73554664"/>
    <w:rsid w:val="735F3F18"/>
    <w:rsid w:val="7378726E"/>
    <w:rsid w:val="7379EE2E"/>
    <w:rsid w:val="738AB3EF"/>
    <w:rsid w:val="738D1BED"/>
    <w:rsid w:val="73AF5C9E"/>
    <w:rsid w:val="73B03784"/>
    <w:rsid w:val="73BDB62D"/>
    <w:rsid w:val="741259CC"/>
    <w:rsid w:val="742D6D4C"/>
    <w:rsid w:val="742DCFAC"/>
    <w:rsid w:val="7434F909"/>
    <w:rsid w:val="743B6419"/>
    <w:rsid w:val="743C9039"/>
    <w:rsid w:val="744520EA"/>
    <w:rsid w:val="747578DF"/>
    <w:rsid w:val="74ADF5D2"/>
    <w:rsid w:val="74B82ED9"/>
    <w:rsid w:val="74D4A428"/>
    <w:rsid w:val="74E0C9FD"/>
    <w:rsid w:val="74E3ACBE"/>
    <w:rsid w:val="74F47025"/>
    <w:rsid w:val="75021BE2"/>
    <w:rsid w:val="75074F8B"/>
    <w:rsid w:val="750A7A1C"/>
    <w:rsid w:val="753FDF2D"/>
    <w:rsid w:val="7556784F"/>
    <w:rsid w:val="755BFF80"/>
    <w:rsid w:val="75684255"/>
    <w:rsid w:val="7574D4D6"/>
    <w:rsid w:val="7589549E"/>
    <w:rsid w:val="758960B0"/>
    <w:rsid w:val="7599EB68"/>
    <w:rsid w:val="759FF099"/>
    <w:rsid w:val="75BDB6D0"/>
    <w:rsid w:val="75C83585"/>
    <w:rsid w:val="75FAF93F"/>
    <w:rsid w:val="76002A0C"/>
    <w:rsid w:val="76192DB4"/>
    <w:rsid w:val="761CFBD0"/>
    <w:rsid w:val="7632C8F4"/>
    <w:rsid w:val="7632DDAE"/>
    <w:rsid w:val="765A32B4"/>
    <w:rsid w:val="7683EF78"/>
    <w:rsid w:val="76C889BB"/>
    <w:rsid w:val="76C8A1B4"/>
    <w:rsid w:val="76F30042"/>
    <w:rsid w:val="76F6C001"/>
    <w:rsid w:val="772242B4"/>
    <w:rsid w:val="77290477"/>
    <w:rsid w:val="774AB170"/>
    <w:rsid w:val="7750BA8B"/>
    <w:rsid w:val="7750F70C"/>
    <w:rsid w:val="775A40A1"/>
    <w:rsid w:val="776354F2"/>
    <w:rsid w:val="7768599B"/>
    <w:rsid w:val="77719AB4"/>
    <w:rsid w:val="779FA072"/>
    <w:rsid w:val="77E25C47"/>
    <w:rsid w:val="77E881DE"/>
    <w:rsid w:val="77F5BF46"/>
    <w:rsid w:val="780B4DC7"/>
    <w:rsid w:val="7819146D"/>
    <w:rsid w:val="782526BD"/>
    <w:rsid w:val="78392580"/>
    <w:rsid w:val="783A92FE"/>
    <w:rsid w:val="78647A20"/>
    <w:rsid w:val="786E526E"/>
    <w:rsid w:val="78775BD1"/>
    <w:rsid w:val="787DE6BC"/>
    <w:rsid w:val="789B78AC"/>
    <w:rsid w:val="78A0F3E2"/>
    <w:rsid w:val="78AB05E6"/>
    <w:rsid w:val="78B23E53"/>
    <w:rsid w:val="78C2304D"/>
    <w:rsid w:val="78CE2B02"/>
    <w:rsid w:val="78EABFC8"/>
    <w:rsid w:val="78F89950"/>
    <w:rsid w:val="78F93411"/>
    <w:rsid w:val="78FECEA4"/>
    <w:rsid w:val="7939A5A5"/>
    <w:rsid w:val="7942F5A5"/>
    <w:rsid w:val="794DE04D"/>
    <w:rsid w:val="794E402C"/>
    <w:rsid w:val="79766D2A"/>
    <w:rsid w:val="79858302"/>
    <w:rsid w:val="79880B8D"/>
    <w:rsid w:val="79AC88EE"/>
    <w:rsid w:val="79BDF6AA"/>
    <w:rsid w:val="79C85EA9"/>
    <w:rsid w:val="79D67CDE"/>
    <w:rsid w:val="79E80A53"/>
    <w:rsid w:val="79F0D614"/>
    <w:rsid w:val="79F658CA"/>
    <w:rsid w:val="7A00B15E"/>
    <w:rsid w:val="7A126F1C"/>
    <w:rsid w:val="7A1E08AF"/>
    <w:rsid w:val="7A1E720D"/>
    <w:rsid w:val="7A308C32"/>
    <w:rsid w:val="7A453D4D"/>
    <w:rsid w:val="7A46D647"/>
    <w:rsid w:val="7A5B86C8"/>
    <w:rsid w:val="7A6C36B0"/>
    <w:rsid w:val="7A9E318E"/>
    <w:rsid w:val="7AA32AF5"/>
    <w:rsid w:val="7AA393D2"/>
    <w:rsid w:val="7AA69E5A"/>
    <w:rsid w:val="7ABC7EFA"/>
    <w:rsid w:val="7ACD9217"/>
    <w:rsid w:val="7AD03DC0"/>
    <w:rsid w:val="7ADDE145"/>
    <w:rsid w:val="7ADEC606"/>
    <w:rsid w:val="7AE4A8E4"/>
    <w:rsid w:val="7AFBAF22"/>
    <w:rsid w:val="7B05A516"/>
    <w:rsid w:val="7B0D9DD9"/>
    <w:rsid w:val="7B1D9702"/>
    <w:rsid w:val="7B4B3D98"/>
    <w:rsid w:val="7B9DEF36"/>
    <w:rsid w:val="7B9E0758"/>
    <w:rsid w:val="7BA409DE"/>
    <w:rsid w:val="7BB07633"/>
    <w:rsid w:val="7BBA6E83"/>
    <w:rsid w:val="7BBC3A3B"/>
    <w:rsid w:val="7BF90B83"/>
    <w:rsid w:val="7C0D0B2B"/>
    <w:rsid w:val="7C2F7C33"/>
    <w:rsid w:val="7C33F8B3"/>
    <w:rsid w:val="7C415768"/>
    <w:rsid w:val="7C55B529"/>
    <w:rsid w:val="7C94AF66"/>
    <w:rsid w:val="7C95C118"/>
    <w:rsid w:val="7CA5635E"/>
    <w:rsid w:val="7CAD43C9"/>
    <w:rsid w:val="7CBAFE45"/>
    <w:rsid w:val="7CBF8A8B"/>
    <w:rsid w:val="7CD5CD01"/>
    <w:rsid w:val="7CDEC19D"/>
    <w:rsid w:val="7CEBE03F"/>
    <w:rsid w:val="7D062F3A"/>
    <w:rsid w:val="7D16237D"/>
    <w:rsid w:val="7D1CD117"/>
    <w:rsid w:val="7D203B73"/>
    <w:rsid w:val="7D4620EF"/>
    <w:rsid w:val="7D4A4CE7"/>
    <w:rsid w:val="7D4BA24C"/>
    <w:rsid w:val="7D873A26"/>
    <w:rsid w:val="7D90B278"/>
    <w:rsid w:val="7D9FE5D1"/>
    <w:rsid w:val="7DA68DE3"/>
    <w:rsid w:val="7DB5F7D9"/>
    <w:rsid w:val="7DCE74BB"/>
    <w:rsid w:val="7DCF19A6"/>
    <w:rsid w:val="7DD46E23"/>
    <w:rsid w:val="7DD6BCF0"/>
    <w:rsid w:val="7DFE3CB8"/>
    <w:rsid w:val="7E013293"/>
    <w:rsid w:val="7E115C46"/>
    <w:rsid w:val="7E155189"/>
    <w:rsid w:val="7E1EBCCC"/>
    <w:rsid w:val="7E44069B"/>
    <w:rsid w:val="7E44317F"/>
    <w:rsid w:val="7E7C2BD2"/>
    <w:rsid w:val="7E9410F1"/>
    <w:rsid w:val="7EA690AE"/>
    <w:rsid w:val="7EF9CE17"/>
    <w:rsid w:val="7F1FC9BC"/>
    <w:rsid w:val="7F27F633"/>
    <w:rsid w:val="7FA458C8"/>
    <w:rsid w:val="7FA70BEC"/>
    <w:rsid w:val="7FE4BF09"/>
    <w:rsid w:val="7FFD2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B46F171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7D59"/>
    <w:rPr>
      <w:sz w:val="22"/>
      <w:lang w:val="pl-PL" w:bidi="fa-I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4F91"/>
    <w:pPr>
      <w:numPr>
        <w:numId w:val="4"/>
      </w:numPr>
      <w:spacing w:before="120" w:after="100" w:afterAutospacing="1"/>
      <w:outlineLvl w:val="0"/>
    </w:pPr>
    <w:rPr>
      <w:rFonts w:cs="Times New Roman"/>
      <w:b/>
      <w:bCs/>
      <w:color w:val="C50000"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AF0A9E"/>
    <w:pPr>
      <w:keepNext/>
      <w:spacing w:before="120" w:after="100" w:afterAutospacing="1"/>
      <w:outlineLvl w:val="1"/>
    </w:pPr>
    <w:rPr>
      <w:rFonts w:cs="Times New Roman"/>
      <w:b/>
      <w:bCs/>
      <w:color w:val="C50000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2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32371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4F91"/>
    <w:rPr>
      <w:rFonts w:cs="Times New Roman"/>
      <w:b/>
      <w:bCs/>
      <w:color w:val="C50000"/>
      <w:kern w:val="36"/>
      <w:sz w:val="22"/>
      <w:szCs w:val="48"/>
      <w:lang w:val="pl-PL" w:eastAsia="en-GB" w:bidi="fa-IR"/>
    </w:rPr>
  </w:style>
  <w:style w:type="character" w:customStyle="1" w:styleId="Nagwek2Znak">
    <w:name w:val="Nagłówek 2 Znak"/>
    <w:basedOn w:val="Domylnaczcionkaakapitu"/>
    <w:link w:val="Nagwek2"/>
    <w:uiPriority w:val="9"/>
    <w:rsid w:val="00874F91"/>
    <w:rPr>
      <w:rFonts w:cs="Times New Roman"/>
      <w:b/>
      <w:bCs/>
      <w:color w:val="C50000"/>
      <w:sz w:val="22"/>
      <w:szCs w:val="36"/>
      <w:lang w:val="pl-PL" w:eastAsia="en-GB" w:bidi="fa-IR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  <w:lang w:val="pl-PL" w:bidi="fa-IR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3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F86A66"/>
    <w:pPr>
      <w:tabs>
        <w:tab w:val="right" w:leader="dot" w:pos="9010"/>
      </w:tabs>
      <w:spacing w:after="100"/>
    </w:pPr>
    <w:rPr>
      <w:rFonts w:ascii="Arial" w:hAnsi="Arial" w:cs="Arial"/>
      <w:color w:val="000000" w:themeColor="text1"/>
      <w:szCs w:val="22"/>
      <w:shd w:val="clear" w:color="auto" w:fill="E6E6E6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customStyle="1" w:styleId="Siatkatabelijasna1">
    <w:name w:val="Siatka tabeli — jasna1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  <w:sz w:val="22"/>
      <w:lang w:val="pl-PL" w:bidi="fa-IR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  <w:sz w:val="22"/>
      <w:lang w:val="pl-PL" w:bidi="fa-IR"/>
    </w:rPr>
  </w:style>
  <w:style w:type="character" w:customStyle="1" w:styleId="Nagwek6Znak">
    <w:name w:val="Nagłówek 6 Znak"/>
    <w:basedOn w:val="Domylnaczcionkaakapitu"/>
    <w:link w:val="Nagwek6"/>
    <w:uiPriority w:val="9"/>
    <w:rsid w:val="00632371"/>
    <w:rPr>
      <w:rFonts w:asciiTheme="majorHAnsi" w:eastAsiaTheme="majorEastAsia" w:hAnsiTheme="majorHAnsi" w:cstheme="majorBidi"/>
      <w:color w:val="1F3763" w:themeColor="accent1" w:themeShade="7F"/>
      <w:sz w:val="22"/>
      <w:lang w:val="pl-PL" w:bidi="fa-IR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  <w:sz w:val="22"/>
      <w:lang w:val="pl-PL" w:bidi="fa-IR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 w:bidi="fa-IR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 w:bidi="fa-IR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qFormat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  <w:style w:type="table" w:customStyle="1" w:styleId="Tabela-Siatka2">
    <w:name w:val="Tabela - Siatka2"/>
    <w:basedOn w:val="Standardowy"/>
    <w:next w:val="Tabela-Siatka"/>
    <w:uiPriority w:val="39"/>
    <w:rsid w:val="007E18A8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6D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6D0D"/>
    <w:rPr>
      <w:sz w:val="20"/>
      <w:szCs w:val="20"/>
      <w:lang w:val="pl-PL" w:bidi="fa-IR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6D0D"/>
    <w:rPr>
      <w:vertAlign w:val="superscript"/>
    </w:rPr>
  </w:style>
  <w:style w:type="character" w:customStyle="1" w:styleId="normaltextrun">
    <w:name w:val="normaltextrun"/>
    <w:basedOn w:val="Domylnaczcionkaakapitu"/>
    <w:rsid w:val="00BF08B0"/>
  </w:style>
  <w:style w:type="character" w:customStyle="1" w:styleId="eop">
    <w:name w:val="eop"/>
    <w:basedOn w:val="Domylnaczcionkaakapitu"/>
    <w:rsid w:val="00BF08B0"/>
  </w:style>
  <w:style w:type="paragraph" w:customStyle="1" w:styleId="Nagwek21">
    <w:name w:val="Nagłówek 21"/>
    <w:basedOn w:val="Normalny"/>
    <w:rsid w:val="00460B1F"/>
    <w:pPr>
      <w:numPr>
        <w:ilvl w:val="1"/>
        <w:numId w:val="3"/>
      </w:numPr>
      <w:suppressAutoHyphens/>
      <w:autoSpaceDN w:val="0"/>
      <w:spacing w:before="120" w:line="276" w:lineRule="auto"/>
      <w:jc w:val="both"/>
      <w:outlineLvl w:val="1"/>
    </w:pPr>
    <w:rPr>
      <w:rFonts w:ascii="Calibri" w:eastAsia="Times New Roman" w:hAnsi="Calibri" w:cs="Times New Roman"/>
      <w:b/>
      <w:bCs/>
      <w:caps/>
      <w:color w:val="C00000"/>
      <w:sz w:val="20"/>
      <w:szCs w:val="28"/>
      <w:lang w:bidi="ar-SA"/>
    </w:rPr>
  </w:style>
  <w:style w:type="paragraph" w:customStyle="1" w:styleId="Nagwek31">
    <w:name w:val="Nagłówek 31"/>
    <w:basedOn w:val="Normalny"/>
    <w:next w:val="Normalny"/>
    <w:rsid w:val="00460B1F"/>
    <w:pPr>
      <w:numPr>
        <w:ilvl w:val="2"/>
        <w:numId w:val="3"/>
      </w:numPr>
      <w:suppressAutoHyphens/>
      <w:autoSpaceDN w:val="0"/>
      <w:spacing w:before="40" w:line="276" w:lineRule="auto"/>
      <w:jc w:val="both"/>
      <w:outlineLvl w:val="2"/>
    </w:pPr>
    <w:rPr>
      <w:rFonts w:ascii="Calibri" w:eastAsia="Times New Roman" w:hAnsi="Calibri" w:cs="Times New Roman"/>
      <w:sz w:val="20"/>
      <w:lang w:bidi="ar-SA"/>
    </w:rPr>
  </w:style>
  <w:style w:type="paragraph" w:customStyle="1" w:styleId="Nagwek41">
    <w:name w:val="Nagłówek 41"/>
    <w:basedOn w:val="Normalny"/>
    <w:next w:val="Normalny"/>
    <w:rsid w:val="00460B1F"/>
    <w:pPr>
      <w:keepNext/>
      <w:keepLines/>
      <w:numPr>
        <w:ilvl w:val="3"/>
        <w:numId w:val="3"/>
      </w:numPr>
      <w:suppressAutoHyphens/>
      <w:autoSpaceDN w:val="0"/>
      <w:spacing w:before="40" w:line="276" w:lineRule="auto"/>
      <w:jc w:val="both"/>
      <w:outlineLvl w:val="3"/>
    </w:pPr>
    <w:rPr>
      <w:rFonts w:ascii="Calibri" w:eastAsia="Times New Roman" w:hAnsi="Calibri" w:cs="Times New Roman"/>
      <w:i/>
      <w:iCs/>
      <w:color w:val="2F5496"/>
      <w:sz w:val="20"/>
      <w:lang w:bidi="ar-SA"/>
    </w:rPr>
  </w:style>
  <w:style w:type="paragraph" w:customStyle="1" w:styleId="Nagwek51">
    <w:name w:val="Nagłówek 51"/>
    <w:basedOn w:val="Normalny"/>
    <w:next w:val="Normalny"/>
    <w:rsid w:val="00460B1F"/>
    <w:pPr>
      <w:keepNext/>
      <w:keepLines/>
      <w:numPr>
        <w:ilvl w:val="4"/>
        <w:numId w:val="3"/>
      </w:numPr>
      <w:suppressAutoHyphens/>
      <w:autoSpaceDN w:val="0"/>
      <w:spacing w:before="40" w:line="276" w:lineRule="auto"/>
      <w:jc w:val="both"/>
      <w:outlineLvl w:val="4"/>
    </w:pPr>
    <w:rPr>
      <w:rFonts w:ascii="Calibri" w:eastAsia="Times New Roman" w:hAnsi="Calibri" w:cs="Times New Roman"/>
      <w:color w:val="2F5496"/>
      <w:sz w:val="20"/>
      <w:lang w:bidi="ar-SA"/>
    </w:rPr>
  </w:style>
  <w:style w:type="paragraph" w:customStyle="1" w:styleId="Nagwek61">
    <w:name w:val="Nagłówek 61"/>
    <w:basedOn w:val="Normalny"/>
    <w:next w:val="Normalny"/>
    <w:rsid w:val="00460B1F"/>
    <w:pPr>
      <w:keepNext/>
      <w:keepLines/>
      <w:numPr>
        <w:ilvl w:val="5"/>
        <w:numId w:val="3"/>
      </w:numPr>
      <w:suppressAutoHyphens/>
      <w:autoSpaceDN w:val="0"/>
      <w:spacing w:before="40" w:line="276" w:lineRule="auto"/>
      <w:jc w:val="both"/>
      <w:outlineLvl w:val="5"/>
    </w:pPr>
    <w:rPr>
      <w:rFonts w:ascii="Calibri" w:eastAsia="Times New Roman" w:hAnsi="Calibri" w:cs="Times New Roman"/>
      <w:color w:val="1F3763"/>
      <w:sz w:val="20"/>
      <w:lang w:bidi="ar-SA"/>
    </w:rPr>
  </w:style>
  <w:style w:type="paragraph" w:customStyle="1" w:styleId="Nagwek71">
    <w:name w:val="Nagłówek 71"/>
    <w:basedOn w:val="Normalny"/>
    <w:next w:val="Normalny"/>
    <w:rsid w:val="00460B1F"/>
    <w:pPr>
      <w:keepNext/>
      <w:keepLines/>
      <w:numPr>
        <w:ilvl w:val="6"/>
        <w:numId w:val="3"/>
      </w:numPr>
      <w:suppressAutoHyphens/>
      <w:autoSpaceDN w:val="0"/>
      <w:spacing w:before="40" w:line="276" w:lineRule="auto"/>
      <w:jc w:val="both"/>
      <w:outlineLvl w:val="6"/>
    </w:pPr>
    <w:rPr>
      <w:rFonts w:ascii="Calibri" w:eastAsia="Times New Roman" w:hAnsi="Calibri" w:cs="Times New Roman"/>
      <w:i/>
      <w:iCs/>
      <w:color w:val="1F3763"/>
      <w:sz w:val="20"/>
      <w:lang w:bidi="ar-SA"/>
    </w:rPr>
  </w:style>
  <w:style w:type="paragraph" w:customStyle="1" w:styleId="Nagwek81">
    <w:name w:val="Nagłówek 81"/>
    <w:basedOn w:val="Normalny"/>
    <w:next w:val="Normalny"/>
    <w:rsid w:val="00460B1F"/>
    <w:pPr>
      <w:keepNext/>
      <w:keepLines/>
      <w:numPr>
        <w:ilvl w:val="7"/>
        <w:numId w:val="3"/>
      </w:numPr>
      <w:suppressAutoHyphens/>
      <w:autoSpaceDN w:val="0"/>
      <w:spacing w:before="40" w:line="276" w:lineRule="auto"/>
      <w:jc w:val="both"/>
      <w:outlineLvl w:val="7"/>
    </w:pPr>
    <w:rPr>
      <w:rFonts w:ascii="Calibri" w:eastAsia="Times New Roman" w:hAnsi="Calibri" w:cs="Times New Roman"/>
      <w:color w:val="272727"/>
      <w:sz w:val="21"/>
      <w:szCs w:val="21"/>
      <w:lang w:bidi="ar-SA"/>
    </w:rPr>
  </w:style>
  <w:style w:type="paragraph" w:customStyle="1" w:styleId="Nagwek91">
    <w:name w:val="Nagłówek 91"/>
    <w:basedOn w:val="Normalny"/>
    <w:next w:val="Normalny"/>
    <w:rsid w:val="00460B1F"/>
    <w:pPr>
      <w:keepNext/>
      <w:keepLines/>
      <w:numPr>
        <w:ilvl w:val="8"/>
        <w:numId w:val="3"/>
      </w:numPr>
      <w:suppressAutoHyphens/>
      <w:autoSpaceDN w:val="0"/>
      <w:spacing w:before="40" w:line="276" w:lineRule="auto"/>
      <w:jc w:val="both"/>
      <w:outlineLvl w:val="8"/>
    </w:pPr>
    <w:rPr>
      <w:rFonts w:ascii="Calibri" w:eastAsia="Times New Roman" w:hAnsi="Calibri" w:cs="Times New Roman"/>
      <w:i/>
      <w:iCs/>
      <w:color w:val="272727"/>
      <w:sz w:val="21"/>
      <w:szCs w:val="21"/>
      <w:lang w:bidi="ar-SA"/>
    </w:rPr>
  </w:style>
  <w:style w:type="numbering" w:customStyle="1" w:styleId="WWOutlineListStyle5">
    <w:name w:val="WW_OutlineListStyle_5"/>
    <w:rsid w:val="00460B1F"/>
    <w:pPr>
      <w:numPr>
        <w:numId w:val="3"/>
      </w:numPr>
    </w:pPr>
  </w:style>
  <w:style w:type="character" w:customStyle="1" w:styleId="Domylnaczcionkaakapitu1">
    <w:name w:val="Domyślna czcionka akapitu1"/>
    <w:rsid w:val="00602F1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92A8B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4B6E0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pl-PL" w:bidi="ar-SA"/>
    </w:rPr>
  </w:style>
  <w:style w:type="character" w:customStyle="1" w:styleId="spellingerror">
    <w:name w:val="spellingerror"/>
    <w:basedOn w:val="Domylnaczcionkaakapitu"/>
    <w:rsid w:val="003B6201"/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customStyle="1" w:styleId="Tabele-tekst">
    <w:name w:val="Tabele - tekst"/>
    <w:basedOn w:val="Normalny"/>
    <w:link w:val="Tabele-tekstZnak"/>
    <w:qFormat/>
    <w:rsid w:val="00BA7221"/>
    <w:pPr>
      <w:spacing w:before="240" w:line="276" w:lineRule="auto"/>
      <w:contextualSpacing/>
      <w:jc w:val="both"/>
    </w:pPr>
    <w:rPr>
      <w:rFonts w:ascii="Arial" w:hAnsi="Arial" w:cs="Arial"/>
      <w:sz w:val="24"/>
      <w:lang w:bidi="ar-SA"/>
    </w:rPr>
  </w:style>
  <w:style w:type="character" w:customStyle="1" w:styleId="Tabele-tekstZnak">
    <w:name w:val="Tabele - tekst Znak"/>
    <w:basedOn w:val="AkapitzlistZnak"/>
    <w:link w:val="Tabele-tekst"/>
    <w:rsid w:val="00BA7221"/>
    <w:rPr>
      <w:rFonts w:ascii="Arial" w:hAnsi="Arial" w:cs="Arial"/>
      <w:lang w:val="pl-PL"/>
    </w:rPr>
  </w:style>
  <w:style w:type="paragraph" w:customStyle="1" w:styleId="Tekstpodstawowy1">
    <w:name w:val="Tekst podstawowy1"/>
    <w:basedOn w:val="Normalny"/>
    <w:rsid w:val="00C7434E"/>
    <w:pPr>
      <w:suppressAutoHyphens/>
      <w:autoSpaceDN w:val="0"/>
      <w:spacing w:before="120" w:after="120" w:line="276" w:lineRule="auto"/>
      <w:jc w:val="both"/>
      <w:textAlignment w:val="baseline"/>
    </w:pPr>
    <w:rPr>
      <w:rFonts w:ascii="Calibri" w:eastAsia="Times New Roman" w:hAnsi="Calibri" w:cs="Times New Roman"/>
      <w:sz w:val="20"/>
      <w:lang w:bidi="ar-SA"/>
    </w:rPr>
  </w:style>
  <w:style w:type="numbering" w:customStyle="1" w:styleId="WWOutlineListStyle2">
    <w:name w:val="WW_OutlineListStyle_2"/>
    <w:basedOn w:val="Bezlisty"/>
    <w:rsid w:val="00C7434E"/>
    <w:pPr>
      <w:numPr>
        <w:numId w:val="5"/>
      </w:numPr>
    </w:pPr>
  </w:style>
  <w:style w:type="character" w:customStyle="1" w:styleId="contextualspellingandgrammarerror">
    <w:name w:val="contextualspellingandgrammarerror"/>
    <w:basedOn w:val="Domylnaczcionkaakapitu"/>
    <w:rsid w:val="00462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3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8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9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22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0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32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4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42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4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1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8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0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20683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52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5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92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06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8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2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57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21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53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6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9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31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9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41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67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5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13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3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0075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7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09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89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18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09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0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63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33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57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6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24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9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14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741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19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87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75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44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65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43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69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27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18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91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47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80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11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93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03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76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57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5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79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95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38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14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58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83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44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99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18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38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63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829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47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28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47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4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89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51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89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96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87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94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3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29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49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8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20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74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5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2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3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43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0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0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29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7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7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8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46862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57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85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94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14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7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3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17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16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86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52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37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47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98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90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54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34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42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0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72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38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05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77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44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57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1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0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1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43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15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73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67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57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66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69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46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32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9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47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4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56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1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01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53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09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33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2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01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92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32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20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74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81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60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33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90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9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4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27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59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29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4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microsoft.com/office/2018/08/relationships/commentsExtensible" Target="commentsExtensi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AE8D5-2A81-4CBD-98F2-A06D83B80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59</Pages>
  <Words>20924</Words>
  <Characters>125545</Characters>
  <Application>Microsoft Office Word</Application>
  <DocSecurity>0</DocSecurity>
  <Lines>1046</Lines>
  <Paragraphs>292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2021-06-16T12:48:00Z</dcterms:created>
  <dcterms:modified xsi:type="dcterms:W3CDTF">2021-06-16T12:48:00Z</dcterms:modified>
</cp:coreProperties>
</file>